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CEF" w:rsidRPr="001E2B90" w:rsidRDefault="00402CEF" w:rsidP="00402CEF">
      <w:pPr>
        <w:pStyle w:val="aa"/>
        <w:ind w:right="-7" w:firstLine="567"/>
        <w:rPr>
          <w:rFonts w:ascii="Arial Unicode" w:hAnsi="Arial Unicode" w:cs="Sylfaen"/>
          <w:i/>
          <w:sz w:val="18"/>
        </w:rPr>
      </w:pPr>
    </w:p>
    <w:p w:rsidR="00402CEF" w:rsidRPr="001E2B90" w:rsidRDefault="00402CEF" w:rsidP="00402CEF">
      <w:pPr>
        <w:pStyle w:val="aa"/>
        <w:spacing w:after="0"/>
        <w:ind w:firstLine="567"/>
        <w:jc w:val="right"/>
        <w:rPr>
          <w:rFonts w:ascii="Arial Unicode" w:hAnsi="Arial Unicode" w:cs="Sylfaen"/>
          <w:i/>
          <w:sz w:val="16"/>
        </w:rPr>
      </w:pPr>
      <w:r w:rsidRPr="001E2B90">
        <w:rPr>
          <w:rFonts w:ascii="Arial Unicode" w:hAnsi="Arial Unicode" w:cs="Sylfaen"/>
          <w:i/>
          <w:sz w:val="16"/>
        </w:rPr>
        <w:t xml:space="preserve">Հավելված N 9 </w:t>
      </w:r>
    </w:p>
    <w:p w:rsidR="00402CEF" w:rsidRPr="001E2B90" w:rsidRDefault="00402CEF" w:rsidP="00402CEF">
      <w:pPr>
        <w:pStyle w:val="aa"/>
        <w:spacing w:after="0"/>
        <w:ind w:firstLine="567"/>
        <w:jc w:val="right"/>
        <w:rPr>
          <w:rFonts w:ascii="Arial Unicode" w:hAnsi="Arial Unicode" w:cs="Sylfaen"/>
          <w:i/>
          <w:sz w:val="16"/>
        </w:rPr>
      </w:pPr>
      <w:r w:rsidRPr="001E2B90">
        <w:rPr>
          <w:rFonts w:ascii="Arial Unicode" w:hAnsi="Arial Unicode" w:cs="Sylfaen"/>
          <w:i/>
          <w:sz w:val="16"/>
        </w:rPr>
        <w:t xml:space="preserve">ՀՀ ֆինանսների նախարարի 2019 թվականի </w:t>
      </w:r>
    </w:p>
    <w:p w:rsidR="00402CEF" w:rsidRPr="001E2B90" w:rsidRDefault="00402CEF" w:rsidP="00402CEF">
      <w:pPr>
        <w:pStyle w:val="aa"/>
        <w:spacing w:after="0"/>
        <w:ind w:firstLine="567"/>
        <w:jc w:val="right"/>
        <w:rPr>
          <w:rFonts w:ascii="Arial Unicode" w:hAnsi="Arial Unicode"/>
          <w:i/>
          <w:lang w:val="af-ZA"/>
        </w:rPr>
      </w:pPr>
      <w:r w:rsidRPr="001E2B90">
        <w:rPr>
          <w:rFonts w:ascii="Arial Unicode" w:hAnsi="Arial Unicode" w:cs="Sylfaen"/>
          <w:i/>
          <w:sz w:val="16"/>
        </w:rPr>
        <w:t>04 նոյեմբերի N 597-Ա  հրամանի</w:t>
      </w:r>
    </w:p>
    <w:p w:rsidR="00402CEF" w:rsidRPr="001E2B90" w:rsidRDefault="00402CEF" w:rsidP="00402CEF">
      <w:pPr>
        <w:pStyle w:val="a3"/>
        <w:spacing w:line="240" w:lineRule="auto"/>
        <w:jc w:val="center"/>
        <w:rPr>
          <w:rFonts w:ascii="Arial Unicode" w:hAnsi="Arial Unicode"/>
          <w:i w:val="0"/>
          <w:lang w:val="af-ZA"/>
        </w:rPr>
      </w:pPr>
      <w:r w:rsidRPr="001E2B90">
        <w:rPr>
          <w:rFonts w:ascii="Arial Unicode" w:hAnsi="Arial Unicode"/>
          <w:i w:val="0"/>
          <w:lang w:val="af-ZA"/>
        </w:rPr>
        <w:t>ՀԱՅՏԱՐԱՐՈՒԹՅՈՒՆ</w:t>
      </w:r>
    </w:p>
    <w:p w:rsidR="00402CEF" w:rsidRPr="00353346" w:rsidRDefault="00402CEF" w:rsidP="00402CEF">
      <w:pPr>
        <w:pStyle w:val="a3"/>
        <w:spacing w:line="240" w:lineRule="auto"/>
        <w:jc w:val="center"/>
        <w:rPr>
          <w:rFonts w:ascii="Arial Unicode" w:hAnsi="Arial Unicode"/>
          <w:i w:val="0"/>
          <w:lang w:val="af-ZA"/>
        </w:rPr>
      </w:pPr>
      <w:r w:rsidRPr="00353346">
        <w:rPr>
          <w:rFonts w:ascii="Arial Unicode" w:hAnsi="Arial Unicode"/>
          <w:i w:val="0"/>
          <w:lang w:val="af-ZA"/>
        </w:rPr>
        <w:t>ԳՆԱՆՇՄԱՆ ՀԱՐՑՄԱՆ  ՄԱՍԻՆ*</w:t>
      </w:r>
    </w:p>
    <w:p w:rsidR="00402CEF" w:rsidRPr="00353346" w:rsidRDefault="00402CEF" w:rsidP="00402CEF">
      <w:pPr>
        <w:pStyle w:val="a3"/>
        <w:spacing w:line="240" w:lineRule="auto"/>
        <w:jc w:val="center"/>
        <w:rPr>
          <w:rFonts w:ascii="Arial Unicode" w:hAnsi="Arial Unicode"/>
          <w:i w:val="0"/>
          <w:lang w:val="af-ZA"/>
        </w:rPr>
      </w:pPr>
    </w:p>
    <w:p w:rsidR="00402CEF" w:rsidRPr="00353346" w:rsidRDefault="00402CEF" w:rsidP="00402CEF">
      <w:pPr>
        <w:pStyle w:val="a3"/>
        <w:spacing w:line="240" w:lineRule="auto"/>
        <w:jc w:val="center"/>
        <w:rPr>
          <w:rFonts w:ascii="Arial Unicode" w:hAnsi="Arial Unicode"/>
          <w:i w:val="0"/>
          <w:lang w:val="af-ZA"/>
        </w:rPr>
      </w:pPr>
      <w:r w:rsidRPr="00353346">
        <w:rPr>
          <w:rFonts w:ascii="Arial Unicode" w:hAnsi="Arial Unicode"/>
          <w:i w:val="0"/>
          <w:lang w:val="af-ZA"/>
        </w:rPr>
        <w:t>Հայտարարության սույն տեքստը հաստատված է գնահատող հանձնաժողովի</w:t>
      </w:r>
    </w:p>
    <w:p w:rsidR="00402CEF" w:rsidRPr="00353346" w:rsidRDefault="00402CEF" w:rsidP="00402CEF">
      <w:pPr>
        <w:pStyle w:val="a3"/>
        <w:tabs>
          <w:tab w:val="left" w:pos="9923"/>
        </w:tabs>
        <w:spacing w:line="240" w:lineRule="auto"/>
        <w:jc w:val="center"/>
        <w:rPr>
          <w:rFonts w:ascii="Arial Unicode" w:hAnsi="Arial Unicode"/>
          <w:i w:val="0"/>
          <w:lang w:val="af-ZA"/>
        </w:rPr>
      </w:pPr>
      <w:r w:rsidRPr="00353346">
        <w:rPr>
          <w:rFonts w:ascii="Arial Unicode" w:hAnsi="Arial Unicode"/>
          <w:i w:val="0"/>
          <w:lang w:val="af-ZA"/>
        </w:rPr>
        <w:t>2019   թվականի «դեկտեմբեր »  «</w:t>
      </w:r>
      <w:r w:rsidR="00854F39" w:rsidRPr="00353346">
        <w:rPr>
          <w:rFonts w:ascii="Arial Unicode" w:hAnsi="Arial Unicode"/>
          <w:i w:val="0"/>
          <w:lang w:val="af-ZA"/>
        </w:rPr>
        <w:t>20</w:t>
      </w:r>
      <w:r w:rsidRPr="00353346">
        <w:rPr>
          <w:rFonts w:ascii="Arial Unicode" w:hAnsi="Arial Unicode"/>
          <w:i w:val="0"/>
          <w:lang w:val="af-ZA"/>
        </w:rPr>
        <w:t xml:space="preserve">» «1» որոշմամբ </w:t>
      </w:r>
    </w:p>
    <w:p w:rsidR="00402CEF" w:rsidRPr="00353346" w:rsidRDefault="00402CEF" w:rsidP="00402CEF">
      <w:pPr>
        <w:pStyle w:val="a3"/>
        <w:spacing w:line="240" w:lineRule="auto"/>
        <w:jc w:val="center"/>
        <w:rPr>
          <w:rFonts w:ascii="Arial Unicode" w:hAnsi="Arial Unicode"/>
          <w:i w:val="0"/>
          <w:lang w:val="af-ZA"/>
        </w:rPr>
      </w:pPr>
    </w:p>
    <w:p w:rsidR="00402CEF" w:rsidRPr="00353346" w:rsidRDefault="00402CEF" w:rsidP="00402CEF">
      <w:pPr>
        <w:pStyle w:val="a3"/>
        <w:spacing w:line="240" w:lineRule="auto"/>
        <w:jc w:val="center"/>
        <w:rPr>
          <w:rFonts w:ascii="Arial Unicode" w:hAnsi="Arial Unicode"/>
          <w:i w:val="0"/>
          <w:lang w:val="af-ZA"/>
        </w:rPr>
      </w:pPr>
      <w:r w:rsidRPr="00353346">
        <w:rPr>
          <w:rFonts w:ascii="Arial Unicode" w:hAnsi="Arial Unicode"/>
          <w:i w:val="0"/>
          <w:lang w:val="af-ZA"/>
        </w:rPr>
        <w:t>Ընթացակարգի ծածկագիրը`  ԱՄ</w:t>
      </w:r>
      <w:r w:rsidR="00854F39" w:rsidRPr="00353346">
        <w:rPr>
          <w:rFonts w:ascii="Arial Unicode" w:hAnsi="Arial Unicode"/>
          <w:i w:val="0"/>
          <w:lang w:val="af-ZA"/>
        </w:rPr>
        <w:t>Խ</w:t>
      </w:r>
      <w:r w:rsidRPr="00353346">
        <w:rPr>
          <w:rFonts w:ascii="Arial Unicode" w:hAnsi="Arial Unicode"/>
          <w:i w:val="0"/>
          <w:lang w:val="af-ZA"/>
        </w:rPr>
        <w:t>Հ–ԳՀԾՁԲ</w:t>
      </w:r>
      <w:r w:rsidR="00854F39" w:rsidRPr="00353346">
        <w:rPr>
          <w:rFonts w:ascii="Arial Unicode" w:hAnsi="Arial Unicode"/>
          <w:i w:val="0"/>
          <w:lang w:val="af-ZA"/>
        </w:rPr>
        <w:t>-20</w:t>
      </w:r>
      <w:r w:rsidRPr="00353346">
        <w:rPr>
          <w:rFonts w:ascii="Arial Unicode" w:hAnsi="Arial Unicode"/>
          <w:i w:val="0"/>
          <w:lang w:val="af-ZA"/>
        </w:rPr>
        <w:t>/01</w:t>
      </w:r>
    </w:p>
    <w:p w:rsidR="00402CEF" w:rsidRPr="00353346" w:rsidRDefault="00402CEF" w:rsidP="00402CEF">
      <w:pPr>
        <w:pStyle w:val="a3"/>
        <w:spacing w:line="240" w:lineRule="auto"/>
        <w:rPr>
          <w:rFonts w:ascii="Arial Unicode" w:hAnsi="Arial Unicode"/>
          <w:i w:val="0"/>
          <w:lang w:val="af-ZA"/>
        </w:rPr>
      </w:pPr>
    </w:p>
    <w:p w:rsidR="00402CEF" w:rsidRPr="00353346" w:rsidRDefault="00402CEF" w:rsidP="00705AA9">
      <w:pPr>
        <w:pStyle w:val="a3"/>
        <w:spacing w:line="240" w:lineRule="auto"/>
        <w:ind w:firstLine="708"/>
        <w:rPr>
          <w:rFonts w:ascii="Arial Unicode" w:hAnsi="Arial Unicode"/>
          <w:i w:val="0"/>
          <w:lang w:val="af-ZA"/>
        </w:rPr>
      </w:pPr>
      <w:r w:rsidRPr="00353346">
        <w:rPr>
          <w:rFonts w:ascii="Arial Unicode" w:hAnsi="Arial Unicode"/>
          <w:i w:val="0"/>
          <w:lang w:val="af-ZA"/>
        </w:rPr>
        <w:t xml:space="preserve">Պատվիրատուն` </w:t>
      </w:r>
      <w:r w:rsidR="00705AA9" w:rsidRPr="00353346">
        <w:rPr>
          <w:rFonts w:ascii="Arial Unicode" w:hAnsi="Arial Unicode"/>
          <w:i w:val="0"/>
          <w:lang w:val="af-ZA"/>
        </w:rPr>
        <w:t>ՀՀ Արարատի մարզ, Խաչփարի</w:t>
      </w:r>
      <w:r w:rsidRPr="00353346">
        <w:rPr>
          <w:rFonts w:ascii="Arial Unicode" w:hAnsi="Arial Unicode"/>
          <w:i w:val="0"/>
          <w:lang w:val="af-ZA"/>
        </w:rPr>
        <w:t xml:space="preserve"> համայնքապետարանը, որը գտնվում է</w:t>
      </w:r>
      <w:r w:rsidR="00705AA9" w:rsidRPr="00353346">
        <w:rPr>
          <w:rFonts w:ascii="Arial Unicode" w:hAnsi="Arial Unicode"/>
          <w:i w:val="0"/>
          <w:lang w:val="af-ZA"/>
        </w:rPr>
        <w:t xml:space="preserve"> Խաչփար </w:t>
      </w:r>
      <w:r w:rsidRPr="00353346">
        <w:rPr>
          <w:rFonts w:ascii="Arial Unicode" w:hAnsi="Arial Unicode"/>
          <w:i w:val="0"/>
          <w:lang w:val="af-ZA"/>
        </w:rPr>
        <w:t xml:space="preserve"> համայնք  </w:t>
      </w:r>
      <w:r w:rsidR="00705AA9" w:rsidRPr="00353346">
        <w:rPr>
          <w:rFonts w:ascii="Arial Unicode" w:hAnsi="Arial Unicode"/>
          <w:i w:val="0"/>
          <w:lang w:val="af-ZA"/>
        </w:rPr>
        <w:t>7-րդ փողոց 6</w:t>
      </w:r>
      <w:r w:rsidRPr="00353346">
        <w:rPr>
          <w:rFonts w:ascii="Arial Unicode" w:hAnsi="Arial Unicode"/>
          <w:i w:val="0"/>
          <w:lang w:val="af-ZA"/>
        </w:rPr>
        <w:t xml:space="preserve"> հասցեում,հայտարարում է գնանշման հարցում  որն իրականացվում է մեկ փուլով:</w:t>
      </w:r>
    </w:p>
    <w:p w:rsidR="00054F61" w:rsidRPr="00353346" w:rsidRDefault="00402CEF" w:rsidP="00054F61">
      <w:pPr>
        <w:pStyle w:val="a3"/>
        <w:spacing w:line="240" w:lineRule="auto"/>
        <w:ind w:firstLine="0"/>
        <w:rPr>
          <w:rFonts w:ascii="Arial Unicode" w:hAnsi="Arial Unicode"/>
          <w:i w:val="0"/>
          <w:lang w:val="af-ZA"/>
        </w:rPr>
      </w:pPr>
      <w:r w:rsidRPr="00353346">
        <w:rPr>
          <w:rFonts w:ascii="Arial Unicode" w:hAnsi="Arial Unicode"/>
          <w:i w:val="0"/>
          <w:lang w:val="af-ZA"/>
        </w:rPr>
        <w:tab/>
      </w:r>
      <w:bookmarkStart w:id="0" w:name="_Hlk23167417"/>
      <w:r w:rsidRPr="00353346">
        <w:rPr>
          <w:rFonts w:ascii="Arial Unicode" w:hAnsi="Arial Unicode"/>
          <w:i w:val="0"/>
          <w:lang w:val="af-ZA"/>
        </w:rPr>
        <w:t>Սույն ընթացակարգի</w:t>
      </w:r>
      <w:bookmarkEnd w:id="0"/>
      <w:r w:rsidRPr="00353346">
        <w:rPr>
          <w:rFonts w:ascii="Arial Unicode" w:hAnsi="Arial Unicode"/>
          <w:i w:val="0"/>
          <w:lang w:val="af-ZA"/>
        </w:rPr>
        <w:t xml:space="preserve"> արդյունքում </w:t>
      </w:r>
      <w:r w:rsidRPr="00353346">
        <w:rPr>
          <w:rFonts w:ascii="Arial Unicode" w:hAnsi="Arial Unicode"/>
          <w:i w:val="0"/>
          <w:lang w:val="hy-AM"/>
        </w:rPr>
        <w:t>ընտրված</w:t>
      </w:r>
      <w:r w:rsidRPr="00353346">
        <w:rPr>
          <w:rFonts w:ascii="Arial Unicode" w:hAnsi="Arial Unicode"/>
          <w:i w:val="0"/>
          <w:lang w:val="af-ZA"/>
        </w:rPr>
        <w:t xml:space="preserve"> մասնակցին սահմանված կարգով կառաջարկվի կնքել կենցաղային աղբահանության </w:t>
      </w:r>
      <w:r w:rsidR="005A77E6" w:rsidRPr="00353346">
        <w:rPr>
          <w:rFonts w:ascii="Arial Unicode" w:hAnsi="Arial Unicode"/>
          <w:i w:val="0"/>
          <w:lang w:val="af-ZA"/>
        </w:rPr>
        <w:t xml:space="preserve"> և սանիտարական </w:t>
      </w:r>
      <w:r w:rsidRPr="00353346">
        <w:rPr>
          <w:rFonts w:ascii="Arial Unicode" w:hAnsi="Arial Unicode"/>
          <w:i w:val="0"/>
          <w:lang w:val="af-ZA"/>
        </w:rPr>
        <w:t xml:space="preserve">ծառայությունների   մատուցման պայմանագիր (այսուհետ` պայմանագիր)։ </w:t>
      </w:r>
    </w:p>
    <w:p w:rsidR="00054F61" w:rsidRPr="00353346" w:rsidRDefault="00054F61" w:rsidP="00705AA9">
      <w:pPr>
        <w:pStyle w:val="a3"/>
        <w:spacing w:line="240" w:lineRule="auto"/>
        <w:ind w:firstLine="0"/>
        <w:rPr>
          <w:rFonts w:ascii="Arial Unicode" w:hAnsi="Arial Unicode"/>
          <w:i w:val="0"/>
          <w:lang w:val="af-ZA"/>
        </w:rPr>
      </w:pPr>
    </w:p>
    <w:p w:rsidR="00402CEF" w:rsidRPr="00353346" w:rsidRDefault="00402CEF" w:rsidP="00705AA9">
      <w:pPr>
        <w:pStyle w:val="a3"/>
        <w:spacing w:line="240" w:lineRule="auto"/>
        <w:ind w:firstLine="0"/>
        <w:rPr>
          <w:rFonts w:ascii="Arial Unicode" w:hAnsi="Arial Unicode"/>
          <w:i w:val="0"/>
          <w:lang w:val="af-ZA"/>
        </w:rPr>
      </w:pPr>
      <w:r w:rsidRPr="00353346">
        <w:rPr>
          <w:rFonts w:ascii="Arial Unicode" w:hAnsi="Arial Unicode"/>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402CEF" w:rsidRPr="00353346" w:rsidRDefault="00402CEF" w:rsidP="00705AA9">
      <w:pPr>
        <w:ind w:firstLine="720"/>
        <w:jc w:val="both"/>
        <w:rPr>
          <w:rFonts w:ascii="Arial Unicode" w:hAnsi="Arial Unicode"/>
          <w:sz w:val="20"/>
          <w:szCs w:val="20"/>
          <w:lang w:val="af-ZA"/>
        </w:rPr>
      </w:pPr>
      <w:r w:rsidRPr="00353346">
        <w:rPr>
          <w:rFonts w:ascii="Arial Unicode" w:hAnsi="Arial Unicode"/>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402CEF" w:rsidRPr="00353346" w:rsidRDefault="00402CEF" w:rsidP="00705AA9">
      <w:pPr>
        <w:pStyle w:val="a3"/>
        <w:spacing w:line="240" w:lineRule="auto"/>
        <w:rPr>
          <w:rFonts w:ascii="Arial Unicode" w:hAnsi="Arial Unicode"/>
          <w:i w:val="0"/>
          <w:lang w:val="af-ZA"/>
        </w:rPr>
      </w:pPr>
      <w:r w:rsidRPr="00353346">
        <w:rPr>
          <w:rFonts w:ascii="Arial Unicode" w:hAnsi="Arial Unicode"/>
          <w:i w:val="0"/>
          <w:lang w:val="af-ZA"/>
        </w:rPr>
        <w:t xml:space="preserve">Ընտրված մասնակիցը որոշվում է </w:t>
      </w:r>
      <w:bookmarkStart w:id="1" w:name="_Hlk23167512"/>
      <w:r w:rsidRPr="00353346">
        <w:rPr>
          <w:rFonts w:ascii="Arial Unicode" w:hAnsi="Arial Unicode"/>
          <w:i w:val="0"/>
          <w:lang w:val="af-ZA"/>
        </w:rPr>
        <w:t xml:space="preserve">ոչ գնային պայմաններով բավարար գնահատված </w:t>
      </w:r>
      <w:bookmarkEnd w:id="1"/>
      <w:r w:rsidRPr="00353346">
        <w:rPr>
          <w:rFonts w:ascii="Arial Unicode" w:hAnsi="Arial Unicode"/>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402CEF" w:rsidRPr="00353346" w:rsidRDefault="00402CEF" w:rsidP="00705AA9">
      <w:pPr>
        <w:pStyle w:val="a3"/>
        <w:spacing w:line="240" w:lineRule="auto"/>
        <w:rPr>
          <w:rFonts w:ascii="Arial Unicode" w:hAnsi="Arial Unicode"/>
          <w:i w:val="0"/>
          <w:lang w:val="af-ZA"/>
        </w:rPr>
      </w:pPr>
      <w:r w:rsidRPr="00353346">
        <w:rPr>
          <w:rFonts w:ascii="Arial Unicode" w:hAnsi="Arial Unicode"/>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353346">
        <w:rPr>
          <w:rFonts w:ascii="Arial Unicode" w:hAnsi="Arial Unicode"/>
          <w:i w:val="0"/>
          <w:u w:val="single"/>
          <w:lang w:val="af-ZA"/>
        </w:rPr>
        <w:t>7</w:t>
      </w:r>
      <w:r w:rsidR="00F66753" w:rsidRPr="00353346">
        <w:rPr>
          <w:rFonts w:ascii="Arial Unicode" w:hAnsi="Arial Unicode"/>
          <w:i w:val="0"/>
          <w:lang w:val="af-ZA"/>
        </w:rPr>
        <w:t>-րդ օրը ժամը 11:00-ն</w:t>
      </w:r>
      <w:r w:rsidRPr="00353346">
        <w:rPr>
          <w:rFonts w:ascii="Arial Unicode" w:hAnsi="Arial Unicode"/>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402CEF" w:rsidRPr="00353346" w:rsidRDefault="00402CEF" w:rsidP="00402CEF">
      <w:pPr>
        <w:pStyle w:val="a3"/>
        <w:spacing w:line="240" w:lineRule="auto"/>
        <w:rPr>
          <w:rFonts w:ascii="Arial Unicode" w:hAnsi="Arial Unicode"/>
          <w:i w:val="0"/>
          <w:lang w:val="af-ZA"/>
        </w:rPr>
      </w:pPr>
      <w:r w:rsidRPr="00353346">
        <w:rPr>
          <w:rFonts w:ascii="Arial Unicode" w:hAnsi="Arial Unicode"/>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402CEF" w:rsidRPr="00353346" w:rsidRDefault="00402CEF" w:rsidP="00402CEF">
      <w:pPr>
        <w:pStyle w:val="a3"/>
        <w:spacing w:line="240" w:lineRule="auto"/>
        <w:rPr>
          <w:rFonts w:ascii="Arial Unicode" w:hAnsi="Arial Unicode"/>
          <w:i w:val="0"/>
          <w:lang w:val="af-ZA"/>
        </w:rPr>
      </w:pPr>
      <w:r w:rsidRPr="00353346">
        <w:rPr>
          <w:rFonts w:ascii="Arial Unicode" w:hAnsi="Arial Unicode"/>
          <w:i w:val="0"/>
          <w:lang w:val="af-ZA"/>
        </w:rPr>
        <w:t xml:space="preserve">Հրավեր չստանալը չի սահմանափակում մասնակցի` սույն ընթացակարգին մասնակցելու իրավունքը։ </w:t>
      </w:r>
    </w:p>
    <w:p w:rsidR="00402CEF" w:rsidRPr="00353346" w:rsidRDefault="00402CEF" w:rsidP="00402CEF">
      <w:pPr>
        <w:pStyle w:val="a3"/>
        <w:spacing w:line="240" w:lineRule="auto"/>
        <w:rPr>
          <w:rFonts w:ascii="Arial Unicode" w:hAnsi="Arial Unicode"/>
          <w:i w:val="0"/>
          <w:lang w:val="af-ZA"/>
        </w:rPr>
      </w:pPr>
      <w:r w:rsidRPr="00353346">
        <w:rPr>
          <w:rFonts w:ascii="Arial Unicode" w:hAnsi="Arial Unicode"/>
          <w:i w:val="0"/>
          <w:lang w:val="af-ZA"/>
        </w:rPr>
        <w:t>Մրցույթի հայտե</w:t>
      </w:r>
      <w:r w:rsidR="00F66753" w:rsidRPr="00353346">
        <w:rPr>
          <w:rFonts w:ascii="Arial Unicode" w:hAnsi="Arial Unicode"/>
          <w:i w:val="0"/>
          <w:lang w:val="af-ZA"/>
        </w:rPr>
        <w:t xml:space="preserve">րն անհրաժեշտ է ներկայացնել Խաչփարի համայնքապետարան  Խաչփար համայնք  </w:t>
      </w:r>
      <w:r w:rsidR="00CD3CE5">
        <w:rPr>
          <w:rFonts w:ascii="Arial Unicode" w:hAnsi="Arial Unicode"/>
          <w:i w:val="0"/>
          <w:lang w:val="af-ZA"/>
        </w:rPr>
        <w:t xml:space="preserve">                </w:t>
      </w:r>
      <w:r w:rsidR="00F66753" w:rsidRPr="00353346">
        <w:rPr>
          <w:rFonts w:ascii="Arial Unicode" w:hAnsi="Arial Unicode"/>
          <w:i w:val="0"/>
          <w:lang w:val="af-ZA"/>
        </w:rPr>
        <w:t>7-րդ փողոց 6</w:t>
      </w:r>
      <w:r w:rsidRPr="00353346">
        <w:rPr>
          <w:rFonts w:ascii="Arial Unicode" w:hAnsi="Arial Unicode"/>
          <w:i w:val="0"/>
          <w:lang w:val="af-ZA"/>
        </w:rPr>
        <w:t xml:space="preserve"> հասցեով, փաստաթղթային ձևով</w:t>
      </w:r>
      <w:r w:rsidR="00F66753" w:rsidRPr="00353346">
        <w:rPr>
          <w:rFonts w:ascii="Arial Unicode" w:hAnsi="Arial Unicode"/>
          <w:i w:val="0"/>
          <w:lang w:val="af-ZA"/>
        </w:rPr>
        <w:t xml:space="preserve"> </w:t>
      </w:r>
      <w:r w:rsidRPr="00353346">
        <w:rPr>
          <w:rFonts w:ascii="Arial Unicode" w:hAnsi="Arial Unicode"/>
          <w:i w:val="0"/>
          <w:lang w:val="af-ZA"/>
        </w:rPr>
        <w:t xml:space="preserve">մինչև սույն հայտարարության հրապարակման օրվանից հաշված </w:t>
      </w:r>
      <w:r w:rsidRPr="00353346">
        <w:rPr>
          <w:rFonts w:ascii="Arial Unicode" w:hAnsi="Arial Unicode"/>
          <w:i w:val="0"/>
          <w:u w:val="single"/>
          <w:lang w:val="af-ZA"/>
        </w:rPr>
        <w:t>7</w:t>
      </w:r>
      <w:r w:rsidRPr="00353346">
        <w:rPr>
          <w:rFonts w:ascii="Arial Unicode" w:hAnsi="Arial Unicode"/>
          <w:i w:val="0"/>
          <w:lang w:val="af-ZA"/>
        </w:rPr>
        <w:t xml:space="preserve">-րդ օրվա ժամը </w:t>
      </w:r>
      <w:r w:rsidR="00F66753" w:rsidRPr="00353346">
        <w:rPr>
          <w:rFonts w:ascii="Arial Unicode" w:hAnsi="Arial Unicode"/>
          <w:i w:val="0"/>
          <w:u w:val="single"/>
          <w:lang w:val="af-ZA"/>
        </w:rPr>
        <w:t>11:</w:t>
      </w:r>
      <w:r w:rsidRPr="00353346">
        <w:rPr>
          <w:rFonts w:ascii="Arial Unicode" w:hAnsi="Arial Unicode"/>
          <w:i w:val="0"/>
          <w:u w:val="single"/>
          <w:lang w:val="af-ZA"/>
        </w:rPr>
        <w:t>00</w:t>
      </w:r>
      <w:r w:rsidR="00F66753" w:rsidRPr="00353346">
        <w:rPr>
          <w:rFonts w:ascii="Arial Unicode" w:hAnsi="Arial Unicode"/>
          <w:i w:val="0"/>
          <w:lang w:val="af-ZA"/>
        </w:rPr>
        <w:t>-ն</w:t>
      </w:r>
      <w:r w:rsidRPr="00353346">
        <w:rPr>
          <w:rFonts w:ascii="Arial Unicode" w:hAnsi="Arial Unicode"/>
          <w:i w:val="0"/>
          <w:lang w:val="af-ZA"/>
        </w:rPr>
        <w:t xml:space="preserve">: Հայտերը, հայերենից բացի, կարող են ներկայացվել նաև անգլերեն կամ ռուսերեն: </w:t>
      </w:r>
    </w:p>
    <w:p w:rsidR="00402CEF" w:rsidRPr="00353346" w:rsidRDefault="00402CEF" w:rsidP="00402CEF">
      <w:pPr>
        <w:pStyle w:val="a3"/>
        <w:spacing w:line="240" w:lineRule="auto"/>
        <w:ind w:firstLine="708"/>
        <w:rPr>
          <w:rFonts w:ascii="Arial Unicode" w:hAnsi="Arial Unicode"/>
          <w:i w:val="0"/>
          <w:lang w:val="af-ZA"/>
        </w:rPr>
      </w:pPr>
      <w:r w:rsidRPr="00353346">
        <w:rPr>
          <w:rFonts w:ascii="Arial Unicode" w:hAnsi="Arial Unicode"/>
          <w:i w:val="0"/>
          <w:lang w:val="af-ZA"/>
        </w:rPr>
        <w:t>Հայ</w:t>
      </w:r>
      <w:r w:rsidR="00F66753" w:rsidRPr="00353346">
        <w:rPr>
          <w:rFonts w:ascii="Arial Unicode" w:hAnsi="Arial Unicode"/>
          <w:i w:val="0"/>
          <w:lang w:val="af-ZA"/>
        </w:rPr>
        <w:t xml:space="preserve">տերի բացումը տեղի կունենա Խաչփարի համայնքապետարան  Խաչփար համայնք  7-րդ փողոց 6   </w:t>
      </w:r>
      <w:r w:rsidR="00FB351B" w:rsidRPr="00353346">
        <w:rPr>
          <w:rFonts w:ascii="Arial Unicode" w:hAnsi="Arial Unicode"/>
          <w:i w:val="0"/>
          <w:lang w:val="af-ZA"/>
        </w:rPr>
        <w:t>հասցեում« 2019 թվականի</w:t>
      </w:r>
      <w:r w:rsidRPr="00353346">
        <w:rPr>
          <w:rFonts w:ascii="Arial Unicode" w:hAnsi="Arial Unicode"/>
          <w:i w:val="0"/>
          <w:lang w:val="af-ZA"/>
        </w:rPr>
        <w:t xml:space="preserve"> » « </w:t>
      </w:r>
      <w:r w:rsidRPr="00353346">
        <w:rPr>
          <w:rFonts w:ascii="Arial Unicode" w:hAnsi="Arial Unicode"/>
          <w:i w:val="0"/>
          <w:lang w:val="ru-RU"/>
        </w:rPr>
        <w:t>դեկտեմբերի</w:t>
      </w:r>
      <w:r w:rsidR="008F33A3">
        <w:rPr>
          <w:rFonts w:ascii="Arial Unicode" w:hAnsi="Arial Unicode"/>
          <w:i w:val="0"/>
          <w:lang w:val="af-ZA"/>
        </w:rPr>
        <w:t>» « 30</w:t>
      </w:r>
      <w:r w:rsidR="00FB351B" w:rsidRPr="00353346">
        <w:rPr>
          <w:rFonts w:ascii="Arial Unicode" w:hAnsi="Arial Unicode"/>
          <w:i w:val="0"/>
          <w:lang w:val="af-ZA"/>
        </w:rPr>
        <w:t>» -ին ժամը  11:</w:t>
      </w:r>
      <w:r w:rsidRPr="00353346">
        <w:rPr>
          <w:rFonts w:ascii="Arial Unicode" w:hAnsi="Arial Unicode"/>
          <w:i w:val="0"/>
          <w:lang w:val="af-ZA"/>
        </w:rPr>
        <w:t xml:space="preserve">00-ին։   </w:t>
      </w:r>
    </w:p>
    <w:p w:rsidR="00402CEF" w:rsidRPr="00353346" w:rsidRDefault="00402CEF" w:rsidP="00402CEF">
      <w:pPr>
        <w:pStyle w:val="a3"/>
        <w:spacing w:line="240" w:lineRule="auto"/>
        <w:rPr>
          <w:rFonts w:ascii="Arial Unicode" w:hAnsi="Arial Unicode"/>
          <w:i w:val="0"/>
          <w:lang w:val="af-ZA"/>
        </w:rPr>
      </w:pPr>
      <w:r w:rsidRPr="00353346">
        <w:rPr>
          <w:rFonts w:ascii="Arial Unicode" w:hAnsi="Arial Unicode"/>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402CEF" w:rsidRPr="00353346" w:rsidRDefault="00402CEF" w:rsidP="00402CEF">
      <w:pPr>
        <w:ind w:firstLine="720"/>
        <w:jc w:val="both"/>
        <w:rPr>
          <w:rFonts w:ascii="Arial Unicode" w:hAnsi="Arial Unicode"/>
          <w:sz w:val="20"/>
          <w:szCs w:val="20"/>
          <w:lang w:val="af-ZA"/>
        </w:rPr>
      </w:pPr>
      <w:r w:rsidRPr="00353346">
        <w:rPr>
          <w:rFonts w:ascii="Arial Unicode" w:hAnsi="Arial Unicode"/>
          <w:sz w:val="20"/>
          <w:szCs w:val="2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62663A" w:rsidRPr="00353346">
        <w:rPr>
          <w:rFonts w:ascii="Arial Unicode" w:hAnsi="Arial Unicode"/>
          <w:sz w:val="20"/>
          <w:szCs w:val="20"/>
          <w:lang w:val="af-ZA"/>
        </w:rPr>
        <w:t>Հ. Ռաֆայելյանին</w:t>
      </w:r>
    </w:p>
    <w:p w:rsidR="00402CEF" w:rsidRPr="00353346" w:rsidRDefault="00402CEF" w:rsidP="00402CEF">
      <w:pPr>
        <w:jc w:val="both"/>
        <w:rPr>
          <w:rFonts w:ascii="Arial Unicode" w:hAnsi="Arial Unicode"/>
          <w:sz w:val="20"/>
          <w:szCs w:val="20"/>
          <w:u w:val="single"/>
          <w:lang w:val="af-ZA"/>
        </w:rPr>
      </w:pPr>
      <w:r w:rsidRPr="00353346">
        <w:rPr>
          <w:rFonts w:ascii="Arial Unicode" w:hAnsi="Arial Unicode"/>
          <w:sz w:val="20"/>
          <w:szCs w:val="20"/>
          <w:lang w:val="af-ZA"/>
        </w:rPr>
        <w:tab/>
        <w:t xml:space="preserve">                                                   Հեռախոս </w:t>
      </w:r>
      <w:r w:rsidR="0062663A" w:rsidRPr="00353346">
        <w:rPr>
          <w:rFonts w:ascii="Arial Unicode" w:hAnsi="Arial Unicode"/>
          <w:sz w:val="20"/>
          <w:szCs w:val="20"/>
          <w:u w:val="single"/>
          <w:lang w:val="af-ZA"/>
        </w:rPr>
        <w:tab/>
        <w:t xml:space="preserve">/094/ 61-67-07  </w:t>
      </w:r>
    </w:p>
    <w:p w:rsidR="00402CEF" w:rsidRPr="00353346" w:rsidRDefault="00402CEF" w:rsidP="00402CEF">
      <w:pPr>
        <w:ind w:firstLine="720"/>
        <w:jc w:val="center"/>
        <w:rPr>
          <w:rFonts w:ascii="Arial Unicode" w:hAnsi="Arial Unicode"/>
          <w:sz w:val="20"/>
          <w:szCs w:val="20"/>
          <w:lang w:val="af-ZA"/>
        </w:rPr>
      </w:pPr>
      <w:r w:rsidRPr="00353346">
        <w:rPr>
          <w:rFonts w:ascii="Arial Unicode" w:hAnsi="Arial Unicode"/>
          <w:sz w:val="20"/>
          <w:szCs w:val="20"/>
          <w:lang w:val="af-ZA"/>
        </w:rPr>
        <w:t xml:space="preserve">Էլ. Փոստ      </w:t>
      </w:r>
      <w:r w:rsidR="00353346" w:rsidRPr="00353346">
        <w:rPr>
          <w:rFonts w:ascii="Arial Unicode" w:hAnsi="Arial Unicode" w:cs="Calibri"/>
          <w:sz w:val="18"/>
          <w:szCs w:val="18"/>
          <w:lang w:val="af-ZA"/>
        </w:rPr>
        <w:t>«khachpar.gyughapetaran@mail.ru»</w:t>
      </w:r>
    </w:p>
    <w:p w:rsidR="00402CEF" w:rsidRPr="00353346" w:rsidRDefault="00402CEF" w:rsidP="00402CEF">
      <w:pPr>
        <w:ind w:firstLine="720"/>
        <w:jc w:val="center"/>
        <w:rPr>
          <w:rFonts w:ascii="Arial Unicode" w:hAnsi="Arial Unicode"/>
          <w:sz w:val="20"/>
          <w:szCs w:val="20"/>
          <w:u w:val="single"/>
          <w:lang w:val="af-ZA"/>
        </w:rPr>
      </w:pPr>
      <w:r w:rsidRPr="00353346">
        <w:rPr>
          <w:rFonts w:ascii="Arial Unicode" w:hAnsi="Arial Unicode"/>
          <w:sz w:val="20"/>
          <w:szCs w:val="20"/>
          <w:lang w:val="af-ZA"/>
        </w:rPr>
        <w:t xml:space="preserve">Պատվիրատու ՀՀ Արարատի մարզ, </w:t>
      </w:r>
      <w:r w:rsidR="00353346" w:rsidRPr="00353346">
        <w:rPr>
          <w:rFonts w:ascii="Arial Unicode" w:hAnsi="Arial Unicode"/>
          <w:sz w:val="20"/>
          <w:szCs w:val="20"/>
          <w:lang w:val="en-US"/>
        </w:rPr>
        <w:t>Խաչփարի</w:t>
      </w:r>
      <w:r w:rsidRPr="00353346">
        <w:rPr>
          <w:rFonts w:ascii="Arial Unicode" w:hAnsi="Arial Unicode"/>
          <w:sz w:val="20"/>
          <w:szCs w:val="20"/>
          <w:lang w:val="af-ZA"/>
        </w:rPr>
        <w:t xml:space="preserve"> համայնքապետարան</w:t>
      </w:r>
    </w:p>
    <w:p w:rsidR="00402CEF" w:rsidRPr="00EA7EF6" w:rsidRDefault="00402CEF" w:rsidP="00402CEF">
      <w:pPr>
        <w:jc w:val="both"/>
        <w:rPr>
          <w:rFonts w:ascii="Arial Unicode" w:hAnsi="Arial Unicode"/>
          <w:color w:val="FF0000"/>
          <w:sz w:val="20"/>
          <w:szCs w:val="20"/>
          <w:lang w:val="af-ZA"/>
        </w:rPr>
      </w:pPr>
      <w:r w:rsidRPr="00EA7EF6">
        <w:rPr>
          <w:rFonts w:ascii="Arial Unicode" w:hAnsi="Arial Unicode"/>
          <w:color w:val="FF0000"/>
          <w:sz w:val="20"/>
          <w:szCs w:val="20"/>
          <w:lang w:val="af-ZA"/>
        </w:rPr>
        <w:tab/>
      </w:r>
      <w:r w:rsidRPr="00EA7EF6">
        <w:rPr>
          <w:rFonts w:ascii="Arial Unicode" w:hAnsi="Arial Unicode"/>
          <w:color w:val="FF0000"/>
          <w:sz w:val="20"/>
          <w:szCs w:val="20"/>
          <w:lang w:val="af-ZA"/>
        </w:rPr>
        <w:tab/>
      </w:r>
      <w:r w:rsidRPr="00EA7EF6">
        <w:rPr>
          <w:rFonts w:ascii="Arial Unicode" w:hAnsi="Arial Unicode"/>
          <w:color w:val="FF0000"/>
          <w:sz w:val="20"/>
          <w:szCs w:val="20"/>
          <w:lang w:val="af-ZA"/>
        </w:rPr>
        <w:tab/>
      </w:r>
    </w:p>
    <w:p w:rsidR="00402CEF" w:rsidRPr="00EA7EF6" w:rsidRDefault="00402CEF" w:rsidP="00402CEF">
      <w:pPr>
        <w:pStyle w:val="31"/>
        <w:tabs>
          <w:tab w:val="left" w:pos="3675"/>
        </w:tabs>
        <w:spacing w:after="240" w:line="240" w:lineRule="auto"/>
        <w:ind w:firstLine="709"/>
        <w:rPr>
          <w:rFonts w:ascii="Arial Unicode" w:hAnsi="Arial Unicode" w:cs="Sylfaen"/>
          <w:b/>
          <w:color w:val="FF0000"/>
          <w:lang w:val="af-ZA"/>
        </w:rPr>
      </w:pPr>
      <w:r w:rsidRPr="00EA7EF6">
        <w:rPr>
          <w:rFonts w:ascii="Arial Unicode" w:hAnsi="Arial Unicode" w:cs="Sylfaen"/>
          <w:b/>
          <w:color w:val="FF0000"/>
          <w:lang w:val="af-ZA"/>
        </w:rPr>
        <w:tab/>
      </w:r>
    </w:p>
    <w:p w:rsidR="00402CEF" w:rsidRPr="00EA7EF6" w:rsidRDefault="00402CEF" w:rsidP="00402CEF">
      <w:pPr>
        <w:pStyle w:val="a3"/>
        <w:spacing w:line="240" w:lineRule="auto"/>
        <w:ind w:left="1404"/>
        <w:rPr>
          <w:rFonts w:ascii="Arial Unicode" w:hAnsi="Arial Unicode"/>
          <w:i w:val="0"/>
          <w:color w:val="FF0000"/>
          <w:lang w:val="af-ZA"/>
        </w:rPr>
      </w:pPr>
    </w:p>
    <w:p w:rsidR="00402CEF" w:rsidRPr="00EA7EF6" w:rsidRDefault="00402CEF" w:rsidP="00402CEF">
      <w:pPr>
        <w:pStyle w:val="aa"/>
        <w:ind w:right="-7" w:firstLine="567"/>
        <w:jc w:val="right"/>
        <w:rPr>
          <w:rFonts w:ascii="Arial Unicode" w:hAnsi="Arial Unicode" w:cs="Sylfaen"/>
          <w:i/>
          <w:color w:val="FF0000"/>
          <w:sz w:val="22"/>
          <w:lang w:val="af-ZA"/>
        </w:rPr>
      </w:pPr>
    </w:p>
    <w:p w:rsidR="00402CEF" w:rsidRPr="00EA7EF6" w:rsidRDefault="00402CEF" w:rsidP="00402CEF">
      <w:pPr>
        <w:pStyle w:val="aa"/>
        <w:spacing w:after="0"/>
        <w:ind w:firstLine="567"/>
        <w:jc w:val="right"/>
        <w:rPr>
          <w:rFonts w:ascii="Arial Unicode" w:hAnsi="Arial Unicode" w:cs="Sylfaen"/>
          <w:i/>
          <w:color w:val="FF0000"/>
          <w:sz w:val="20"/>
          <w:szCs w:val="20"/>
          <w:lang w:val="af-ZA"/>
        </w:rPr>
      </w:pPr>
    </w:p>
    <w:p w:rsidR="00402CEF" w:rsidRPr="00EA7EF6" w:rsidRDefault="00402CEF" w:rsidP="00402CEF">
      <w:pPr>
        <w:pStyle w:val="aa"/>
        <w:spacing w:after="0"/>
        <w:ind w:firstLine="567"/>
        <w:jc w:val="right"/>
        <w:rPr>
          <w:rFonts w:ascii="Arial Unicode" w:hAnsi="Arial Unicode" w:cs="Sylfaen"/>
          <w:i/>
          <w:color w:val="FF0000"/>
          <w:sz w:val="20"/>
          <w:szCs w:val="20"/>
          <w:lang w:val="af-ZA"/>
        </w:rPr>
      </w:pPr>
    </w:p>
    <w:p w:rsidR="00402CEF" w:rsidRPr="00EA7EF6" w:rsidRDefault="00402CEF" w:rsidP="00402CEF">
      <w:pPr>
        <w:pStyle w:val="aa"/>
        <w:spacing w:after="0"/>
        <w:ind w:firstLine="567"/>
        <w:jc w:val="right"/>
        <w:rPr>
          <w:rFonts w:ascii="Arial Unicode" w:hAnsi="Arial Unicode" w:cs="Sylfaen"/>
          <w:i/>
          <w:color w:val="FF0000"/>
          <w:sz w:val="20"/>
          <w:szCs w:val="20"/>
          <w:lang w:val="af-ZA"/>
        </w:rPr>
      </w:pPr>
    </w:p>
    <w:p w:rsidR="00402CEF" w:rsidRPr="00ED3B53" w:rsidRDefault="00402CEF" w:rsidP="00402CEF">
      <w:pPr>
        <w:spacing w:after="120"/>
        <w:ind w:right="-7" w:firstLine="567"/>
        <w:jc w:val="right"/>
        <w:rPr>
          <w:rFonts w:ascii="Arial Unicode" w:hAnsi="Arial Unicode" w:cs="Sylfaen"/>
          <w:i/>
          <w:sz w:val="20"/>
          <w:szCs w:val="20"/>
          <w:lang w:val="af-ZA"/>
        </w:rPr>
      </w:pPr>
      <w:r w:rsidRPr="00ED3B53">
        <w:rPr>
          <w:rFonts w:ascii="Arial Unicode" w:hAnsi="Arial Unicode" w:cs="Sylfaen"/>
          <w:i/>
          <w:sz w:val="20"/>
          <w:szCs w:val="20"/>
          <w:lang w:val="af-ZA"/>
        </w:rPr>
        <w:lastRenderedPageBreak/>
        <w:t xml:space="preserve">Приложение № </w:t>
      </w:r>
      <w:r w:rsidRPr="00ED3B53">
        <w:rPr>
          <w:rFonts w:ascii="Arial Unicode" w:hAnsi="Arial Unicode" w:cs="Sylfaen"/>
          <w:i/>
          <w:sz w:val="20"/>
          <w:szCs w:val="20"/>
        </w:rPr>
        <w:t>7</w:t>
      </w:r>
      <w:r w:rsidRPr="00ED3B53">
        <w:rPr>
          <w:rFonts w:ascii="Arial Unicode" w:hAnsi="Arial Unicode" w:cs="Sylfaen"/>
          <w:i/>
          <w:sz w:val="20"/>
          <w:szCs w:val="20"/>
          <w:lang w:val="af-ZA"/>
        </w:rPr>
        <w:t xml:space="preserve">                                                                                                                                                           Министр финансов Республики Армения                                                                                                                                           № </w:t>
      </w:r>
      <w:r w:rsidRPr="00ED3B53">
        <w:rPr>
          <w:rFonts w:ascii="Arial Unicode" w:hAnsi="Arial Unicode" w:cs="Sylfaen"/>
          <w:i/>
          <w:sz w:val="20"/>
          <w:szCs w:val="20"/>
        </w:rPr>
        <w:t>597</w:t>
      </w:r>
      <w:r w:rsidRPr="00ED3B53">
        <w:rPr>
          <w:rFonts w:ascii="Arial Unicode" w:hAnsi="Arial Unicode" w:cs="Sylfaen"/>
          <w:i/>
          <w:sz w:val="20"/>
          <w:szCs w:val="20"/>
          <w:lang w:val="af-ZA"/>
        </w:rPr>
        <w:t xml:space="preserve">-А от </w:t>
      </w:r>
      <w:r w:rsidRPr="00ED3B53">
        <w:rPr>
          <w:rFonts w:ascii="Arial Unicode" w:hAnsi="Arial Unicode" w:cs="Sylfaen"/>
          <w:i/>
          <w:sz w:val="20"/>
          <w:szCs w:val="20"/>
        </w:rPr>
        <w:t xml:space="preserve">04 ноября </w:t>
      </w:r>
      <w:r w:rsidRPr="00ED3B53">
        <w:rPr>
          <w:rFonts w:ascii="Arial Unicode" w:hAnsi="Arial Unicode" w:cs="Sylfaen"/>
          <w:i/>
          <w:sz w:val="20"/>
          <w:szCs w:val="20"/>
          <w:lang w:val="af-ZA"/>
        </w:rPr>
        <w:t xml:space="preserve"> 201</w:t>
      </w:r>
      <w:r w:rsidRPr="00ED3B53">
        <w:rPr>
          <w:rFonts w:ascii="Arial Unicode" w:hAnsi="Arial Unicode" w:cs="Sylfaen"/>
          <w:i/>
          <w:sz w:val="20"/>
          <w:szCs w:val="20"/>
        </w:rPr>
        <w:t>9</w:t>
      </w:r>
      <w:r w:rsidRPr="00ED3B53">
        <w:rPr>
          <w:rFonts w:ascii="Arial Unicode" w:hAnsi="Arial Unicode" w:cs="Sylfaen"/>
          <w:i/>
          <w:sz w:val="20"/>
          <w:szCs w:val="20"/>
          <w:lang w:val="af-ZA"/>
        </w:rPr>
        <w:t xml:space="preserve"> года                                                                                                                                                                                      </w:t>
      </w:r>
    </w:p>
    <w:p w:rsidR="00402CEF" w:rsidRPr="00ED3B53" w:rsidRDefault="00402CEF" w:rsidP="00402CEF">
      <w:pPr>
        <w:pStyle w:val="aa"/>
        <w:spacing w:after="0"/>
        <w:ind w:firstLine="567"/>
        <w:jc w:val="right"/>
        <w:rPr>
          <w:rFonts w:ascii="Arial Unicode" w:hAnsi="Arial Unicode" w:cs="Sylfaen"/>
          <w:i/>
          <w:sz w:val="20"/>
          <w:szCs w:val="20"/>
          <w:lang w:val="af-ZA"/>
        </w:rPr>
      </w:pPr>
    </w:p>
    <w:p w:rsidR="00402CEF" w:rsidRPr="00ED3B53" w:rsidRDefault="00402CEF" w:rsidP="00402CEF">
      <w:pPr>
        <w:ind w:firstLine="720"/>
        <w:jc w:val="center"/>
        <w:rPr>
          <w:rFonts w:ascii="Arial Unicode" w:hAnsi="Arial Unicode"/>
          <w:sz w:val="20"/>
          <w:szCs w:val="20"/>
        </w:rPr>
      </w:pPr>
      <w:r w:rsidRPr="00ED3B53">
        <w:rPr>
          <w:rFonts w:ascii="Arial Unicode" w:hAnsi="Arial Unicode"/>
          <w:sz w:val="20"/>
          <w:szCs w:val="20"/>
        </w:rPr>
        <w:t>ОБЪЯВЛЕНИЕ О ЗАПРОСЕ КОТИРОВОК</w:t>
      </w:r>
    </w:p>
    <w:p w:rsidR="00402CEF" w:rsidRPr="00ED3B53" w:rsidRDefault="00402CEF" w:rsidP="00402CEF">
      <w:pPr>
        <w:widowControl w:val="0"/>
        <w:jc w:val="center"/>
        <w:rPr>
          <w:rFonts w:ascii="Arial Unicode" w:hAnsi="Arial Unicode"/>
          <w:sz w:val="20"/>
          <w:szCs w:val="20"/>
          <w:lang w:bidi="ru-RU"/>
        </w:rPr>
      </w:pPr>
    </w:p>
    <w:p w:rsidR="00402CEF" w:rsidRPr="00ED3B53" w:rsidRDefault="00402CEF" w:rsidP="008B71B0">
      <w:pPr>
        <w:widowControl w:val="0"/>
        <w:jc w:val="center"/>
        <w:rPr>
          <w:rFonts w:ascii="Arial Unicode" w:hAnsi="Arial Unicode"/>
          <w:sz w:val="20"/>
          <w:szCs w:val="20"/>
          <w:lang w:bidi="ru-RU"/>
        </w:rPr>
      </w:pPr>
      <w:r w:rsidRPr="00ED3B53">
        <w:rPr>
          <w:rFonts w:ascii="Arial Unicode" w:hAnsi="Arial Unicode"/>
          <w:sz w:val="20"/>
          <w:szCs w:val="20"/>
          <w:lang w:bidi="ru-RU"/>
        </w:rPr>
        <w:t>Настоящий текст объявления утвержден Ре</w:t>
      </w:r>
      <w:r w:rsidR="00ED3B53">
        <w:rPr>
          <w:rFonts w:ascii="Arial Unicode" w:hAnsi="Arial Unicode"/>
          <w:sz w:val="20"/>
          <w:szCs w:val="20"/>
          <w:lang w:bidi="ru-RU"/>
        </w:rPr>
        <w:t>шением Оценочной Комиссии от "</w:t>
      </w:r>
      <w:r w:rsidR="00ED3B53" w:rsidRPr="00ED3B53">
        <w:rPr>
          <w:rFonts w:ascii="Arial Unicode" w:hAnsi="Arial Unicode"/>
          <w:sz w:val="20"/>
          <w:szCs w:val="20"/>
          <w:lang w:bidi="ru-RU"/>
        </w:rPr>
        <w:t>20</w:t>
      </w:r>
      <w:r w:rsidRPr="00ED3B53">
        <w:rPr>
          <w:rFonts w:ascii="Arial Unicode" w:hAnsi="Arial Unicode"/>
          <w:sz w:val="20"/>
          <w:szCs w:val="20"/>
          <w:lang w:bidi="ru-RU"/>
        </w:rPr>
        <w:t xml:space="preserve">" "12" 2019 "1" </w:t>
      </w:r>
    </w:p>
    <w:p w:rsidR="00402CEF" w:rsidRPr="00853C64" w:rsidRDefault="00402CEF" w:rsidP="008B71B0">
      <w:pPr>
        <w:widowControl w:val="0"/>
        <w:jc w:val="center"/>
        <w:rPr>
          <w:rFonts w:ascii="Arial Unicode" w:hAnsi="Arial Unicode"/>
          <w:sz w:val="20"/>
          <w:szCs w:val="20"/>
          <w:lang w:bidi="ru-RU"/>
        </w:rPr>
      </w:pPr>
      <w:r w:rsidRPr="00ED3B53">
        <w:rPr>
          <w:rFonts w:ascii="Arial Unicode" w:hAnsi="Arial Unicode"/>
          <w:sz w:val="20"/>
          <w:szCs w:val="20"/>
          <w:lang w:bidi="ru-RU"/>
        </w:rPr>
        <w:t xml:space="preserve">Код процедуры </w:t>
      </w:r>
      <w:r w:rsidR="001025AA">
        <w:rPr>
          <w:rFonts w:ascii="Arial Unicode" w:hAnsi="Arial Unicode"/>
          <w:sz w:val="20"/>
          <w:szCs w:val="20"/>
        </w:rPr>
        <w:t>AM</w:t>
      </w:r>
      <w:r w:rsidR="008B71B0">
        <w:rPr>
          <w:rFonts w:ascii="Arial Unicode" w:hAnsi="Arial Unicode"/>
          <w:sz w:val="20"/>
          <w:szCs w:val="20"/>
        </w:rPr>
        <w:t>Х</w:t>
      </w:r>
      <w:r w:rsidRPr="00ED3B53">
        <w:rPr>
          <w:rFonts w:ascii="Arial Unicode" w:hAnsi="Arial Unicode"/>
          <w:sz w:val="20"/>
          <w:szCs w:val="20"/>
        </w:rPr>
        <w:t>M-</w:t>
      </w:r>
      <w:r w:rsidRPr="00ED3B53">
        <w:rPr>
          <w:rFonts w:ascii="Arial Unicode" w:hAnsi="Arial Unicode"/>
          <w:sz w:val="20"/>
          <w:szCs w:val="20"/>
          <w:lang w:bidi="ru-RU"/>
        </w:rPr>
        <w:t xml:space="preserve"> GHTsDzB-</w:t>
      </w:r>
      <w:r w:rsidR="001025AA">
        <w:rPr>
          <w:rFonts w:ascii="Arial Unicode" w:hAnsi="Arial Unicode"/>
          <w:sz w:val="20"/>
          <w:szCs w:val="20"/>
          <w:lang w:bidi="ru-RU"/>
        </w:rPr>
        <w:t>20</w:t>
      </w:r>
      <w:r w:rsidRPr="00ED3B53">
        <w:rPr>
          <w:rFonts w:ascii="Arial Unicode" w:hAnsi="Arial Unicode"/>
          <w:sz w:val="20"/>
          <w:szCs w:val="20"/>
          <w:u w:val="single"/>
          <w:lang w:bidi="ru-RU"/>
        </w:rPr>
        <w:t>/</w:t>
      </w:r>
      <w:r w:rsidR="001025AA">
        <w:rPr>
          <w:rFonts w:ascii="Arial Unicode" w:hAnsi="Arial Unicode"/>
          <w:sz w:val="20"/>
          <w:szCs w:val="20"/>
          <w:lang w:bidi="ru-RU"/>
        </w:rPr>
        <w:t>1</w:t>
      </w:r>
    </w:p>
    <w:p w:rsidR="00B5167E" w:rsidRPr="00B5167E" w:rsidRDefault="00402CEF" w:rsidP="00402CEF">
      <w:pPr>
        <w:pStyle w:val="HTML"/>
        <w:rPr>
          <w:rFonts w:ascii="Arial Unicode" w:hAnsi="Arial Unicode"/>
          <w:lang w:val="ru-RU" w:eastAsia="ru-RU" w:bidi="ru-RU"/>
        </w:rPr>
      </w:pPr>
      <w:r w:rsidRPr="00853C64">
        <w:rPr>
          <w:rFonts w:ascii="Arial Unicode" w:hAnsi="Arial Unicode"/>
          <w:lang w:val="ru-RU" w:eastAsia="ru-RU" w:bidi="ru-RU"/>
        </w:rPr>
        <w:t xml:space="preserve">         Заказчик </w:t>
      </w:r>
      <w:r w:rsidRPr="00853C64">
        <w:rPr>
          <w:rFonts w:ascii="Arial Unicode" w:hAnsi="Arial Unicode" w:cs="Courier New"/>
          <w:lang w:val="ru-RU" w:eastAsia="ru-RU"/>
        </w:rPr>
        <w:t xml:space="preserve">муниципалитет  </w:t>
      </w:r>
      <w:r w:rsidR="00A46881" w:rsidRPr="00853C64">
        <w:rPr>
          <w:rFonts w:ascii="Arial Unicode" w:hAnsi="Arial Unicode"/>
          <w:lang w:val="ru-RU" w:eastAsia="ru-RU" w:bidi="ru-RU"/>
        </w:rPr>
        <w:t>Xaчпар</w:t>
      </w:r>
      <w:r w:rsidRPr="00853C64">
        <w:rPr>
          <w:rFonts w:ascii="Arial Unicode" w:hAnsi="Arial Unicode"/>
          <w:lang w:val="ru-RU" w:eastAsia="ru-RU" w:bidi="ru-RU"/>
        </w:rPr>
        <w:t xml:space="preserve">  Араратский область РА, </w:t>
      </w:r>
      <w:r w:rsidR="00A46881" w:rsidRPr="00853C64">
        <w:rPr>
          <w:rFonts w:ascii="Arial Unicode" w:hAnsi="Arial Unicode"/>
          <w:lang w:val="ru-RU" w:eastAsia="ru-RU" w:bidi="ru-RU"/>
        </w:rPr>
        <w:t>находящийся по адресу:_ о Хачпар  ул</w:t>
      </w:r>
      <w:r w:rsidR="001D6AAC">
        <w:rPr>
          <w:rFonts w:ascii="Arial Unicode" w:hAnsi="Arial Unicode"/>
          <w:lang w:val="ru-RU" w:eastAsia="ru-RU" w:bidi="ru-RU"/>
        </w:rPr>
        <w:t>.</w:t>
      </w:r>
      <w:r w:rsidR="00A46881" w:rsidRPr="00853C64">
        <w:rPr>
          <w:rFonts w:ascii="Arial Unicode" w:hAnsi="Arial Unicode"/>
          <w:lang w:val="ru-RU" w:eastAsia="ru-RU" w:bidi="ru-RU"/>
        </w:rPr>
        <w:t xml:space="preserve">  7-ая 6</w:t>
      </w:r>
      <w:r w:rsidRPr="00853C64">
        <w:rPr>
          <w:rFonts w:ascii="Arial Unicode" w:hAnsi="Arial Unicode"/>
          <w:lang w:val="ru-RU" w:eastAsia="ru-RU" w:bidi="ru-RU"/>
        </w:rPr>
        <w:t xml:space="preserve"> объявляет открытый конкурс, который проводится одним этапом.</w:t>
      </w:r>
    </w:p>
    <w:p w:rsidR="00B5167E" w:rsidRPr="00853C64" w:rsidRDefault="00B5167E" w:rsidP="00402CEF">
      <w:pPr>
        <w:pStyle w:val="HTML"/>
        <w:rPr>
          <w:rFonts w:ascii="Arial Unicode" w:hAnsi="Arial Unicode" w:cs="Courier New"/>
          <w:lang w:val="ru-RU" w:eastAsia="ru-RU"/>
        </w:rPr>
      </w:pPr>
    </w:p>
    <w:p w:rsidR="00402CEF" w:rsidRPr="007E24B3" w:rsidRDefault="00402CEF" w:rsidP="00402CEF">
      <w:pPr>
        <w:pStyle w:val="HTML"/>
        <w:rPr>
          <w:rFonts w:ascii="Arial Unicode" w:hAnsi="Arial Unicode" w:cs="Courier New"/>
          <w:lang w:val="ru-RU" w:eastAsia="ru-RU"/>
        </w:rPr>
      </w:pPr>
      <w:r w:rsidRPr="007E24B3">
        <w:rPr>
          <w:rFonts w:ascii="Arial Unicode" w:hAnsi="Arial Unicode"/>
          <w:lang w:val="ru-RU" w:eastAsia="ru-RU" w:bidi="ru-RU"/>
        </w:rPr>
        <w:t>Участнику, отобранному по итогам настоящей процедуры, в</w:t>
      </w:r>
      <w:r w:rsidRPr="007E24B3">
        <w:rPr>
          <w:rFonts w:ascii="Courier New" w:hAnsi="Courier New" w:cs="Courier New"/>
          <w:lang w:eastAsia="ru-RU" w:bidi="ru-RU"/>
        </w:rPr>
        <w:t> </w:t>
      </w:r>
      <w:r w:rsidRPr="007E24B3">
        <w:rPr>
          <w:rFonts w:ascii="Arial Unicode" w:hAnsi="Arial Unicode"/>
          <w:spacing w:val="6"/>
          <w:lang w:val="ru-RU" w:eastAsia="ru-RU" w:bidi="ru-RU"/>
        </w:rPr>
        <w:t>установленном</w:t>
      </w:r>
      <w:r w:rsidRPr="007E24B3">
        <w:rPr>
          <w:rFonts w:ascii="Courier New" w:hAnsi="Courier New" w:cs="Courier New"/>
          <w:spacing w:val="6"/>
          <w:lang w:eastAsia="ru-RU" w:bidi="ru-RU"/>
        </w:rPr>
        <w:t> </w:t>
      </w:r>
      <w:r w:rsidRPr="007E24B3">
        <w:rPr>
          <w:rFonts w:ascii="Arial Unicode" w:hAnsi="Arial Unicode"/>
          <w:spacing w:val="6"/>
          <w:lang w:val="ru-RU" w:eastAsia="ru-RU" w:bidi="ru-RU"/>
        </w:rPr>
        <w:t xml:space="preserve">порядке будет предложено заключить договор на поставку </w:t>
      </w:r>
      <w:r w:rsidRPr="007E24B3">
        <w:rPr>
          <w:rFonts w:ascii="Arial Unicode" w:hAnsi="Arial Unicode" w:cs="Courier New"/>
          <w:lang w:val="ru-RU" w:eastAsia="ru-RU"/>
        </w:rPr>
        <w:t xml:space="preserve">услуги по утилизации </w:t>
      </w:r>
      <w:r w:rsidR="00B5167E" w:rsidRPr="007E24B3">
        <w:rPr>
          <w:rFonts w:ascii="Arial Unicode" w:hAnsi="Arial Unicode"/>
          <w:lang w:val="hy-AM"/>
        </w:rPr>
        <w:t>и очистке бытовых отходов</w:t>
      </w:r>
      <w:r w:rsidR="00B5167E" w:rsidRPr="007E24B3">
        <w:rPr>
          <w:rFonts w:ascii="Arial Unicode" w:hAnsi="Arial Unicode" w:cs="Courier New"/>
          <w:lang w:val="ru-RU" w:eastAsia="ru-RU"/>
        </w:rPr>
        <w:t xml:space="preserve"> </w:t>
      </w:r>
      <w:r w:rsidRPr="007E24B3">
        <w:rPr>
          <w:rFonts w:ascii="Arial Unicode" w:hAnsi="Arial Unicode"/>
          <w:lang w:val="ru-RU" w:eastAsia="ru-RU" w:bidi="ru-RU"/>
        </w:rPr>
        <w:t>(далее — договор).</w:t>
      </w:r>
    </w:p>
    <w:p w:rsidR="00402CEF" w:rsidRPr="007E24B3" w:rsidRDefault="00402CEF" w:rsidP="00402CEF">
      <w:pPr>
        <w:widowControl w:val="0"/>
        <w:ind w:firstLine="567"/>
        <w:jc w:val="both"/>
        <w:rPr>
          <w:rFonts w:ascii="Arial Unicode" w:hAnsi="Arial Unicode"/>
          <w:sz w:val="20"/>
          <w:szCs w:val="20"/>
          <w:lang w:bidi="ru-RU"/>
        </w:rPr>
      </w:pPr>
      <w:r w:rsidRPr="007E24B3">
        <w:rPr>
          <w:rFonts w:ascii="Arial Unicode" w:hAnsi="Arial Unicode"/>
          <w:sz w:val="20"/>
          <w:szCs w:val="20"/>
          <w:lang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E24B3">
        <w:rPr>
          <w:rFonts w:ascii="Courier New" w:hAnsi="Courier New" w:cs="Courier New"/>
          <w:sz w:val="20"/>
          <w:szCs w:val="20"/>
          <w:lang w:bidi="ru-RU"/>
        </w:rPr>
        <w:t> </w:t>
      </w:r>
      <w:r w:rsidRPr="007E24B3">
        <w:rPr>
          <w:rFonts w:ascii="Arial Unicode" w:hAnsi="Arial Unicode"/>
          <w:sz w:val="20"/>
          <w:szCs w:val="20"/>
          <w:lang w:bidi="ru-RU"/>
        </w:rPr>
        <w:t>настоящей процедуре.</w:t>
      </w:r>
    </w:p>
    <w:p w:rsidR="00402CEF" w:rsidRPr="007E24B3" w:rsidRDefault="00402CEF" w:rsidP="00402CEF">
      <w:pPr>
        <w:widowControl w:val="0"/>
        <w:ind w:firstLine="567"/>
        <w:jc w:val="both"/>
        <w:rPr>
          <w:rFonts w:ascii="Arial Unicode" w:hAnsi="Arial Unicode"/>
          <w:sz w:val="20"/>
          <w:szCs w:val="20"/>
          <w:lang w:bidi="ru-RU"/>
        </w:rPr>
      </w:pPr>
      <w:r w:rsidRPr="007E24B3">
        <w:rPr>
          <w:rFonts w:ascii="Arial Unicode" w:hAnsi="Arial Unicode"/>
          <w:sz w:val="20"/>
          <w:szCs w:val="20"/>
          <w:lang w:bidi="ru-RU"/>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02CEF" w:rsidRPr="007E24B3" w:rsidRDefault="00402CEF" w:rsidP="00402CEF">
      <w:pPr>
        <w:widowControl w:val="0"/>
        <w:ind w:firstLine="567"/>
        <w:jc w:val="both"/>
        <w:rPr>
          <w:rFonts w:ascii="Arial Unicode" w:hAnsi="Arial Unicode"/>
          <w:sz w:val="20"/>
          <w:szCs w:val="20"/>
          <w:lang w:bidi="ru-RU"/>
        </w:rPr>
      </w:pPr>
      <w:r w:rsidRPr="007E24B3">
        <w:rPr>
          <w:rFonts w:ascii="Arial Unicode" w:hAnsi="Arial Unicode"/>
          <w:sz w:val="20"/>
          <w:szCs w:val="20"/>
          <w:lang w:bidi="ru-RU"/>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402CEF" w:rsidRPr="001D6AAC" w:rsidRDefault="00402CEF" w:rsidP="00402CEF">
      <w:pPr>
        <w:widowControl w:val="0"/>
        <w:ind w:firstLine="567"/>
        <w:jc w:val="both"/>
        <w:rPr>
          <w:rFonts w:ascii="Arial Unicode" w:hAnsi="Arial Unicode"/>
          <w:sz w:val="20"/>
          <w:szCs w:val="20"/>
          <w:lang w:bidi="ru-RU"/>
        </w:rPr>
      </w:pPr>
      <w:r w:rsidRPr="001D6AAC">
        <w:rPr>
          <w:rFonts w:ascii="Arial Unicode" w:hAnsi="Arial Unicode"/>
          <w:sz w:val="20"/>
          <w:szCs w:val="20"/>
          <w:lang w:bidi="ru-RU"/>
        </w:rPr>
        <w:t xml:space="preserve">Для получения приглашения на процедуру в бумажной форме необходимо обратиться к заказчику до </w:t>
      </w:r>
      <w:r w:rsidR="001D6AAC" w:rsidRPr="001D6AAC">
        <w:rPr>
          <w:rFonts w:ascii="Arial Unicode" w:hAnsi="Arial Unicode"/>
          <w:sz w:val="20"/>
          <w:szCs w:val="20"/>
          <w:lang w:bidi="ru-RU"/>
        </w:rPr>
        <w:t>11:</w:t>
      </w:r>
      <w:r w:rsidRPr="001D6AAC">
        <w:rPr>
          <w:rFonts w:ascii="Arial Unicode" w:hAnsi="Arial Unicode"/>
          <w:sz w:val="20"/>
          <w:szCs w:val="20"/>
          <w:lang w:bidi="ru-RU"/>
        </w:rPr>
        <w:t>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1D6AAC">
        <w:rPr>
          <w:rFonts w:ascii="Arial LatArm" w:hAnsi="Arial LatArm"/>
          <w:i/>
          <w:sz w:val="20"/>
          <w:szCs w:val="20"/>
          <w:lang w:bidi="ru-RU"/>
        </w:rPr>
        <w:t> </w:t>
      </w:r>
      <w:r w:rsidRPr="001D6AAC">
        <w:rPr>
          <w:rFonts w:ascii="Arial Unicode" w:hAnsi="Arial Unicode"/>
          <w:sz w:val="20"/>
          <w:szCs w:val="20"/>
          <w:lang w:bidi="ru-RU"/>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402CEF" w:rsidRPr="001D6AAC" w:rsidRDefault="00402CEF" w:rsidP="00402CEF">
      <w:pPr>
        <w:widowControl w:val="0"/>
        <w:ind w:firstLine="567"/>
        <w:jc w:val="both"/>
        <w:rPr>
          <w:rFonts w:ascii="Arial Unicode" w:hAnsi="Arial Unicode"/>
          <w:spacing w:val="-6"/>
          <w:sz w:val="20"/>
          <w:szCs w:val="20"/>
          <w:lang w:bidi="ru-RU"/>
        </w:rPr>
      </w:pPr>
      <w:r w:rsidRPr="001D6AAC">
        <w:rPr>
          <w:rFonts w:ascii="Arial Unicode" w:hAnsi="Arial Unicode"/>
          <w:spacing w:val="-6"/>
          <w:sz w:val="20"/>
          <w:szCs w:val="20"/>
          <w:lang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1D6AAC">
        <w:rPr>
          <w:rFonts w:ascii="Courier New" w:hAnsi="Courier New" w:cs="Courier New"/>
          <w:spacing w:val="-6"/>
          <w:sz w:val="20"/>
          <w:szCs w:val="20"/>
          <w:lang w:bidi="ru-RU"/>
        </w:rPr>
        <w:t> </w:t>
      </w:r>
      <w:r w:rsidRPr="001D6AAC">
        <w:rPr>
          <w:rFonts w:ascii="Arial Unicode" w:hAnsi="Arial Unicode"/>
          <w:spacing w:val="-6"/>
          <w:sz w:val="20"/>
          <w:szCs w:val="20"/>
          <w:lang w:bidi="ru-RU"/>
        </w:rPr>
        <w:t xml:space="preserve">электронной форме в течение рабочего дня, следующего за днем получения заявления. </w:t>
      </w:r>
    </w:p>
    <w:p w:rsidR="00402CEF" w:rsidRPr="008229A4" w:rsidRDefault="00402CEF" w:rsidP="00402CEF">
      <w:pPr>
        <w:widowControl w:val="0"/>
        <w:ind w:firstLine="567"/>
        <w:jc w:val="both"/>
        <w:rPr>
          <w:rFonts w:ascii="Arial Unicode" w:hAnsi="Arial Unicode"/>
          <w:sz w:val="20"/>
          <w:szCs w:val="20"/>
          <w:lang w:bidi="ru-RU"/>
        </w:rPr>
      </w:pPr>
      <w:r w:rsidRPr="001D6AAC">
        <w:rPr>
          <w:rFonts w:ascii="Arial Unicode" w:hAnsi="Arial Unicode"/>
          <w:sz w:val="20"/>
          <w:szCs w:val="20"/>
          <w:lang w:bidi="ru-RU"/>
        </w:rPr>
        <w:t xml:space="preserve">Неполучение приглашения </w:t>
      </w:r>
      <w:r w:rsidRPr="008229A4">
        <w:rPr>
          <w:rFonts w:ascii="Arial Unicode" w:hAnsi="Arial Unicode"/>
          <w:sz w:val="20"/>
          <w:szCs w:val="20"/>
          <w:lang w:bidi="ru-RU"/>
        </w:rPr>
        <w:t>не ограничивает права участника на участие в</w:t>
      </w:r>
      <w:r w:rsidRPr="008229A4">
        <w:rPr>
          <w:rFonts w:ascii="Courier New" w:hAnsi="Courier New" w:cs="Courier New"/>
          <w:sz w:val="20"/>
          <w:szCs w:val="20"/>
          <w:lang w:bidi="ru-RU"/>
        </w:rPr>
        <w:t> </w:t>
      </w:r>
      <w:r w:rsidRPr="008229A4">
        <w:rPr>
          <w:rFonts w:ascii="Arial Unicode" w:hAnsi="Arial Unicode"/>
          <w:sz w:val="20"/>
          <w:szCs w:val="20"/>
          <w:lang w:bidi="ru-RU"/>
        </w:rPr>
        <w:t>настоящей процедуре.</w:t>
      </w:r>
    </w:p>
    <w:p w:rsidR="00402CEF" w:rsidRPr="00726279" w:rsidRDefault="00402CEF" w:rsidP="00402CEF">
      <w:pPr>
        <w:widowControl w:val="0"/>
        <w:ind w:firstLine="567"/>
        <w:jc w:val="both"/>
        <w:rPr>
          <w:rFonts w:ascii="Arial Unicode" w:hAnsi="Arial Unicode"/>
          <w:spacing w:val="6"/>
          <w:sz w:val="20"/>
          <w:szCs w:val="20"/>
          <w:lang w:bidi="ru-RU"/>
        </w:rPr>
      </w:pPr>
      <w:r w:rsidRPr="008229A4">
        <w:rPr>
          <w:rFonts w:ascii="Arial Unicode" w:hAnsi="Arial Unicode"/>
          <w:sz w:val="20"/>
          <w:szCs w:val="20"/>
          <w:lang w:bidi="ru-RU"/>
        </w:rPr>
        <w:t>Заявки на на открытый конкурс необходимо подавать по адресу</w:t>
      </w:r>
      <w:r w:rsidR="001D6AAC" w:rsidRPr="008229A4">
        <w:rPr>
          <w:rFonts w:ascii="Arial Unicode" w:hAnsi="Arial Unicode"/>
          <w:sz w:val="20"/>
          <w:szCs w:val="20"/>
          <w:lang w:bidi="ru-RU"/>
        </w:rPr>
        <w:t xml:space="preserve"> </w:t>
      </w:r>
      <w:r w:rsidRPr="008229A4">
        <w:rPr>
          <w:rFonts w:ascii="Arial Unicode" w:hAnsi="Arial Unicode"/>
          <w:sz w:val="20"/>
          <w:szCs w:val="20"/>
          <w:lang w:bidi="ru-RU"/>
        </w:rPr>
        <w:t xml:space="preserve"> </w:t>
      </w:r>
      <w:r w:rsidR="001D6AAC" w:rsidRPr="008229A4">
        <w:rPr>
          <w:rFonts w:ascii="Arial Unicode" w:hAnsi="Arial Unicode"/>
          <w:lang w:bidi="ru-RU"/>
        </w:rPr>
        <w:t xml:space="preserve">о Хачпар  ул.  7-ая 6 </w:t>
      </w:r>
      <w:r w:rsidR="008229A4" w:rsidRPr="008229A4">
        <w:rPr>
          <w:rFonts w:ascii="Arial Unicode" w:hAnsi="Arial Unicode"/>
          <w:sz w:val="20"/>
          <w:szCs w:val="20"/>
          <w:lang w:bidi="ru-RU"/>
        </w:rPr>
        <w:t>в документарной форме, до 11:</w:t>
      </w:r>
      <w:r w:rsidRPr="008229A4">
        <w:rPr>
          <w:rFonts w:ascii="Arial Unicode" w:hAnsi="Arial Unicode"/>
          <w:sz w:val="20"/>
          <w:szCs w:val="20"/>
          <w:lang w:bidi="ru-RU"/>
        </w:rPr>
        <w:t xml:space="preserve">00 часов 7-го дня со дня опубликования настоящего объявления. Кроме армянского </w:t>
      </w:r>
      <w:r w:rsidRPr="00726279">
        <w:rPr>
          <w:rFonts w:ascii="Arial Unicode" w:hAnsi="Arial Unicode"/>
          <w:sz w:val="20"/>
          <w:szCs w:val="20"/>
          <w:lang w:bidi="ru-RU"/>
        </w:rPr>
        <w:t>языка заявки могут быть поданы также на английском или русском языке.</w:t>
      </w:r>
    </w:p>
    <w:p w:rsidR="00402CEF" w:rsidRPr="00726279" w:rsidRDefault="00402CEF" w:rsidP="00402CEF">
      <w:pPr>
        <w:widowControl w:val="0"/>
        <w:ind w:firstLine="567"/>
        <w:jc w:val="both"/>
        <w:rPr>
          <w:rFonts w:ascii="Arial Unicode" w:hAnsi="Arial Unicode"/>
          <w:sz w:val="20"/>
          <w:szCs w:val="20"/>
          <w:lang w:bidi="ru-RU"/>
        </w:rPr>
      </w:pPr>
      <w:r w:rsidRPr="00726279">
        <w:rPr>
          <w:rFonts w:ascii="Arial Unicode" w:hAnsi="Arial Unicode"/>
          <w:sz w:val="20"/>
          <w:szCs w:val="20"/>
          <w:lang w:bidi="ru-RU"/>
        </w:rPr>
        <w:t xml:space="preserve">Вскрытие заявок будет проводиться по адресу о  </w:t>
      </w:r>
      <w:r w:rsidR="00BB0A9C" w:rsidRPr="00726279">
        <w:rPr>
          <w:rFonts w:ascii="Arial Unicode" w:hAnsi="Arial Unicode"/>
          <w:lang w:bidi="ru-RU"/>
        </w:rPr>
        <w:t>о Хачпар  ул.  7-ая 6</w:t>
      </w:r>
      <w:r w:rsidR="00BB0A9C" w:rsidRPr="00726279">
        <w:rPr>
          <w:rFonts w:ascii="Arial Unicode" w:hAnsi="Arial Unicode"/>
          <w:sz w:val="20"/>
          <w:szCs w:val="20"/>
          <w:lang w:bidi="ru-RU"/>
        </w:rPr>
        <w:t>, в 11:</w:t>
      </w:r>
      <w:r w:rsidR="007D52C3">
        <w:rPr>
          <w:rFonts w:ascii="Arial Unicode" w:hAnsi="Arial Unicode"/>
          <w:sz w:val="20"/>
          <w:szCs w:val="20"/>
          <w:lang w:bidi="ru-RU"/>
        </w:rPr>
        <w:t>00 часов "</w:t>
      </w:r>
      <w:r w:rsidR="007D52C3">
        <w:rPr>
          <w:rFonts w:ascii="Arial Unicode" w:hAnsi="Arial Unicode"/>
          <w:sz w:val="20"/>
          <w:szCs w:val="20"/>
          <w:lang w:val="en-US" w:bidi="ru-RU"/>
        </w:rPr>
        <w:t>30</w:t>
      </w:r>
      <w:r w:rsidRPr="00726279">
        <w:rPr>
          <w:rFonts w:ascii="Arial Unicode" w:hAnsi="Arial Unicode"/>
          <w:sz w:val="20"/>
          <w:szCs w:val="20"/>
          <w:lang w:bidi="ru-RU"/>
        </w:rPr>
        <w:t>" "12" "2019".</w:t>
      </w:r>
    </w:p>
    <w:p w:rsidR="00402CEF" w:rsidRPr="00726279" w:rsidRDefault="00402CEF" w:rsidP="00402CEF">
      <w:pPr>
        <w:widowControl w:val="0"/>
        <w:ind w:firstLine="567"/>
        <w:jc w:val="both"/>
        <w:rPr>
          <w:rFonts w:ascii="Arial Unicode" w:hAnsi="Arial Unicode"/>
          <w:sz w:val="20"/>
          <w:szCs w:val="20"/>
          <w:lang w:bidi="ru-RU"/>
        </w:rPr>
      </w:pPr>
      <w:r w:rsidRPr="00726279">
        <w:rPr>
          <w:rFonts w:ascii="Arial Unicode" w:hAnsi="Arial Unicode"/>
          <w:sz w:val="20"/>
          <w:szCs w:val="20"/>
          <w:lang w:bidi="ru-RU"/>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726279">
        <w:rPr>
          <w:rFonts w:ascii="Courier New" w:hAnsi="Courier New" w:cs="Courier New"/>
          <w:sz w:val="20"/>
          <w:szCs w:val="20"/>
          <w:lang w:bidi="ru-RU"/>
        </w:rPr>
        <w:t> </w:t>
      </w:r>
      <w:r w:rsidRPr="00726279">
        <w:rPr>
          <w:rFonts w:ascii="Arial Unicode" w:hAnsi="Arial Unicode"/>
          <w:sz w:val="20"/>
          <w:szCs w:val="20"/>
          <w:lang w:bidi="ru-RU"/>
        </w:rPr>
        <w:t>настоящий конкурс. Для подачи жалобы требуется плата в размере 30</w:t>
      </w:r>
      <w:r w:rsidRPr="00726279">
        <w:rPr>
          <w:rFonts w:ascii="Courier New" w:hAnsi="Courier New" w:cs="Courier New"/>
          <w:sz w:val="20"/>
          <w:szCs w:val="20"/>
          <w:lang w:bidi="ru-RU"/>
        </w:rPr>
        <w:t> </w:t>
      </w:r>
      <w:r w:rsidRPr="00726279">
        <w:rPr>
          <w:rFonts w:ascii="Arial Unicode" w:hAnsi="Arial Unicode"/>
          <w:sz w:val="20"/>
          <w:szCs w:val="20"/>
          <w:lang w:bidi="ru-RU"/>
        </w:rPr>
        <w:t>000</w:t>
      </w:r>
      <w:r w:rsidRPr="00726279">
        <w:rPr>
          <w:rFonts w:ascii="Courier New" w:hAnsi="Courier New" w:cs="Courier New"/>
          <w:sz w:val="20"/>
          <w:szCs w:val="20"/>
          <w:lang w:bidi="ru-RU"/>
        </w:rPr>
        <w:t> </w:t>
      </w:r>
      <w:r w:rsidRPr="00726279">
        <w:rPr>
          <w:rFonts w:ascii="Arial Unicode" w:hAnsi="Arial Unicode"/>
          <w:sz w:val="20"/>
          <w:szCs w:val="20"/>
          <w:lang w:bidi="ru-RU"/>
        </w:rPr>
        <w:t>(тридцать тысяч) драмов РА, которая должна быть перечислена на</w:t>
      </w:r>
      <w:r w:rsidRPr="00726279">
        <w:rPr>
          <w:rFonts w:ascii="Courier New" w:hAnsi="Courier New" w:cs="Courier New"/>
          <w:sz w:val="20"/>
          <w:szCs w:val="20"/>
          <w:lang w:bidi="ru-RU"/>
        </w:rPr>
        <w:t> </w:t>
      </w:r>
      <w:r w:rsidRPr="00726279">
        <w:rPr>
          <w:rFonts w:ascii="Arial Unicode" w:hAnsi="Arial Unicode"/>
          <w:sz w:val="20"/>
          <w:szCs w:val="20"/>
          <w:lang w:bidi="ru-RU"/>
        </w:rPr>
        <w:t>казначейский счет № 900008000482, открытый на имя Министерства финансов Республики Армения.</w:t>
      </w:r>
    </w:p>
    <w:p w:rsidR="00402CEF" w:rsidRPr="00726279" w:rsidRDefault="00402CEF" w:rsidP="00402CEF">
      <w:pPr>
        <w:widowControl w:val="0"/>
        <w:ind w:firstLine="567"/>
        <w:jc w:val="both"/>
        <w:rPr>
          <w:rFonts w:ascii="Arial Unicode" w:hAnsi="Arial Unicode"/>
          <w:sz w:val="20"/>
          <w:szCs w:val="20"/>
          <w:lang w:bidi="ru-RU"/>
        </w:rPr>
      </w:pPr>
      <w:r w:rsidRPr="00726279">
        <w:rPr>
          <w:rFonts w:ascii="Arial Unicode" w:hAnsi="Arial Unicode"/>
          <w:sz w:val="20"/>
          <w:szCs w:val="20"/>
          <w:lang w:bidi="ru-RU"/>
        </w:rPr>
        <w:t>Для получения дополнительной информации, связанной с настоящим</w:t>
      </w:r>
      <w:r w:rsidRPr="00726279">
        <w:rPr>
          <w:rFonts w:ascii="Courier New" w:hAnsi="Courier New" w:cs="Courier New"/>
          <w:sz w:val="20"/>
          <w:szCs w:val="20"/>
          <w:lang w:bidi="ru-RU"/>
        </w:rPr>
        <w:t> </w:t>
      </w:r>
      <w:r w:rsidRPr="00726279">
        <w:rPr>
          <w:rFonts w:ascii="Arial Unicode" w:hAnsi="Arial Unicode"/>
          <w:sz w:val="20"/>
          <w:szCs w:val="20"/>
          <w:lang w:bidi="ru-RU"/>
        </w:rPr>
        <w:t>объявлением, можете обратиться к с</w:t>
      </w:r>
      <w:r w:rsidR="00BB0A9C" w:rsidRPr="00726279">
        <w:rPr>
          <w:rFonts w:ascii="Arial Unicode" w:hAnsi="Arial Unicode"/>
          <w:sz w:val="20"/>
          <w:szCs w:val="20"/>
          <w:lang w:bidi="ru-RU"/>
        </w:rPr>
        <w:t>екретарю Оценочной комиссии  Г.Рафаеляну</w:t>
      </w:r>
    </w:p>
    <w:p w:rsidR="00402CEF" w:rsidRPr="00726279" w:rsidRDefault="004F322D" w:rsidP="00402CEF">
      <w:pPr>
        <w:widowControl w:val="0"/>
        <w:ind w:left="1701"/>
        <w:jc w:val="center"/>
        <w:rPr>
          <w:rFonts w:ascii="Arial Unicode" w:hAnsi="Arial Unicode"/>
          <w:sz w:val="20"/>
          <w:szCs w:val="20"/>
          <w:u w:val="single"/>
          <w:lang w:bidi="ru-RU"/>
        </w:rPr>
      </w:pPr>
      <w:r w:rsidRPr="00726279">
        <w:rPr>
          <w:rFonts w:ascii="Arial Unicode" w:hAnsi="Arial Unicode"/>
          <w:sz w:val="20"/>
          <w:szCs w:val="20"/>
          <w:lang w:bidi="ru-RU"/>
        </w:rPr>
        <w:t>Телефон  /094//61-67-0</w:t>
      </w:r>
      <w:r w:rsidR="00402CEF" w:rsidRPr="00726279">
        <w:rPr>
          <w:rFonts w:ascii="Arial Unicode" w:hAnsi="Arial Unicode"/>
          <w:sz w:val="20"/>
          <w:szCs w:val="20"/>
          <w:lang w:bidi="ru-RU"/>
        </w:rPr>
        <w:t>7</w:t>
      </w:r>
    </w:p>
    <w:p w:rsidR="00402CEF" w:rsidRPr="00726279" w:rsidRDefault="00402CEF" w:rsidP="00402CEF">
      <w:pPr>
        <w:widowControl w:val="0"/>
        <w:ind w:left="1701"/>
        <w:jc w:val="center"/>
        <w:rPr>
          <w:rFonts w:ascii="Arial Unicode" w:hAnsi="Arial Unicode"/>
          <w:i/>
          <w:sz w:val="20"/>
          <w:szCs w:val="20"/>
          <w:lang w:val="af-ZA"/>
        </w:rPr>
      </w:pPr>
      <w:r w:rsidRPr="00726279">
        <w:rPr>
          <w:rFonts w:ascii="Arial Unicode" w:hAnsi="Arial Unicode"/>
          <w:sz w:val="20"/>
          <w:szCs w:val="20"/>
          <w:lang w:bidi="ru-RU"/>
        </w:rPr>
        <w:t xml:space="preserve">Электронная почта </w:t>
      </w:r>
      <w:r w:rsidR="00726279" w:rsidRPr="00726279">
        <w:rPr>
          <w:rFonts w:ascii="Arial Unicode" w:hAnsi="Arial Unicode" w:cs="Calibri"/>
          <w:sz w:val="18"/>
          <w:szCs w:val="18"/>
          <w:lang w:val="af-ZA"/>
        </w:rPr>
        <w:t>«khachpar.gyughapetaran@mail.ru»</w:t>
      </w:r>
      <w:r w:rsidRPr="00726279">
        <w:rPr>
          <w:rFonts w:ascii="Arial Unicode" w:hAnsi="Arial Unicode"/>
          <w:i/>
          <w:sz w:val="20"/>
          <w:szCs w:val="20"/>
          <w:lang w:val="af-ZA"/>
        </w:rPr>
        <w:t>։</w:t>
      </w:r>
    </w:p>
    <w:p w:rsidR="00402CEF" w:rsidRPr="00EA7EF6" w:rsidRDefault="00402CEF" w:rsidP="00402CEF">
      <w:pPr>
        <w:widowControl w:val="0"/>
        <w:ind w:left="1701"/>
        <w:jc w:val="center"/>
        <w:rPr>
          <w:rFonts w:ascii="Arial Unicode" w:hAnsi="Arial Unicode"/>
          <w:color w:val="FF0000"/>
          <w:sz w:val="20"/>
          <w:szCs w:val="20"/>
          <w:u w:val="single"/>
          <w:lang w:val="en-US" w:bidi="ru-RU"/>
        </w:rPr>
      </w:pPr>
      <w:r w:rsidRPr="00726279">
        <w:rPr>
          <w:rFonts w:ascii="Arial Unicode" w:hAnsi="Arial Unicode"/>
          <w:sz w:val="20"/>
          <w:szCs w:val="20"/>
          <w:lang w:bidi="ru-RU"/>
        </w:rPr>
        <w:t>Заказчик</w:t>
      </w:r>
      <w:r w:rsidR="00726279" w:rsidRPr="005B18DB">
        <w:rPr>
          <w:rFonts w:ascii="Arial Unicode" w:hAnsi="Arial Unicode"/>
          <w:sz w:val="20"/>
          <w:szCs w:val="20"/>
          <w:lang w:val="en-US" w:bidi="ru-RU"/>
        </w:rPr>
        <w:t xml:space="preserve"> </w:t>
      </w:r>
      <w:r w:rsidRPr="00726279">
        <w:rPr>
          <w:rFonts w:ascii="Arial Unicode" w:hAnsi="Arial Unicode"/>
          <w:sz w:val="20"/>
          <w:szCs w:val="20"/>
          <w:lang w:bidi="ru-RU"/>
        </w:rPr>
        <w:t>Муниципалитет</w:t>
      </w:r>
      <w:r w:rsidR="00726279" w:rsidRPr="005B18DB">
        <w:rPr>
          <w:rFonts w:ascii="Arial Unicode" w:hAnsi="Arial Unicode"/>
          <w:color w:val="FF0000"/>
          <w:sz w:val="20"/>
          <w:szCs w:val="20"/>
          <w:lang w:val="en-US" w:bidi="ru-RU"/>
        </w:rPr>
        <w:t xml:space="preserve"> </w:t>
      </w:r>
      <w:r w:rsidR="00726279" w:rsidRPr="008229A4">
        <w:rPr>
          <w:rFonts w:ascii="Arial Unicode" w:hAnsi="Arial Unicode"/>
          <w:lang w:bidi="ru-RU"/>
        </w:rPr>
        <w:t>Хачпар</w:t>
      </w:r>
      <w:r w:rsidRPr="00EA7EF6">
        <w:rPr>
          <w:rFonts w:ascii="Arial Unicode" w:hAnsi="Arial Unicode"/>
          <w:color w:val="FF0000"/>
          <w:sz w:val="20"/>
          <w:szCs w:val="20"/>
          <w:lang w:val="en-US" w:bidi="ru-RU"/>
        </w:rPr>
        <w:t xml:space="preserve"> </w:t>
      </w:r>
    </w:p>
    <w:p w:rsidR="00402CEF" w:rsidRPr="00C92FBD" w:rsidRDefault="00402CEF" w:rsidP="00402CEF">
      <w:pPr>
        <w:widowControl w:val="0"/>
        <w:ind w:left="3969"/>
        <w:jc w:val="both"/>
        <w:rPr>
          <w:rFonts w:ascii="Arial Unicode" w:hAnsi="Arial Unicode"/>
          <w:sz w:val="16"/>
          <w:szCs w:val="16"/>
          <w:lang w:val="en-US" w:bidi="ru-RU"/>
        </w:rPr>
      </w:pPr>
      <w:r w:rsidRPr="00C92FBD">
        <w:rPr>
          <w:rFonts w:ascii="Arial Unicode" w:hAnsi="Arial Unicode" w:cs="Sylfaen"/>
          <w:b/>
          <w:i/>
          <w:sz w:val="20"/>
          <w:szCs w:val="20"/>
          <w:lang w:val="en-US" w:bidi="ru-RU"/>
        </w:rPr>
        <w:br w:type="page"/>
      </w:r>
    </w:p>
    <w:p w:rsidR="00402CEF" w:rsidRPr="00C92FBD" w:rsidRDefault="00402CEF" w:rsidP="00402CEF">
      <w:pPr>
        <w:spacing w:after="120"/>
        <w:ind w:right="-7" w:firstLine="567"/>
        <w:jc w:val="right"/>
        <w:rPr>
          <w:rFonts w:ascii="Arial Unicode" w:hAnsi="Arial Unicode" w:cs="Sylfaen"/>
          <w:i/>
          <w:lang w:val="af-ZA"/>
        </w:rPr>
      </w:pPr>
    </w:p>
    <w:p w:rsidR="00402CEF" w:rsidRPr="00C92FBD" w:rsidRDefault="00402CEF" w:rsidP="00402CEF">
      <w:pPr>
        <w:ind w:right="-7" w:firstLine="567"/>
        <w:jc w:val="right"/>
        <w:rPr>
          <w:rFonts w:ascii="Arial Unicode" w:hAnsi="Arial Unicode" w:cs="Sylfaen"/>
          <w:i/>
          <w:sz w:val="18"/>
          <w:szCs w:val="18"/>
          <w:lang w:val="en-US"/>
        </w:rPr>
      </w:pPr>
      <w:r w:rsidRPr="00C92FBD">
        <w:rPr>
          <w:rFonts w:ascii="Arial Unicode" w:hAnsi="Arial Unicode" w:cs="Sylfaen"/>
          <w:i/>
          <w:sz w:val="18"/>
          <w:szCs w:val="18"/>
          <w:lang w:val="af-ZA"/>
        </w:rPr>
        <w:t>Annex N</w:t>
      </w:r>
      <w:r w:rsidRPr="00C92FBD">
        <w:rPr>
          <w:rFonts w:ascii="Arial Unicode" w:hAnsi="Arial Unicode" w:cs="Sylfaen"/>
          <w:i/>
          <w:sz w:val="18"/>
          <w:szCs w:val="18"/>
          <w:lang w:val="en-US"/>
        </w:rPr>
        <w:t>8</w:t>
      </w:r>
    </w:p>
    <w:p w:rsidR="00402CEF" w:rsidRPr="00C92FBD" w:rsidRDefault="00402CEF" w:rsidP="00402CEF">
      <w:pPr>
        <w:ind w:right="-7" w:firstLine="567"/>
        <w:jc w:val="right"/>
        <w:rPr>
          <w:rFonts w:ascii="Arial Unicode" w:hAnsi="Arial Unicode" w:cs="Sylfaen"/>
          <w:i/>
          <w:sz w:val="18"/>
          <w:szCs w:val="18"/>
          <w:lang w:val="af-ZA"/>
        </w:rPr>
      </w:pPr>
      <w:r w:rsidRPr="00C92FBD">
        <w:rPr>
          <w:rFonts w:ascii="Arial Unicode" w:hAnsi="Arial Unicode" w:cs="Sylfaen"/>
          <w:i/>
          <w:sz w:val="18"/>
          <w:szCs w:val="18"/>
          <w:lang w:val="af-ZA"/>
        </w:rPr>
        <w:t>Minister of Finance of the Republic of Armenia</w:t>
      </w:r>
    </w:p>
    <w:p w:rsidR="00402CEF" w:rsidRPr="00C92FBD" w:rsidRDefault="00402CEF" w:rsidP="00402CEF">
      <w:pPr>
        <w:ind w:right="-7" w:firstLine="567"/>
        <w:jc w:val="right"/>
        <w:rPr>
          <w:rFonts w:ascii="Arial Unicode" w:hAnsi="Arial Unicode" w:cs="Sylfaen"/>
          <w:i/>
          <w:sz w:val="18"/>
          <w:szCs w:val="18"/>
          <w:lang w:val="af-ZA"/>
        </w:rPr>
      </w:pPr>
      <w:r w:rsidRPr="00C92FBD">
        <w:rPr>
          <w:rFonts w:ascii="Arial Unicode" w:hAnsi="Arial Unicode" w:cs="Sylfaen"/>
          <w:i/>
          <w:sz w:val="18"/>
          <w:szCs w:val="18"/>
          <w:lang w:val="af-ZA"/>
        </w:rPr>
        <w:t xml:space="preserve">Order No. </w:t>
      </w:r>
      <w:r w:rsidRPr="00C92FBD">
        <w:rPr>
          <w:rFonts w:ascii="Arial Unicode" w:hAnsi="Arial Unicode" w:cs="Sylfaen"/>
          <w:i/>
          <w:sz w:val="18"/>
          <w:szCs w:val="18"/>
          <w:lang w:val="en-US"/>
        </w:rPr>
        <w:t>597</w:t>
      </w:r>
      <w:r w:rsidRPr="00C92FBD">
        <w:rPr>
          <w:rFonts w:ascii="Arial Unicode" w:hAnsi="Arial Unicode" w:cs="Sylfaen"/>
          <w:i/>
          <w:sz w:val="18"/>
          <w:szCs w:val="18"/>
          <w:lang w:val="af-ZA"/>
        </w:rPr>
        <w:t xml:space="preserve">-A, dated </w:t>
      </w:r>
      <w:r w:rsidRPr="00C92FBD">
        <w:rPr>
          <w:rFonts w:ascii="Arial Unicode" w:hAnsi="Arial Unicode" w:cs="Sylfaen"/>
          <w:i/>
          <w:sz w:val="18"/>
          <w:szCs w:val="18"/>
          <w:lang w:val="en-US"/>
        </w:rPr>
        <w:t>noyember 04</w:t>
      </w:r>
      <w:r w:rsidRPr="00C92FBD">
        <w:rPr>
          <w:rFonts w:ascii="Arial Unicode" w:hAnsi="Arial Unicode" w:cs="Sylfaen"/>
          <w:i/>
          <w:sz w:val="18"/>
          <w:szCs w:val="18"/>
          <w:lang w:val="af-ZA"/>
        </w:rPr>
        <w:t xml:space="preserve">  2019</w:t>
      </w:r>
    </w:p>
    <w:p w:rsidR="00402CEF" w:rsidRPr="00C92FBD" w:rsidRDefault="00402CEF" w:rsidP="00402CEF">
      <w:pPr>
        <w:ind w:right="-7" w:firstLine="567"/>
        <w:jc w:val="center"/>
        <w:rPr>
          <w:rFonts w:ascii="Arial Unicode" w:hAnsi="Arial Unicode" w:cs="Sylfaen"/>
          <w:i/>
          <w:sz w:val="18"/>
          <w:szCs w:val="18"/>
          <w:lang w:val="af-ZA"/>
        </w:rPr>
      </w:pPr>
    </w:p>
    <w:p w:rsidR="00402CEF" w:rsidRPr="00C92FBD" w:rsidRDefault="00402CEF" w:rsidP="00402CEF">
      <w:pPr>
        <w:spacing w:after="120"/>
        <w:ind w:right="-7" w:firstLine="567"/>
        <w:jc w:val="center"/>
        <w:rPr>
          <w:rFonts w:ascii="Arial Unicode" w:hAnsi="Arial Unicode" w:cs="Sylfaen"/>
          <w:sz w:val="20"/>
          <w:szCs w:val="20"/>
          <w:lang w:val="af-ZA"/>
        </w:rPr>
      </w:pPr>
    </w:p>
    <w:p w:rsidR="00402CEF" w:rsidRPr="00C92FBD" w:rsidRDefault="00402CEF" w:rsidP="00402CEF">
      <w:pPr>
        <w:spacing w:after="120"/>
        <w:ind w:right="-7" w:firstLine="567"/>
        <w:jc w:val="center"/>
        <w:rPr>
          <w:rFonts w:ascii="Arial Unicode" w:hAnsi="Arial Unicode" w:cs="Sylfaen"/>
          <w:sz w:val="20"/>
          <w:szCs w:val="20"/>
          <w:lang w:val="en-US"/>
        </w:rPr>
      </w:pPr>
      <w:r w:rsidRPr="00C92FBD">
        <w:rPr>
          <w:rFonts w:ascii="Arial Unicode" w:hAnsi="Arial Unicode" w:cs="Sylfaen"/>
          <w:sz w:val="20"/>
          <w:szCs w:val="20"/>
          <w:lang w:val="en-US"/>
        </w:rPr>
        <w:t>ANNOUNCEMENT:</w:t>
      </w:r>
    </w:p>
    <w:p w:rsidR="00402CEF" w:rsidRPr="00C92FBD" w:rsidRDefault="00402CEF" w:rsidP="00402CEF">
      <w:pPr>
        <w:spacing w:after="120"/>
        <w:ind w:right="-7" w:firstLine="567"/>
        <w:jc w:val="center"/>
        <w:rPr>
          <w:rFonts w:ascii="Arial Unicode" w:hAnsi="Arial Unicode" w:cs="Sylfaen"/>
          <w:sz w:val="20"/>
          <w:szCs w:val="20"/>
          <w:lang w:val="en-US"/>
        </w:rPr>
      </w:pPr>
      <w:r w:rsidRPr="00C92FBD">
        <w:rPr>
          <w:rFonts w:ascii="Arial Unicode" w:hAnsi="Arial Unicode" w:cs="Sylfaen"/>
          <w:sz w:val="20"/>
          <w:szCs w:val="20"/>
          <w:lang w:val="en-US"/>
        </w:rPr>
        <w:t>ABOUT THE QUESTIONNAIRE</w:t>
      </w:r>
    </w:p>
    <w:p w:rsidR="00402CEF" w:rsidRPr="00C92FBD" w:rsidRDefault="00402CEF" w:rsidP="00402CEF">
      <w:pPr>
        <w:ind w:right="-7" w:firstLine="567"/>
        <w:jc w:val="center"/>
        <w:rPr>
          <w:rFonts w:ascii="Arial Unicode" w:hAnsi="Arial Unicode" w:cs="Sylfaen"/>
          <w:sz w:val="20"/>
          <w:szCs w:val="20"/>
          <w:lang w:val="en-US"/>
        </w:rPr>
      </w:pPr>
      <w:r w:rsidRPr="00C92FBD">
        <w:rPr>
          <w:rFonts w:ascii="Arial Unicode" w:hAnsi="Arial Unicode" w:cs="Sylfaen"/>
          <w:sz w:val="20"/>
          <w:szCs w:val="20"/>
          <w:lang w:val="en-US"/>
        </w:rPr>
        <w:t>This text of the statement is approved by the quotation inquiry commission</w:t>
      </w:r>
    </w:p>
    <w:p w:rsidR="00402CEF" w:rsidRPr="00C92FBD" w:rsidRDefault="004A2F20" w:rsidP="00C80499">
      <w:pPr>
        <w:ind w:right="-7" w:firstLine="567"/>
        <w:jc w:val="center"/>
        <w:rPr>
          <w:rFonts w:ascii="Arial Unicode" w:hAnsi="Arial Unicode" w:cs="Sylfaen"/>
          <w:sz w:val="20"/>
          <w:szCs w:val="20"/>
          <w:lang w:val="en-US"/>
        </w:rPr>
      </w:pPr>
      <w:r w:rsidRPr="00C92FBD">
        <w:rPr>
          <w:rFonts w:ascii="Arial Unicode" w:hAnsi="Arial Unicode" w:cs="Sylfaen"/>
          <w:sz w:val="20"/>
          <w:szCs w:val="20"/>
          <w:lang w:val="en-US"/>
        </w:rPr>
        <w:t>Dektember 20</w:t>
      </w:r>
      <w:r w:rsidR="00402CEF" w:rsidRPr="00C92FBD">
        <w:rPr>
          <w:rFonts w:ascii="Arial Unicode" w:hAnsi="Arial Unicode" w:cs="Sylfaen"/>
          <w:sz w:val="20"/>
          <w:szCs w:val="20"/>
          <w:lang w:val="en-US"/>
        </w:rPr>
        <w:t xml:space="preserve">, 2019 ""and" 1 "shall be published </w:t>
      </w:r>
    </w:p>
    <w:p w:rsidR="00402CEF" w:rsidRPr="00C92FBD" w:rsidRDefault="00402CEF" w:rsidP="00402CEF">
      <w:pPr>
        <w:spacing w:after="120"/>
        <w:ind w:right="-7" w:firstLine="567"/>
        <w:jc w:val="center"/>
        <w:rPr>
          <w:rFonts w:ascii="Arial Unicode" w:hAnsi="Arial Unicode" w:cs="Sylfaen"/>
          <w:sz w:val="20"/>
          <w:szCs w:val="20"/>
          <w:lang w:val="en-US"/>
        </w:rPr>
      </w:pPr>
      <w:r w:rsidRPr="00C92FBD">
        <w:rPr>
          <w:rFonts w:ascii="Arial Unicode" w:hAnsi="Arial Unicode" w:cs="Sylfaen"/>
          <w:sz w:val="20"/>
          <w:szCs w:val="20"/>
          <w:lang w:val="en-US"/>
        </w:rPr>
        <w:t xml:space="preserve">Quotation Request: </w:t>
      </w:r>
      <w:r w:rsidR="004D4652" w:rsidRPr="00C92FBD">
        <w:rPr>
          <w:rFonts w:ascii="Arial Unicode" w:hAnsi="Arial Unicode"/>
          <w:sz w:val="20"/>
          <w:szCs w:val="20"/>
          <w:lang w:val="en-US"/>
        </w:rPr>
        <w:t>AM</w:t>
      </w:r>
      <w:r w:rsidR="004D4652" w:rsidRPr="00C92FBD">
        <w:rPr>
          <w:rFonts w:ascii="Arial Unicode" w:hAnsi="Arial Unicode"/>
          <w:sz w:val="20"/>
          <w:szCs w:val="20"/>
        </w:rPr>
        <w:t>Х</w:t>
      </w:r>
      <w:r w:rsidR="004D4652" w:rsidRPr="00C92FBD">
        <w:rPr>
          <w:rFonts w:ascii="Arial Unicode" w:hAnsi="Arial Unicode"/>
          <w:sz w:val="20"/>
          <w:szCs w:val="20"/>
          <w:lang w:val="en-US"/>
        </w:rPr>
        <w:t>M-</w:t>
      </w:r>
      <w:r w:rsidR="004D4652" w:rsidRPr="00C92FBD">
        <w:rPr>
          <w:rFonts w:ascii="Arial Unicode" w:hAnsi="Arial Unicode"/>
          <w:sz w:val="20"/>
          <w:szCs w:val="20"/>
          <w:lang w:val="en-US" w:bidi="ru-RU"/>
        </w:rPr>
        <w:t xml:space="preserve"> GHTsDzB-20</w:t>
      </w:r>
      <w:r w:rsidR="004D4652" w:rsidRPr="00C92FBD">
        <w:rPr>
          <w:rFonts w:ascii="Arial Unicode" w:hAnsi="Arial Unicode"/>
          <w:sz w:val="20"/>
          <w:szCs w:val="20"/>
          <w:u w:val="single"/>
          <w:lang w:val="en-US" w:bidi="ru-RU"/>
        </w:rPr>
        <w:t>/</w:t>
      </w:r>
      <w:r w:rsidR="004D4652" w:rsidRPr="00C92FBD">
        <w:rPr>
          <w:rFonts w:ascii="Arial Unicode" w:hAnsi="Arial Unicode"/>
          <w:sz w:val="20"/>
          <w:szCs w:val="20"/>
          <w:lang w:val="en-US" w:bidi="ru-RU"/>
        </w:rPr>
        <w:t>1</w:t>
      </w:r>
      <w:r w:rsidR="00C80499" w:rsidRPr="00C92FBD">
        <w:rPr>
          <w:rFonts w:ascii="Arial Unicode" w:hAnsi="Arial Unicode"/>
          <w:sz w:val="20"/>
          <w:szCs w:val="20"/>
          <w:lang w:val="en-US" w:bidi="ru-RU"/>
        </w:rPr>
        <w:t xml:space="preserve"> </w:t>
      </w:r>
    </w:p>
    <w:p w:rsidR="00133DFA" w:rsidRPr="00C92FBD" w:rsidRDefault="00D61D8A" w:rsidP="00133DFA">
      <w:pPr>
        <w:spacing w:after="120"/>
        <w:ind w:right="-7" w:firstLine="567"/>
        <w:rPr>
          <w:rFonts w:ascii="Arial Unicode" w:hAnsi="Arial Unicode" w:cs="Sylfaen"/>
          <w:sz w:val="20"/>
          <w:szCs w:val="20"/>
          <w:lang w:val="en-US"/>
        </w:rPr>
      </w:pPr>
      <w:r w:rsidRPr="00C92FBD">
        <w:rPr>
          <w:rFonts w:ascii="Arial Unicode" w:hAnsi="Arial Unicode" w:cs="Sylfaen"/>
          <w:sz w:val="20"/>
          <w:szCs w:val="20"/>
          <w:lang w:val="en-US"/>
        </w:rPr>
        <w:t xml:space="preserve">The Client: The  </w:t>
      </w:r>
      <w:r w:rsidR="00986DE7" w:rsidRPr="00C92FBD">
        <w:rPr>
          <w:rFonts w:ascii="Arial Unicode" w:eastAsia="Calibri" w:hAnsi="Arial Unicode"/>
          <w:sz w:val="20"/>
          <w:szCs w:val="20"/>
          <w:lang w:val="en-US"/>
        </w:rPr>
        <w:t>Khachpar</w:t>
      </w:r>
      <w:r w:rsidR="00402CEF" w:rsidRPr="00C92FBD">
        <w:rPr>
          <w:rFonts w:ascii="Arial Unicode" w:hAnsi="Arial Unicode" w:cs="Sylfaen"/>
          <w:sz w:val="20"/>
          <w:szCs w:val="20"/>
          <w:lang w:val="en-US"/>
        </w:rPr>
        <w:t xml:space="preserve">  Community Municipality  Ara</w:t>
      </w:r>
      <w:r w:rsidR="00402CEF" w:rsidRPr="00C92FBD">
        <w:rPr>
          <w:rFonts w:ascii="Arial Unicode" w:hAnsi="Arial Unicode" w:cs="Sylfaen"/>
          <w:sz w:val="20"/>
          <w:szCs w:val="20"/>
          <w:lang w:val="hy-AM"/>
        </w:rPr>
        <w:t>r</w:t>
      </w:r>
      <w:r w:rsidR="00402CEF" w:rsidRPr="00C92FBD">
        <w:rPr>
          <w:rFonts w:ascii="Arial Unicode" w:hAnsi="Arial Unicode" w:cs="Sylfaen"/>
          <w:sz w:val="20"/>
          <w:szCs w:val="20"/>
          <w:lang w:val="en-US"/>
        </w:rPr>
        <w:t xml:space="preserve">at Region , located in the village of </w:t>
      </w:r>
      <w:r w:rsidR="00623DD2" w:rsidRPr="00C92FBD">
        <w:rPr>
          <w:rFonts w:ascii="Arial Unicode" w:eastAsia="Calibri" w:hAnsi="Arial Unicode"/>
          <w:sz w:val="20"/>
          <w:szCs w:val="20"/>
          <w:lang w:val="en-US"/>
        </w:rPr>
        <w:t>Khachpar</w:t>
      </w:r>
      <w:r w:rsidR="00402CEF" w:rsidRPr="00C92FBD">
        <w:rPr>
          <w:rFonts w:ascii="Arial Unicode" w:hAnsi="Arial Unicode" w:cs="Sylfaen"/>
          <w:sz w:val="20"/>
          <w:szCs w:val="20"/>
          <w:lang w:val="en-US"/>
        </w:rPr>
        <w:t xml:space="preserve">  </w:t>
      </w:r>
      <w:r w:rsidR="00623DD2" w:rsidRPr="00C92FBD">
        <w:rPr>
          <w:rFonts w:ascii="Arial Unicode" w:hAnsi="Arial Unicode" w:cs="Sylfaen"/>
          <w:sz w:val="20"/>
          <w:szCs w:val="20"/>
          <w:lang w:val="en-US"/>
        </w:rPr>
        <w:t xml:space="preserve">st 7 </w:t>
      </w:r>
      <w:r w:rsidR="00133DFA" w:rsidRPr="00C92FBD">
        <w:rPr>
          <w:rFonts w:ascii="Arial Unicode" w:hAnsi="Arial Unicode" w:cs="Sylfaen"/>
          <w:sz w:val="20"/>
          <w:szCs w:val="20"/>
          <w:lang w:val="en-US"/>
        </w:rPr>
        <w:t xml:space="preserve">    </w:t>
      </w:r>
      <w:r w:rsidR="00623DD2" w:rsidRPr="00C92FBD">
        <w:rPr>
          <w:rFonts w:ascii="Arial Unicode" w:eastAsia="Calibri" w:hAnsi="Arial Unicode"/>
          <w:sz w:val="20"/>
          <w:szCs w:val="20"/>
          <w:lang w:val="en-US"/>
        </w:rPr>
        <w:t>No. 6</w:t>
      </w:r>
      <w:r w:rsidR="00623DD2" w:rsidRPr="00C92FBD">
        <w:rPr>
          <w:rFonts w:eastAsia="Calibri"/>
          <w:i/>
          <w:lang w:val="en-US"/>
        </w:rPr>
        <w:t xml:space="preserve"> </w:t>
      </w:r>
      <w:r w:rsidR="00133DFA" w:rsidRPr="00C92FBD">
        <w:rPr>
          <w:rFonts w:ascii="Arial Unicode" w:hAnsi="Arial Unicode" w:cs="Sylfaen"/>
          <w:sz w:val="20"/>
          <w:szCs w:val="20"/>
          <w:lang w:val="en-US"/>
        </w:rPr>
        <w:t xml:space="preserve"> </w:t>
      </w:r>
      <w:r w:rsidR="00402CEF" w:rsidRPr="00C92FBD">
        <w:rPr>
          <w:rFonts w:ascii="Arial Unicode" w:hAnsi="Arial Unicode" w:cs="Sylfaen"/>
          <w:sz w:val="20"/>
          <w:szCs w:val="20"/>
          <w:lang w:val="en-US"/>
        </w:rPr>
        <w:t>street in the village of Ararat in Armenia, announces a quiz that is being implemented in one stage.</w:t>
      </w:r>
    </w:p>
    <w:p w:rsidR="00402CEF" w:rsidRPr="00C92FBD" w:rsidRDefault="00402CEF" w:rsidP="00402CEF">
      <w:pPr>
        <w:pStyle w:val="HTML"/>
        <w:rPr>
          <w:rFonts w:ascii="Arial Unicode" w:hAnsi="Arial Unicode" w:cs="Courier New"/>
          <w:lang w:eastAsia="ru-RU"/>
        </w:rPr>
      </w:pPr>
      <w:r w:rsidRPr="00C92FBD">
        <w:rPr>
          <w:rFonts w:ascii="Arial Unicode" w:hAnsi="Arial Unicode"/>
        </w:rPr>
        <w:t xml:space="preserve">The selected bidder will be required to sign a contract </w:t>
      </w:r>
      <w:r w:rsidRPr="00C92FBD">
        <w:rPr>
          <w:rFonts w:ascii="Arial Unicode" w:hAnsi="Arial Unicode" w:cs="Courier New"/>
          <w:lang w:eastAsia="ru-RU"/>
        </w:rPr>
        <w:t xml:space="preserve">household waste disposal </w:t>
      </w:r>
      <w:r w:rsidR="00133DFA" w:rsidRPr="00C92FBD">
        <w:rPr>
          <w:rFonts w:ascii="Arial Unicode" w:hAnsi="Arial Unicode" w:cs="Courier New"/>
          <w:lang w:eastAsia="ru-RU"/>
        </w:rPr>
        <w:t xml:space="preserve">  </w:t>
      </w:r>
      <w:r w:rsidR="00133DFA" w:rsidRPr="00C92FBD">
        <w:rPr>
          <w:rFonts w:ascii="Arial Unicode" w:eastAsia="Calibri" w:hAnsi="Arial Unicode"/>
        </w:rPr>
        <w:t>and sanitation</w:t>
      </w:r>
      <w:r w:rsidR="00133DFA" w:rsidRPr="00C92FBD">
        <w:rPr>
          <w:rFonts w:ascii="Arial Unicode" w:hAnsi="Arial Unicode" w:cs="Courier New"/>
          <w:lang w:eastAsia="ru-RU"/>
        </w:rPr>
        <w:t xml:space="preserve">    </w:t>
      </w:r>
      <w:r w:rsidRPr="00C92FBD">
        <w:rPr>
          <w:rFonts w:ascii="Arial Unicode" w:hAnsi="Arial Unicode" w:cs="Courier New"/>
          <w:lang w:eastAsia="ru-RU"/>
        </w:rPr>
        <w:t xml:space="preserve">services </w:t>
      </w:r>
      <w:r w:rsidRPr="00C92FBD">
        <w:rPr>
          <w:rFonts w:ascii="Arial Unicode" w:hAnsi="Arial Unicode"/>
        </w:rPr>
        <w:t>(hereinafter referred to as the contract).</w:t>
      </w:r>
    </w:p>
    <w:p w:rsidR="00402CEF" w:rsidRPr="00C92FBD" w:rsidRDefault="00402CEF" w:rsidP="00402CEF">
      <w:pPr>
        <w:spacing w:after="120"/>
        <w:ind w:right="-7" w:firstLine="567"/>
        <w:rPr>
          <w:rFonts w:ascii="Arial Unicode" w:hAnsi="Arial Unicode" w:cs="Sylfaen"/>
          <w:sz w:val="20"/>
          <w:szCs w:val="20"/>
          <w:lang w:val="en-US"/>
        </w:rPr>
      </w:pPr>
      <w:r w:rsidRPr="00C92FBD">
        <w:rPr>
          <w:rFonts w:ascii="Arial Unicode" w:hAnsi="Arial Unicode" w:cs="Sylfaen"/>
          <w:sz w:val="20"/>
          <w:szCs w:val="20"/>
          <w:lang w:val="en-US"/>
        </w:rPr>
        <w:t>According to Article 7 of the Procurement Law, any person, regardless of whether he is a foreign natural person, an organization or a stateless person, has an equal right to participate in this quotation.</w:t>
      </w:r>
    </w:p>
    <w:p w:rsidR="00402CEF" w:rsidRPr="00C92FBD" w:rsidRDefault="00402CEF" w:rsidP="00402CEF">
      <w:pPr>
        <w:spacing w:after="120"/>
        <w:ind w:right="-7" w:firstLine="567"/>
        <w:rPr>
          <w:rFonts w:ascii="Arial Unicode" w:hAnsi="Arial Unicode" w:cs="Sylfaen"/>
          <w:sz w:val="20"/>
          <w:szCs w:val="20"/>
          <w:lang w:val="en-US"/>
        </w:rPr>
      </w:pPr>
      <w:r w:rsidRPr="00C92FBD">
        <w:rPr>
          <w:rFonts w:ascii="Arial Unicode" w:hAnsi="Arial Unicode" w:cs="Sylfaen"/>
          <w:sz w:val="20"/>
          <w:szCs w:val="20"/>
          <w:lang w:val="en-US"/>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402CEF" w:rsidRPr="00C92FBD" w:rsidRDefault="00402CEF" w:rsidP="00402CEF">
      <w:pPr>
        <w:spacing w:after="120"/>
        <w:ind w:right="-7" w:firstLine="567"/>
        <w:rPr>
          <w:rFonts w:ascii="Arial Unicode" w:hAnsi="Arial Unicode" w:cs="Sylfaen"/>
          <w:sz w:val="20"/>
          <w:szCs w:val="20"/>
          <w:lang w:val="en-US"/>
        </w:rPr>
      </w:pPr>
      <w:r w:rsidRPr="00C92FBD">
        <w:rPr>
          <w:rFonts w:ascii="Arial Unicode" w:hAnsi="Arial Unicode" w:cs="Sylfaen"/>
          <w:sz w:val="20"/>
          <w:szCs w:val="20"/>
          <w:lang w:val="en-US"/>
        </w:rPr>
        <w:t>The selected participant is determined by the number of participants who have been awarded a satisfactory bid by the principle of preference for the bidder who submitted the minimum bid.</w:t>
      </w:r>
    </w:p>
    <w:p w:rsidR="00402CEF" w:rsidRPr="00C92FBD" w:rsidRDefault="00402CEF" w:rsidP="00402CEF">
      <w:pPr>
        <w:spacing w:after="120"/>
        <w:ind w:right="-7" w:firstLine="567"/>
        <w:rPr>
          <w:rFonts w:ascii="Arial Unicode" w:hAnsi="Arial Unicode" w:cs="Sylfaen"/>
          <w:sz w:val="20"/>
          <w:szCs w:val="20"/>
          <w:lang w:val="en-US"/>
        </w:rPr>
      </w:pPr>
      <w:r w:rsidRPr="00C92FBD">
        <w:rPr>
          <w:rFonts w:ascii="Arial Unicode" w:hAnsi="Arial Unicode" w:cs="Sylfaen"/>
          <w:sz w:val="20"/>
          <w:szCs w:val="20"/>
          <w:lang w:val="en-US"/>
        </w:rPr>
        <w:t>In order to receive a quotation request, it is necess</w:t>
      </w:r>
      <w:r w:rsidR="00D824C5" w:rsidRPr="00C92FBD">
        <w:rPr>
          <w:rFonts w:ascii="Arial Unicode" w:hAnsi="Arial Unicode" w:cs="Sylfaen"/>
          <w:sz w:val="20"/>
          <w:szCs w:val="20"/>
          <w:lang w:val="en-US"/>
        </w:rPr>
        <w:t>ary to apply to the Client at 11</w:t>
      </w:r>
      <w:r w:rsidRPr="00C92FBD">
        <w:rPr>
          <w:rFonts w:ascii="Arial Unicode" w:hAnsi="Arial Unicode" w:cs="Sylfaen"/>
          <w:sz w:val="20"/>
          <w:szCs w:val="20"/>
          <w:lang w:val="en-US"/>
        </w:rPr>
        <w:t>:00 pm on the 7th day after the announcement of this announcement. In order to receive an invitation in writing, the Client must submit a written application. The customer shall provide the paperwork invitations the first working day following the receipt of such a free request. In the case of a request for electronic invitation, the customer shall provide the invitation free of charge within the business day following the day of receipt of the application.</w:t>
      </w:r>
    </w:p>
    <w:p w:rsidR="00402CEF" w:rsidRPr="00C92FBD" w:rsidRDefault="00402CEF" w:rsidP="00402CEF">
      <w:pPr>
        <w:spacing w:after="120"/>
        <w:ind w:right="-7" w:firstLine="567"/>
        <w:rPr>
          <w:rFonts w:ascii="Arial Unicode" w:hAnsi="Arial Unicode" w:cs="Sylfaen"/>
          <w:sz w:val="20"/>
          <w:szCs w:val="20"/>
          <w:lang w:val="en-US"/>
        </w:rPr>
      </w:pPr>
      <w:r w:rsidRPr="00C92FBD">
        <w:rPr>
          <w:rFonts w:ascii="Arial Unicode" w:hAnsi="Arial Unicode" w:cs="Sylfaen"/>
          <w:sz w:val="20"/>
          <w:szCs w:val="20"/>
          <w:lang w:val="en-US"/>
        </w:rPr>
        <w:t>Not receiving an invitation does not restrict the participant's right to participate in this procedure.</w:t>
      </w:r>
    </w:p>
    <w:p w:rsidR="00402CEF" w:rsidRPr="00C92FBD" w:rsidRDefault="00402CEF" w:rsidP="00651A4D">
      <w:pPr>
        <w:spacing w:after="120"/>
        <w:ind w:right="-7" w:firstLine="567"/>
        <w:rPr>
          <w:rFonts w:ascii="Arial Unicode" w:hAnsi="Arial Unicode" w:cs="Sylfaen"/>
          <w:sz w:val="20"/>
          <w:szCs w:val="20"/>
          <w:lang w:val="en-US"/>
        </w:rPr>
      </w:pPr>
      <w:r w:rsidRPr="00C92FBD">
        <w:rPr>
          <w:rFonts w:ascii="Arial Unicode" w:hAnsi="Arial Unicode" w:cs="Sylfaen"/>
          <w:sz w:val="20"/>
          <w:szCs w:val="20"/>
          <w:lang w:val="en-US"/>
        </w:rPr>
        <w:t xml:space="preserve">Quotation queries must be submitted to </w:t>
      </w:r>
      <w:r w:rsidR="006E184A" w:rsidRPr="00C92FBD">
        <w:rPr>
          <w:rFonts w:ascii="Arial Unicode" w:hAnsi="Arial Unicode" w:cs="Sylfaen"/>
          <w:sz w:val="20"/>
          <w:szCs w:val="20"/>
          <w:lang w:val="en-US"/>
        </w:rPr>
        <w:t xml:space="preserve">Ararat Region of Armenia  </w:t>
      </w:r>
      <w:r w:rsidR="006E184A" w:rsidRPr="00C92FBD">
        <w:rPr>
          <w:rFonts w:ascii="Arial Unicode" w:eastAsia="Calibri" w:hAnsi="Arial Unicode"/>
          <w:sz w:val="20"/>
          <w:szCs w:val="20"/>
          <w:lang w:val="en-US"/>
        </w:rPr>
        <w:t>Khachpar</w:t>
      </w:r>
      <w:r w:rsidRPr="00C92FBD">
        <w:rPr>
          <w:rFonts w:ascii="Arial Unicode" w:hAnsi="Arial Unicode" w:cs="Sylfaen"/>
          <w:sz w:val="20"/>
          <w:szCs w:val="20"/>
          <w:lang w:val="en-US"/>
        </w:rPr>
        <w:t xml:space="preserve"> Community Municipality Ara</w:t>
      </w:r>
      <w:r w:rsidRPr="00C92FBD">
        <w:rPr>
          <w:rFonts w:ascii="Arial Unicode" w:hAnsi="Arial Unicode" w:cs="Sylfaen"/>
          <w:sz w:val="20"/>
          <w:szCs w:val="20"/>
          <w:lang w:val="hy-AM"/>
        </w:rPr>
        <w:t>r</w:t>
      </w:r>
      <w:r w:rsidRPr="00C92FBD">
        <w:rPr>
          <w:rFonts w:ascii="Arial Unicode" w:hAnsi="Arial Unicode" w:cs="Sylfaen"/>
          <w:sz w:val="20"/>
          <w:szCs w:val="20"/>
          <w:lang w:val="en-US"/>
        </w:rPr>
        <w:t>at Region  . On the 7</w:t>
      </w:r>
      <w:r w:rsidR="006E184A" w:rsidRPr="00C92FBD">
        <w:rPr>
          <w:rFonts w:ascii="Arial Unicode" w:hAnsi="Arial Unicode" w:cs="Sylfaen"/>
          <w:sz w:val="20"/>
          <w:szCs w:val="20"/>
          <w:lang w:val="en-US"/>
        </w:rPr>
        <w:t xml:space="preserve"> th day at 11:</w:t>
      </w:r>
      <w:r w:rsidRPr="00C92FBD">
        <w:rPr>
          <w:rFonts w:ascii="Arial Unicode" w:hAnsi="Arial Unicode" w:cs="Sylfaen"/>
          <w:sz w:val="20"/>
          <w:szCs w:val="20"/>
          <w:lang w:val="en-US"/>
        </w:rPr>
        <w:t xml:space="preserve">00, starting at the date of publication of this announcement, at </w:t>
      </w:r>
      <w:r w:rsidR="00B1646F" w:rsidRPr="00C92FBD">
        <w:rPr>
          <w:rFonts w:ascii="Arial Unicode" w:eastAsia="Calibri" w:hAnsi="Arial Unicode"/>
          <w:sz w:val="20"/>
          <w:szCs w:val="20"/>
          <w:lang w:val="en-US"/>
        </w:rPr>
        <w:t>Khachpar</w:t>
      </w:r>
      <w:r w:rsidR="00B1646F" w:rsidRPr="00C92FBD">
        <w:rPr>
          <w:rFonts w:ascii="Arial Unicode" w:hAnsi="Arial Unicode" w:cs="Sylfaen"/>
          <w:sz w:val="20"/>
          <w:szCs w:val="20"/>
          <w:lang w:val="en-US"/>
        </w:rPr>
        <w:t xml:space="preserve"> </w:t>
      </w:r>
      <w:r w:rsidRPr="00C92FBD">
        <w:rPr>
          <w:rFonts w:ascii="Arial Unicode" w:hAnsi="Arial Unicode" w:cs="Sylfaen"/>
          <w:sz w:val="20"/>
          <w:szCs w:val="20"/>
          <w:lang w:val="en-US"/>
        </w:rPr>
        <w:t xml:space="preserve"> Community Municipality Ara</w:t>
      </w:r>
      <w:r w:rsidRPr="00C92FBD">
        <w:rPr>
          <w:rFonts w:ascii="Arial Unicode" w:hAnsi="Arial Unicode" w:cs="Sylfaen"/>
          <w:sz w:val="20"/>
          <w:szCs w:val="20"/>
          <w:lang w:val="hy-AM"/>
        </w:rPr>
        <w:t>r</w:t>
      </w:r>
      <w:r w:rsidRPr="00C92FBD">
        <w:rPr>
          <w:rFonts w:ascii="Arial Unicode" w:hAnsi="Arial Unicode" w:cs="Sylfaen"/>
          <w:sz w:val="20"/>
          <w:szCs w:val="20"/>
          <w:lang w:val="en-US"/>
        </w:rPr>
        <w:t xml:space="preserve">at Region  </w:t>
      </w:r>
      <w:r w:rsidR="00651A4D" w:rsidRPr="00C92FBD">
        <w:rPr>
          <w:rFonts w:ascii="Arial Unicode" w:hAnsi="Arial Unicode" w:cs="Sylfaen"/>
          <w:sz w:val="20"/>
          <w:szCs w:val="20"/>
          <w:lang w:val="en-US"/>
        </w:rPr>
        <w:t xml:space="preserve">st 7     </w:t>
      </w:r>
      <w:r w:rsidR="00651A4D" w:rsidRPr="00C92FBD">
        <w:rPr>
          <w:rFonts w:ascii="Arial Unicode" w:eastAsia="Calibri" w:hAnsi="Arial Unicode"/>
          <w:sz w:val="20"/>
          <w:szCs w:val="20"/>
          <w:lang w:val="en-US"/>
        </w:rPr>
        <w:t>No. 6</w:t>
      </w:r>
      <w:r w:rsidR="00651A4D" w:rsidRPr="00C92FBD">
        <w:rPr>
          <w:rFonts w:eastAsia="Calibri"/>
          <w:i/>
          <w:lang w:val="en-US"/>
        </w:rPr>
        <w:t xml:space="preserve"> </w:t>
      </w:r>
      <w:r w:rsidR="00651A4D" w:rsidRPr="00C92FBD">
        <w:rPr>
          <w:rFonts w:ascii="Arial Unicode" w:hAnsi="Arial Unicode" w:cs="Sylfaen"/>
          <w:sz w:val="20"/>
          <w:szCs w:val="20"/>
          <w:lang w:val="en-US"/>
        </w:rPr>
        <w:t xml:space="preserve"> street</w:t>
      </w:r>
      <w:r w:rsidRPr="00C92FBD">
        <w:rPr>
          <w:rFonts w:ascii="Arial Unicode" w:hAnsi="Arial Unicode" w:cs="Sylfaen"/>
          <w:sz w:val="20"/>
          <w:szCs w:val="20"/>
          <w:lang w:val="en-US"/>
        </w:rPr>
        <w:t>. Bids can also be submitted in English or Russian, besides Armenian.</w:t>
      </w:r>
      <w:r w:rsidR="00651A4D" w:rsidRPr="00C92FBD">
        <w:rPr>
          <w:rFonts w:ascii="Arial Unicode" w:hAnsi="Arial Unicode" w:cs="Sylfaen"/>
          <w:sz w:val="20"/>
          <w:szCs w:val="20"/>
          <w:lang w:val="en-US"/>
        </w:rPr>
        <w:t xml:space="preserve">     </w:t>
      </w:r>
    </w:p>
    <w:p w:rsidR="00402CEF" w:rsidRPr="00C92FBD" w:rsidRDefault="00402CEF" w:rsidP="00402CEF">
      <w:pPr>
        <w:spacing w:after="120"/>
        <w:ind w:right="-7"/>
        <w:rPr>
          <w:rFonts w:ascii="Arial Unicode" w:hAnsi="Arial Unicode" w:cs="Sylfaen"/>
          <w:sz w:val="20"/>
          <w:szCs w:val="20"/>
          <w:lang w:val="en-US"/>
        </w:rPr>
      </w:pPr>
      <w:r w:rsidRPr="00C92FBD">
        <w:rPr>
          <w:rFonts w:ascii="Arial Unicode" w:hAnsi="Arial Unicode" w:cs="Sylfaen"/>
          <w:sz w:val="20"/>
          <w:szCs w:val="20"/>
          <w:lang w:val="en-US"/>
        </w:rPr>
        <w:t xml:space="preserve">Opening of bids will be held in Ararat Region of  </w:t>
      </w:r>
      <w:r w:rsidR="007A3F80" w:rsidRPr="00C92FBD">
        <w:rPr>
          <w:rFonts w:ascii="Arial Unicode" w:eastAsia="Calibri" w:hAnsi="Arial Unicode"/>
          <w:sz w:val="20"/>
          <w:szCs w:val="20"/>
          <w:lang w:val="en-US"/>
        </w:rPr>
        <w:t xml:space="preserve">Khachpar </w:t>
      </w:r>
      <w:r w:rsidRPr="00C92FBD">
        <w:rPr>
          <w:rFonts w:ascii="Arial Unicode" w:hAnsi="Arial Unicode" w:cs="Sylfaen"/>
          <w:sz w:val="20"/>
          <w:szCs w:val="20"/>
          <w:lang w:val="en-US"/>
        </w:rPr>
        <w:t xml:space="preserve"> Community Municipality</w:t>
      </w:r>
      <w:r w:rsidR="001D3A60">
        <w:rPr>
          <w:rFonts w:ascii="Arial Unicode" w:hAnsi="Arial Unicode" w:cs="Sylfaen"/>
          <w:sz w:val="20"/>
          <w:szCs w:val="20"/>
          <w:lang w:val="en-US"/>
        </w:rPr>
        <w:t>,</w:t>
      </w:r>
      <w:r w:rsidRPr="00C92FBD">
        <w:rPr>
          <w:rFonts w:ascii="Arial Unicode" w:hAnsi="Arial Unicode" w:cs="Sylfaen"/>
          <w:sz w:val="20"/>
          <w:szCs w:val="20"/>
          <w:lang w:val="en-US"/>
        </w:rPr>
        <w:t xml:space="preserve"> Ara</w:t>
      </w:r>
      <w:r w:rsidRPr="00C92FBD">
        <w:rPr>
          <w:rFonts w:ascii="Arial Unicode" w:hAnsi="Arial Unicode" w:cs="Sylfaen"/>
          <w:sz w:val="20"/>
          <w:szCs w:val="20"/>
          <w:lang w:val="hy-AM"/>
        </w:rPr>
        <w:t>r</w:t>
      </w:r>
      <w:r w:rsidRPr="00C92FBD">
        <w:rPr>
          <w:rFonts w:ascii="Arial Unicode" w:hAnsi="Arial Unicode" w:cs="Sylfaen"/>
          <w:sz w:val="20"/>
          <w:szCs w:val="20"/>
          <w:lang w:val="en-US"/>
        </w:rPr>
        <w:t xml:space="preserve">at Region  </w:t>
      </w:r>
      <w:r w:rsidR="007A3F80" w:rsidRPr="00C92FBD">
        <w:rPr>
          <w:rFonts w:ascii="Arial Unicode" w:hAnsi="Arial Unicode" w:cs="Sylfaen"/>
          <w:sz w:val="20"/>
          <w:szCs w:val="20"/>
          <w:lang w:val="en-US"/>
        </w:rPr>
        <w:t xml:space="preserve">st 7     </w:t>
      </w:r>
      <w:r w:rsidR="007A3F80" w:rsidRPr="00C92FBD">
        <w:rPr>
          <w:rFonts w:ascii="Arial Unicode" w:eastAsia="Calibri" w:hAnsi="Arial Unicode"/>
          <w:sz w:val="20"/>
          <w:szCs w:val="20"/>
          <w:lang w:val="en-US"/>
        </w:rPr>
        <w:t>No. 6</w:t>
      </w:r>
      <w:r w:rsidR="001D3A60">
        <w:rPr>
          <w:rFonts w:eastAsia="Calibri"/>
          <w:i/>
          <w:lang w:val="en-US"/>
        </w:rPr>
        <w:t xml:space="preserve"> </w:t>
      </w:r>
      <w:r w:rsidR="008E02B1">
        <w:rPr>
          <w:rFonts w:ascii="Arial Unicode" w:hAnsi="Arial Unicode" w:cs="Sylfaen"/>
          <w:sz w:val="20"/>
          <w:szCs w:val="20"/>
          <w:lang w:val="en-US"/>
        </w:rPr>
        <w:t>street, in 2019. on dektember 30</w:t>
      </w:r>
      <w:r w:rsidR="007A3F80" w:rsidRPr="00C92FBD">
        <w:rPr>
          <w:rFonts w:ascii="Arial Unicode" w:hAnsi="Arial Unicode" w:cs="Sylfaen"/>
          <w:sz w:val="20"/>
          <w:szCs w:val="20"/>
          <w:lang w:val="en-US"/>
        </w:rPr>
        <w:t>, 11</w:t>
      </w:r>
      <w:r w:rsidRPr="00C92FBD">
        <w:rPr>
          <w:rFonts w:ascii="Arial Unicode" w:hAnsi="Arial Unicode" w:cs="Sylfaen"/>
          <w:sz w:val="20"/>
          <w:szCs w:val="20"/>
          <w:lang w:val="en-US"/>
        </w:rPr>
        <w:t>:00 .</w:t>
      </w:r>
    </w:p>
    <w:p w:rsidR="00402CEF" w:rsidRPr="00C92FBD" w:rsidRDefault="00402CEF" w:rsidP="00402CEF">
      <w:pPr>
        <w:spacing w:after="120"/>
        <w:ind w:right="-7" w:firstLine="567"/>
        <w:rPr>
          <w:rFonts w:ascii="Arial Unicode" w:hAnsi="Arial Unicode" w:cs="Sylfaen"/>
          <w:sz w:val="20"/>
          <w:szCs w:val="20"/>
          <w:lang w:val="en-US"/>
        </w:rPr>
      </w:pPr>
      <w:r w:rsidRPr="00C92FBD">
        <w:rPr>
          <w:rFonts w:ascii="Arial Unicode" w:hAnsi="Arial Unicode" w:cs="Sylfaen"/>
          <w:sz w:val="20"/>
          <w:szCs w:val="20"/>
          <w:lang w:val="en-US"/>
        </w:rPr>
        <w:t>The complaints on this procedure must be submitted to the Procurement Appeals Board, c. Yerevan, Melik-Adamyan str. 1 address. The appeal shall be executed in the manner prescribed by this quotation invitation. In order to file a claim, the fee is to be paid at the rate of AMD 30,000 (thirty thousand), which must be transferred to the Treasury account number 900008000482, opened under the Ministry of Finance of the Republic of Armenia.</w:t>
      </w:r>
    </w:p>
    <w:p w:rsidR="00402CEF" w:rsidRPr="00C92FBD" w:rsidRDefault="00402CEF" w:rsidP="00402CEF">
      <w:pPr>
        <w:spacing w:after="120"/>
        <w:ind w:right="-7" w:firstLine="567"/>
        <w:rPr>
          <w:rFonts w:ascii="Arial Unicode" w:hAnsi="Arial Unicode" w:cs="Sylfaen"/>
          <w:sz w:val="20"/>
          <w:szCs w:val="20"/>
          <w:lang w:val="en-US"/>
        </w:rPr>
      </w:pPr>
      <w:r w:rsidRPr="00C92FBD">
        <w:rPr>
          <w:rFonts w:ascii="Arial Unicode" w:hAnsi="Arial Unicode" w:cs="Sylfaen"/>
          <w:sz w:val="20"/>
          <w:szCs w:val="20"/>
          <w:lang w:val="en-US"/>
        </w:rPr>
        <w:t>For more information about this announ</w:t>
      </w:r>
      <w:r w:rsidR="00B25CE3" w:rsidRPr="00C92FBD">
        <w:rPr>
          <w:rFonts w:ascii="Arial Unicode" w:hAnsi="Arial Unicode" w:cs="Sylfaen"/>
          <w:sz w:val="20"/>
          <w:szCs w:val="20"/>
          <w:lang w:val="en-US"/>
        </w:rPr>
        <w:t>cement, please contact    H.Rafaelyan</w:t>
      </w:r>
      <w:r w:rsidRPr="00C92FBD">
        <w:rPr>
          <w:rFonts w:ascii="Arial Unicode" w:hAnsi="Arial Unicode" w:cs="Sylfaen"/>
          <w:sz w:val="20"/>
          <w:szCs w:val="20"/>
          <w:lang w:val="en-US"/>
        </w:rPr>
        <w:t xml:space="preserve">,  Secretary of the Appraisal Commission   </w:t>
      </w:r>
    </w:p>
    <w:p w:rsidR="00402CEF" w:rsidRPr="00C92FBD" w:rsidRDefault="00402CEF" w:rsidP="00402CEF">
      <w:pPr>
        <w:ind w:firstLine="720"/>
        <w:jc w:val="center"/>
        <w:rPr>
          <w:rFonts w:ascii="Arial Unicode" w:hAnsi="Arial Unicode"/>
          <w:sz w:val="20"/>
          <w:szCs w:val="20"/>
          <w:u w:val="single"/>
          <w:lang w:val="en-US"/>
        </w:rPr>
      </w:pPr>
      <w:r w:rsidRPr="00C92FBD">
        <w:rPr>
          <w:rFonts w:ascii="Arial Unicode" w:hAnsi="Arial Unicode" w:cs="Sylfaen"/>
          <w:sz w:val="18"/>
          <w:szCs w:val="18"/>
          <w:lang w:val="en-AU"/>
        </w:rPr>
        <w:t>Phone</w:t>
      </w:r>
      <w:r w:rsidRPr="00C92FBD">
        <w:rPr>
          <w:rFonts w:ascii="Arial Unicode" w:hAnsi="Arial Unicode" w:cs="Sylfaen"/>
          <w:sz w:val="18"/>
          <w:szCs w:val="18"/>
          <w:lang w:val="en-US"/>
        </w:rPr>
        <w:t xml:space="preserve">: </w:t>
      </w:r>
      <w:r w:rsidRPr="00C92FBD">
        <w:rPr>
          <w:rFonts w:ascii="Arial Unicode" w:hAnsi="Arial Unicode"/>
          <w:sz w:val="20"/>
          <w:szCs w:val="20"/>
          <w:lang w:val="hy-AM"/>
        </w:rPr>
        <w:t>/</w:t>
      </w:r>
      <w:r w:rsidRPr="00C92FBD">
        <w:rPr>
          <w:rFonts w:ascii="Arial Unicode" w:hAnsi="Arial Unicode"/>
          <w:sz w:val="20"/>
          <w:szCs w:val="20"/>
          <w:u w:val="single"/>
          <w:lang w:val="hy-AM"/>
        </w:rPr>
        <w:t>09</w:t>
      </w:r>
      <w:r w:rsidR="00B25CE3" w:rsidRPr="00C92FBD">
        <w:rPr>
          <w:rFonts w:ascii="Arial Unicode" w:hAnsi="Arial Unicode"/>
          <w:sz w:val="20"/>
          <w:szCs w:val="20"/>
          <w:u w:val="single"/>
          <w:lang w:val="en-US"/>
        </w:rPr>
        <w:t>4</w:t>
      </w:r>
      <w:r w:rsidRPr="00C92FBD">
        <w:rPr>
          <w:rFonts w:ascii="Arial Unicode" w:hAnsi="Arial Unicode"/>
          <w:sz w:val="20"/>
          <w:szCs w:val="20"/>
          <w:u w:val="single"/>
          <w:lang w:val="hy-AM"/>
        </w:rPr>
        <w:t>/-</w:t>
      </w:r>
      <w:r w:rsidR="00B25CE3" w:rsidRPr="00C92FBD">
        <w:rPr>
          <w:rFonts w:ascii="Arial Unicode" w:hAnsi="Arial Unicode"/>
          <w:sz w:val="20"/>
          <w:szCs w:val="20"/>
          <w:u w:val="single"/>
          <w:lang w:val="en-US"/>
        </w:rPr>
        <w:t>61</w:t>
      </w:r>
      <w:r w:rsidRPr="00C92FBD">
        <w:rPr>
          <w:rFonts w:ascii="Arial Unicode" w:hAnsi="Arial Unicode"/>
          <w:sz w:val="20"/>
          <w:szCs w:val="20"/>
          <w:u w:val="single"/>
          <w:lang w:val="af-ZA"/>
        </w:rPr>
        <w:t>-</w:t>
      </w:r>
      <w:r w:rsidR="00B25CE3" w:rsidRPr="00C92FBD">
        <w:rPr>
          <w:rFonts w:ascii="Arial Unicode" w:hAnsi="Arial Unicode"/>
          <w:sz w:val="20"/>
          <w:szCs w:val="20"/>
          <w:u w:val="single"/>
          <w:lang w:val="en-US"/>
        </w:rPr>
        <w:t>67</w:t>
      </w:r>
      <w:r w:rsidRPr="00C92FBD">
        <w:rPr>
          <w:rFonts w:ascii="Arial Unicode" w:hAnsi="Arial Unicode"/>
          <w:sz w:val="20"/>
          <w:szCs w:val="20"/>
          <w:u w:val="single"/>
          <w:lang w:val="af-ZA"/>
        </w:rPr>
        <w:t>-</w:t>
      </w:r>
      <w:r w:rsidR="00B25CE3" w:rsidRPr="00C92FBD">
        <w:rPr>
          <w:rFonts w:ascii="Arial Unicode" w:hAnsi="Arial Unicode"/>
          <w:sz w:val="20"/>
          <w:szCs w:val="20"/>
          <w:u w:val="single"/>
          <w:lang w:val="en-US"/>
        </w:rPr>
        <w:t>0</w:t>
      </w:r>
      <w:r w:rsidRPr="00C92FBD">
        <w:rPr>
          <w:rFonts w:ascii="Arial Unicode" w:hAnsi="Arial Unicode"/>
          <w:sz w:val="20"/>
          <w:szCs w:val="20"/>
          <w:u w:val="single"/>
          <w:lang w:val="en-US"/>
        </w:rPr>
        <w:t>7</w:t>
      </w:r>
    </w:p>
    <w:p w:rsidR="00402CEF" w:rsidRPr="00C92FBD" w:rsidRDefault="00402CEF" w:rsidP="00402CEF">
      <w:pPr>
        <w:widowControl w:val="0"/>
        <w:ind w:left="1701"/>
        <w:rPr>
          <w:rFonts w:ascii="Arial Unicode" w:hAnsi="Arial Unicode"/>
          <w:sz w:val="20"/>
          <w:szCs w:val="20"/>
          <w:lang w:val="af-ZA"/>
        </w:rPr>
      </w:pPr>
      <w:r w:rsidRPr="00C92FBD">
        <w:rPr>
          <w:rFonts w:ascii="Arial Unicode" w:hAnsi="Arial Unicode" w:cs="Sylfaen"/>
          <w:sz w:val="20"/>
          <w:szCs w:val="20"/>
          <w:lang w:val="en-AU"/>
        </w:rPr>
        <w:t>E</w:t>
      </w:r>
      <w:r w:rsidRPr="00C92FBD">
        <w:rPr>
          <w:rFonts w:ascii="Arial Unicode" w:hAnsi="Arial Unicode" w:cs="Sylfaen"/>
          <w:sz w:val="20"/>
          <w:szCs w:val="20"/>
          <w:lang w:val="en-US"/>
        </w:rPr>
        <w:t>-</w:t>
      </w:r>
      <w:r w:rsidRPr="00C92FBD">
        <w:rPr>
          <w:rFonts w:ascii="Arial Unicode" w:hAnsi="Arial Unicode" w:cs="Sylfaen"/>
          <w:sz w:val="20"/>
          <w:szCs w:val="20"/>
          <w:lang w:val="en-AU"/>
        </w:rPr>
        <w:t>mail</w:t>
      </w:r>
      <w:r w:rsidRPr="00C92FBD">
        <w:rPr>
          <w:rFonts w:ascii="Arial Unicode" w:hAnsi="Arial Unicode" w:cs="Sylfaen"/>
          <w:sz w:val="20"/>
          <w:szCs w:val="20"/>
          <w:lang w:val="en-US"/>
        </w:rPr>
        <w:t xml:space="preserve">: </w:t>
      </w:r>
      <w:r w:rsidR="00B25CE3" w:rsidRPr="00C92FBD">
        <w:rPr>
          <w:rFonts w:ascii="Arial Unicode" w:hAnsi="Arial Unicode" w:cs="Calibri"/>
          <w:sz w:val="18"/>
          <w:szCs w:val="18"/>
          <w:lang w:val="af-ZA"/>
        </w:rPr>
        <w:t>«khachpar.gyughapetaran@mail.ru»</w:t>
      </w:r>
      <w:r w:rsidR="00B25CE3" w:rsidRPr="00C92FBD">
        <w:rPr>
          <w:rFonts w:ascii="Arial Unicode" w:hAnsi="Arial Unicode"/>
          <w:i/>
          <w:sz w:val="20"/>
          <w:szCs w:val="20"/>
          <w:lang w:val="af-ZA"/>
        </w:rPr>
        <w:t>։</w:t>
      </w:r>
    </w:p>
    <w:p w:rsidR="00402CEF" w:rsidRPr="00C92FBD" w:rsidRDefault="00402CEF" w:rsidP="00402CEF">
      <w:pPr>
        <w:widowControl w:val="0"/>
        <w:ind w:left="1701"/>
        <w:rPr>
          <w:rFonts w:ascii="Arial Unicode" w:hAnsi="Arial Unicode" w:cs="Sylfaen"/>
          <w:sz w:val="18"/>
          <w:szCs w:val="18"/>
          <w:lang w:val="en-US"/>
        </w:rPr>
      </w:pPr>
      <w:r w:rsidRPr="00C92FBD">
        <w:rPr>
          <w:rFonts w:ascii="Arial Unicode" w:hAnsi="Arial Unicode" w:cs="Sylfaen"/>
          <w:sz w:val="18"/>
          <w:szCs w:val="18"/>
          <w:lang w:val="en-US"/>
        </w:rPr>
        <w:t xml:space="preserve">Client   </w:t>
      </w:r>
      <w:r w:rsidRPr="00C92FBD">
        <w:rPr>
          <w:rFonts w:ascii="Arial Unicode" w:hAnsi="Arial Unicode"/>
          <w:sz w:val="20"/>
          <w:szCs w:val="20"/>
          <w:lang w:val="en-US"/>
        </w:rPr>
        <w:t xml:space="preserve">Ararat region, </w:t>
      </w:r>
      <w:r w:rsidR="00B25CE3" w:rsidRPr="005B18DB">
        <w:rPr>
          <w:rFonts w:ascii="Arial Unicode" w:hAnsi="Arial Unicode"/>
          <w:sz w:val="20"/>
          <w:szCs w:val="20"/>
          <w:lang w:val="en-US"/>
        </w:rPr>
        <w:t>Khachpar</w:t>
      </w:r>
      <w:r w:rsidRPr="00C92FBD">
        <w:rPr>
          <w:rFonts w:ascii="Arial Unicode" w:hAnsi="Arial Unicode"/>
          <w:sz w:val="20"/>
          <w:szCs w:val="20"/>
          <w:lang w:val="en-US"/>
        </w:rPr>
        <w:t xml:space="preserve">  municipality</w:t>
      </w:r>
    </w:p>
    <w:p w:rsidR="00402CEF" w:rsidRPr="00EA7EF6" w:rsidRDefault="00402CEF" w:rsidP="00402CEF">
      <w:pPr>
        <w:pStyle w:val="aa"/>
        <w:spacing w:after="0"/>
        <w:ind w:firstLine="567"/>
        <w:jc w:val="right"/>
        <w:rPr>
          <w:rFonts w:ascii="Arial Unicode" w:hAnsi="Arial Unicode" w:cs="Sylfaen"/>
          <w:i/>
          <w:color w:val="FF0000"/>
          <w:sz w:val="20"/>
          <w:szCs w:val="20"/>
        </w:rPr>
      </w:pPr>
    </w:p>
    <w:p w:rsidR="00402CEF" w:rsidRPr="00EA7EF6" w:rsidRDefault="00402CEF" w:rsidP="00402CEF">
      <w:pPr>
        <w:pStyle w:val="aa"/>
        <w:spacing w:after="0"/>
        <w:ind w:firstLine="567"/>
        <w:jc w:val="right"/>
        <w:rPr>
          <w:rFonts w:ascii="Arial Unicode" w:hAnsi="Arial Unicode" w:cs="Sylfaen"/>
          <w:i/>
          <w:color w:val="FF0000"/>
          <w:sz w:val="20"/>
          <w:szCs w:val="20"/>
          <w:lang w:val="af-ZA"/>
        </w:rPr>
      </w:pPr>
    </w:p>
    <w:p w:rsidR="00402CEF" w:rsidRPr="00EA7EF6" w:rsidRDefault="00402CEF" w:rsidP="00402CEF">
      <w:pPr>
        <w:pStyle w:val="aa"/>
        <w:spacing w:after="0"/>
        <w:ind w:firstLine="567"/>
        <w:jc w:val="right"/>
        <w:rPr>
          <w:rFonts w:ascii="Arial Unicode" w:hAnsi="Arial Unicode" w:cs="Sylfaen"/>
          <w:i/>
          <w:color w:val="FF0000"/>
          <w:sz w:val="20"/>
          <w:szCs w:val="20"/>
        </w:rPr>
      </w:pPr>
    </w:p>
    <w:p w:rsidR="00402CEF" w:rsidRPr="00EA7EF6" w:rsidRDefault="00402CEF" w:rsidP="00402CEF">
      <w:pPr>
        <w:pStyle w:val="aa"/>
        <w:spacing w:after="0"/>
        <w:ind w:firstLine="567"/>
        <w:jc w:val="right"/>
        <w:rPr>
          <w:rFonts w:ascii="Arial Unicode" w:hAnsi="Arial Unicode" w:cs="Sylfaen"/>
          <w:i/>
          <w:color w:val="FF0000"/>
          <w:sz w:val="20"/>
          <w:szCs w:val="20"/>
        </w:rPr>
      </w:pPr>
    </w:p>
    <w:p w:rsidR="00402CEF" w:rsidRPr="00EA7EF6" w:rsidRDefault="00402CEF" w:rsidP="00402CEF">
      <w:pPr>
        <w:pStyle w:val="aa"/>
        <w:spacing w:after="0"/>
        <w:ind w:firstLine="567"/>
        <w:jc w:val="right"/>
        <w:rPr>
          <w:rFonts w:ascii="Arial Unicode" w:hAnsi="Arial Unicode" w:cs="Sylfaen"/>
          <w:i/>
          <w:color w:val="FF0000"/>
          <w:sz w:val="20"/>
          <w:szCs w:val="20"/>
        </w:rPr>
      </w:pPr>
    </w:p>
    <w:p w:rsidR="00402CEF" w:rsidRPr="00A25811" w:rsidRDefault="00402CEF" w:rsidP="00402CEF">
      <w:pPr>
        <w:pStyle w:val="aa"/>
        <w:spacing w:after="0"/>
        <w:ind w:firstLine="567"/>
        <w:jc w:val="right"/>
        <w:rPr>
          <w:rFonts w:ascii="Arial Unicode" w:hAnsi="Arial Unicode" w:cs="Sylfaen"/>
          <w:i/>
          <w:sz w:val="20"/>
          <w:szCs w:val="20"/>
        </w:rPr>
      </w:pPr>
    </w:p>
    <w:p w:rsidR="00402CEF" w:rsidRPr="00A25811" w:rsidRDefault="00402CEF" w:rsidP="00402CEF">
      <w:pPr>
        <w:pStyle w:val="aa"/>
        <w:spacing w:after="0"/>
        <w:ind w:firstLine="567"/>
        <w:jc w:val="right"/>
        <w:rPr>
          <w:rFonts w:ascii="Arial Unicode" w:hAnsi="Arial Unicode" w:cs="Sylfaen"/>
          <w:i/>
          <w:sz w:val="20"/>
          <w:szCs w:val="20"/>
        </w:rPr>
      </w:pPr>
    </w:p>
    <w:p w:rsidR="00402CEF" w:rsidRPr="00A25811" w:rsidRDefault="00402CEF" w:rsidP="00402CEF">
      <w:pPr>
        <w:pStyle w:val="aa"/>
        <w:spacing w:after="0"/>
        <w:ind w:firstLine="567"/>
        <w:jc w:val="right"/>
        <w:rPr>
          <w:rFonts w:ascii="Arial Unicode" w:hAnsi="Arial Unicode" w:cs="Sylfaen"/>
          <w:i/>
          <w:sz w:val="20"/>
          <w:szCs w:val="20"/>
          <w:lang w:val="af-ZA"/>
        </w:rPr>
      </w:pPr>
      <w:r w:rsidRPr="00A25811">
        <w:rPr>
          <w:rFonts w:ascii="Arial Unicode" w:hAnsi="Arial Unicode" w:cs="Sylfaen"/>
          <w:i/>
          <w:sz w:val="20"/>
          <w:szCs w:val="20"/>
        </w:rPr>
        <w:t>Հաստատվածէ</w:t>
      </w:r>
    </w:p>
    <w:p w:rsidR="00402CEF" w:rsidRPr="00A25811" w:rsidRDefault="00EF2332" w:rsidP="00402CEF">
      <w:pPr>
        <w:pStyle w:val="aa"/>
        <w:spacing w:after="0"/>
        <w:ind w:firstLine="567"/>
        <w:jc w:val="right"/>
        <w:rPr>
          <w:rFonts w:ascii="Arial Unicode" w:hAnsi="Arial Unicode" w:cs="Sylfaen"/>
          <w:i/>
          <w:sz w:val="20"/>
          <w:szCs w:val="20"/>
          <w:lang w:val="af-ZA"/>
        </w:rPr>
      </w:pPr>
      <w:r w:rsidRPr="00A25811">
        <w:rPr>
          <w:rFonts w:ascii="Arial Unicode" w:hAnsi="Arial Unicode" w:cs="Sylfaen"/>
          <w:i/>
          <w:sz w:val="20"/>
          <w:szCs w:val="20"/>
          <w:u w:val="single"/>
          <w:lang w:val="af-ZA"/>
        </w:rPr>
        <w:t>ԱՄ</w:t>
      </w:r>
      <w:r w:rsidRPr="005B18DB">
        <w:rPr>
          <w:rFonts w:ascii="Arial Unicode" w:hAnsi="Arial Unicode" w:cs="Sylfaen"/>
          <w:i/>
          <w:sz w:val="20"/>
          <w:szCs w:val="20"/>
          <w:u w:val="single"/>
          <w:lang w:val="af-ZA"/>
        </w:rPr>
        <w:t>{</w:t>
      </w:r>
      <w:r w:rsidR="00402CEF" w:rsidRPr="00A25811">
        <w:rPr>
          <w:rFonts w:ascii="Arial Unicode" w:hAnsi="Arial Unicode" w:cs="Sylfaen"/>
          <w:i/>
          <w:sz w:val="20"/>
          <w:szCs w:val="20"/>
          <w:u w:val="single"/>
          <w:lang w:val="af-ZA"/>
        </w:rPr>
        <w:t>Հ-</w:t>
      </w:r>
      <w:r w:rsidR="00402CEF" w:rsidRPr="00A25811">
        <w:rPr>
          <w:rFonts w:ascii="Arial Unicode" w:hAnsi="Arial Unicode" w:cs="Sylfaen"/>
          <w:i/>
          <w:sz w:val="20"/>
          <w:szCs w:val="20"/>
        </w:rPr>
        <w:t>ԳՀԾՁԲ</w:t>
      </w:r>
      <w:r w:rsidR="00402CEF" w:rsidRPr="00A25811">
        <w:rPr>
          <w:rFonts w:ascii="Arial Unicode" w:hAnsi="Arial Unicode" w:cs="Sylfaen"/>
          <w:i/>
          <w:sz w:val="20"/>
          <w:szCs w:val="20"/>
          <w:lang w:val="af-ZA"/>
        </w:rPr>
        <w:t>-</w:t>
      </w:r>
      <w:r w:rsidRPr="005B18DB">
        <w:rPr>
          <w:rFonts w:ascii="Arial Unicode" w:hAnsi="Arial Unicode" w:cs="Sylfaen"/>
          <w:i/>
          <w:sz w:val="20"/>
          <w:szCs w:val="20"/>
          <w:lang w:val="af-ZA"/>
        </w:rPr>
        <w:t>20</w:t>
      </w:r>
      <w:r w:rsidRPr="00A25811">
        <w:rPr>
          <w:rFonts w:ascii="Arial Unicode" w:hAnsi="Arial Unicode" w:cs="Sylfaen"/>
          <w:i/>
          <w:sz w:val="20"/>
          <w:szCs w:val="20"/>
          <w:u w:val="single"/>
          <w:lang w:val="af-ZA"/>
        </w:rPr>
        <w:t>/</w:t>
      </w:r>
      <w:r w:rsidRPr="005B18DB">
        <w:rPr>
          <w:rFonts w:ascii="Arial Unicode" w:hAnsi="Arial Unicode" w:cs="Sylfaen"/>
          <w:i/>
          <w:sz w:val="20"/>
          <w:szCs w:val="20"/>
          <w:u w:val="single"/>
          <w:lang w:val="af-ZA"/>
        </w:rPr>
        <w:t>1</w:t>
      </w:r>
      <w:r w:rsidR="00402CEF" w:rsidRPr="00A25811">
        <w:rPr>
          <w:rFonts w:ascii="Arial Unicode" w:hAnsi="Arial Unicode" w:cs="Sylfaen"/>
          <w:i/>
          <w:sz w:val="20"/>
          <w:szCs w:val="20"/>
          <w:u w:val="single"/>
          <w:lang w:val="af-ZA"/>
        </w:rPr>
        <w:t xml:space="preserve"> </w:t>
      </w:r>
      <w:r w:rsidR="00402CEF" w:rsidRPr="00A25811">
        <w:rPr>
          <w:rFonts w:ascii="Arial Unicode" w:hAnsi="Arial Unicode" w:cs="Sylfaen"/>
          <w:i/>
          <w:sz w:val="20"/>
          <w:szCs w:val="20"/>
        </w:rPr>
        <w:t>ծածկա</w:t>
      </w:r>
      <w:r w:rsidR="00402CEF" w:rsidRPr="00A25811">
        <w:rPr>
          <w:rFonts w:ascii="Arial Unicode" w:hAnsi="Arial Unicode" w:cs="Times Armenian"/>
          <w:i/>
          <w:sz w:val="20"/>
          <w:szCs w:val="20"/>
        </w:rPr>
        <w:t>գ</w:t>
      </w:r>
      <w:r w:rsidR="00402CEF" w:rsidRPr="00A25811">
        <w:rPr>
          <w:rFonts w:ascii="Arial Unicode" w:hAnsi="Arial Unicode" w:cs="Sylfaen"/>
          <w:i/>
          <w:sz w:val="20"/>
          <w:szCs w:val="20"/>
        </w:rPr>
        <w:t>րով</w:t>
      </w:r>
    </w:p>
    <w:p w:rsidR="00402CEF" w:rsidRPr="00A25811" w:rsidRDefault="00402CEF" w:rsidP="00402CEF">
      <w:pPr>
        <w:pStyle w:val="aa"/>
        <w:spacing w:after="0"/>
        <w:ind w:firstLine="567"/>
        <w:jc w:val="right"/>
        <w:rPr>
          <w:rFonts w:ascii="Arial Unicode" w:hAnsi="Arial Unicode" w:cs="Times Armenian"/>
          <w:i/>
          <w:sz w:val="20"/>
          <w:szCs w:val="20"/>
          <w:lang w:val="af-ZA"/>
        </w:rPr>
      </w:pPr>
      <w:r w:rsidRPr="00A25811">
        <w:rPr>
          <w:rFonts w:ascii="Arial Unicode" w:hAnsi="Arial Unicode" w:cs="Sylfaen"/>
          <w:i/>
          <w:sz w:val="20"/>
          <w:szCs w:val="20"/>
        </w:rPr>
        <w:t>Գնանշմանհարցման</w:t>
      </w:r>
      <w:r w:rsidRPr="00A25811">
        <w:rPr>
          <w:rFonts w:ascii="Arial Unicode" w:hAnsi="Arial Unicode" w:cs="Times Armenian"/>
          <w:i/>
          <w:sz w:val="20"/>
          <w:szCs w:val="20"/>
          <w:lang w:val="af-ZA"/>
        </w:rPr>
        <w:t xml:space="preserve"> գնահատող</w:t>
      </w:r>
      <w:r w:rsidRPr="00A25811">
        <w:rPr>
          <w:rFonts w:ascii="Arial Unicode" w:hAnsi="Arial Unicode" w:cs="Sylfaen"/>
          <w:i/>
          <w:sz w:val="20"/>
          <w:szCs w:val="20"/>
        </w:rPr>
        <w:t>հանձնաժողովի</w:t>
      </w:r>
    </w:p>
    <w:p w:rsidR="00402CEF" w:rsidRPr="00A25811" w:rsidRDefault="00402CEF" w:rsidP="00402CEF">
      <w:pPr>
        <w:pStyle w:val="aa"/>
        <w:spacing w:after="0"/>
        <w:ind w:firstLine="567"/>
        <w:jc w:val="right"/>
        <w:rPr>
          <w:rFonts w:ascii="Arial Unicode" w:hAnsi="Arial Unicode"/>
          <w:i/>
          <w:sz w:val="20"/>
          <w:szCs w:val="20"/>
          <w:lang w:val="af-ZA"/>
        </w:rPr>
      </w:pPr>
      <w:r w:rsidRPr="00A25811">
        <w:rPr>
          <w:rFonts w:ascii="Arial Unicode" w:hAnsi="Arial Unicode" w:cs="Sylfaen"/>
          <w:i/>
          <w:sz w:val="20"/>
          <w:szCs w:val="20"/>
          <w:lang w:val="af-ZA"/>
        </w:rPr>
        <w:t xml:space="preserve"> 2019</w:t>
      </w:r>
      <w:r w:rsidRPr="00A25811">
        <w:rPr>
          <w:rFonts w:ascii="Arial Unicode" w:hAnsi="Arial Unicode" w:cs="Sylfaen"/>
          <w:i/>
          <w:sz w:val="20"/>
          <w:szCs w:val="20"/>
        </w:rPr>
        <w:t>թ</w:t>
      </w:r>
      <w:r w:rsidRPr="00A25811">
        <w:rPr>
          <w:rFonts w:ascii="Arial Unicode" w:hAnsi="Arial Unicode" w:cs="Times Armenian"/>
          <w:i/>
          <w:sz w:val="20"/>
          <w:szCs w:val="20"/>
          <w:lang w:val="af-ZA"/>
        </w:rPr>
        <w:t xml:space="preserve">.  </w:t>
      </w:r>
      <w:r w:rsidRPr="00A25811">
        <w:rPr>
          <w:rFonts w:ascii="Arial Unicode" w:hAnsi="Arial Unicode" w:cs="Times Armenian"/>
          <w:i/>
          <w:sz w:val="20"/>
          <w:szCs w:val="20"/>
          <w:u w:val="single"/>
          <w:lang w:val="ru-RU"/>
        </w:rPr>
        <w:t>Դեկտեմբերի</w:t>
      </w:r>
      <w:r w:rsidRPr="00A25811">
        <w:rPr>
          <w:rFonts w:ascii="Arial Unicode" w:hAnsi="Arial Unicode" w:cs="Times Armenian"/>
          <w:i/>
          <w:sz w:val="20"/>
          <w:szCs w:val="20"/>
          <w:u w:val="single"/>
          <w:lang w:val="af-ZA"/>
        </w:rPr>
        <w:t xml:space="preserve"> </w:t>
      </w:r>
      <w:r w:rsidR="00EF2332" w:rsidRPr="00A25811">
        <w:rPr>
          <w:rFonts w:ascii="Arial Unicode" w:hAnsi="Arial Unicode" w:cs="Times Armenian"/>
          <w:i/>
          <w:sz w:val="20"/>
          <w:szCs w:val="20"/>
          <w:u w:val="single"/>
          <w:lang w:val="af-ZA"/>
        </w:rPr>
        <w:t>20</w:t>
      </w:r>
      <w:r w:rsidRPr="00A25811">
        <w:rPr>
          <w:rFonts w:ascii="Arial Unicode" w:hAnsi="Arial Unicode" w:cs="Times Armenian"/>
          <w:i/>
          <w:sz w:val="20"/>
          <w:szCs w:val="20"/>
          <w:lang w:val="af-ZA"/>
        </w:rPr>
        <w:t xml:space="preserve">-ի N </w:t>
      </w:r>
      <w:r w:rsidRPr="00A25811">
        <w:rPr>
          <w:rFonts w:ascii="Arial Unicode" w:hAnsi="Arial Unicode" w:cs="Times Armenian"/>
          <w:i/>
          <w:sz w:val="20"/>
          <w:szCs w:val="20"/>
          <w:u w:val="single"/>
          <w:lang w:val="af-ZA"/>
        </w:rPr>
        <w:t xml:space="preserve">1 </w:t>
      </w:r>
      <w:r w:rsidRPr="00A25811">
        <w:rPr>
          <w:rFonts w:ascii="Arial Unicode" w:hAnsi="Arial Unicode" w:cs="Sylfaen"/>
          <w:i/>
          <w:sz w:val="20"/>
          <w:szCs w:val="20"/>
        </w:rPr>
        <w:t>որոշմամբ</w:t>
      </w: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spacing w:after="120"/>
        <w:ind w:right="-7" w:firstLine="567"/>
        <w:jc w:val="center"/>
        <w:rPr>
          <w:rFonts w:ascii="Arial Unicode" w:hAnsi="Arial Unicode"/>
          <w:lang w:val="af-ZA"/>
        </w:rPr>
      </w:pPr>
      <w:r w:rsidRPr="00A25811">
        <w:rPr>
          <w:rFonts w:ascii="Arial Unicode" w:hAnsi="Arial Unicode" w:cs="Times Armenian"/>
          <w:lang w:val="af-ZA"/>
        </w:rPr>
        <w:t>«</w:t>
      </w:r>
      <w:r w:rsidR="005B18DB">
        <w:rPr>
          <w:rFonts w:ascii="Arial Unicode" w:hAnsi="Arial Unicode" w:cs="Times Armenian"/>
        </w:rPr>
        <w:t>ՀՀ</w:t>
      </w:r>
      <w:r w:rsidR="00D65BE5" w:rsidRPr="00D65BE5">
        <w:rPr>
          <w:rFonts w:ascii="Arial Unicode" w:hAnsi="Arial Unicode" w:cs="Times Armenian"/>
          <w:lang w:val="af-ZA"/>
        </w:rPr>
        <w:t xml:space="preserve">  </w:t>
      </w:r>
      <w:r w:rsidR="005B18DB">
        <w:rPr>
          <w:rFonts w:ascii="Arial Unicode" w:hAnsi="Arial Unicode" w:cs="Times Armenian"/>
        </w:rPr>
        <w:t>ԱՐԱՐԱՏԻ</w:t>
      </w:r>
      <w:r w:rsidR="00D65BE5" w:rsidRPr="00D65BE5">
        <w:rPr>
          <w:rFonts w:ascii="Arial Unicode" w:hAnsi="Arial Unicode" w:cs="Times Armenian"/>
          <w:lang w:val="af-ZA"/>
        </w:rPr>
        <w:t xml:space="preserve"> </w:t>
      </w:r>
      <w:r w:rsidR="005B18DB">
        <w:rPr>
          <w:rFonts w:ascii="Arial Unicode" w:hAnsi="Arial Unicode" w:cs="Times Armenian"/>
        </w:rPr>
        <w:t>ՄԱՐԶ</w:t>
      </w:r>
      <w:r w:rsidRPr="00A25811">
        <w:rPr>
          <w:rFonts w:ascii="Arial Unicode" w:hAnsi="Arial Unicode" w:cs="Times Armenian"/>
          <w:lang w:val="af-ZA"/>
        </w:rPr>
        <w:t xml:space="preserve"> </w:t>
      </w:r>
      <w:r w:rsidR="00EF2332" w:rsidRPr="00A25811">
        <w:rPr>
          <w:rFonts w:ascii="Arial Unicode" w:hAnsi="Arial Unicode" w:cs="Times Armenian"/>
          <w:lang w:val="af-ZA"/>
        </w:rPr>
        <w:t xml:space="preserve"> </w:t>
      </w:r>
      <w:r w:rsidR="00EF2332" w:rsidRPr="00A25811">
        <w:rPr>
          <w:rFonts w:ascii="Arial Unicode" w:hAnsi="Arial Unicode" w:cs="Times Armenian"/>
          <w:lang w:val="en-US"/>
        </w:rPr>
        <w:t>ԽԱՉՓԱՐԻ</w:t>
      </w:r>
      <w:r w:rsidR="00EF2332" w:rsidRPr="00A25811">
        <w:rPr>
          <w:rFonts w:ascii="Arial Unicode" w:hAnsi="Arial Unicode" w:cs="Times Armenian"/>
          <w:lang w:val="af-ZA"/>
        </w:rPr>
        <w:t xml:space="preserve"> </w:t>
      </w:r>
      <w:r w:rsidRPr="00A25811">
        <w:rPr>
          <w:rFonts w:ascii="Arial Unicode" w:hAnsi="Arial Unicode" w:cs="Times Armenian"/>
        </w:rPr>
        <w:t>ՀԱՄԱՅՆՔԱՊԵՏԱՐԱՆ</w:t>
      </w:r>
      <w:r w:rsidRPr="00A25811">
        <w:rPr>
          <w:rFonts w:ascii="Arial Unicode" w:hAnsi="Arial Unicode" w:cs="Sylfaen"/>
          <w:lang w:val="af-ZA"/>
        </w:rPr>
        <w:t>»</w:t>
      </w:r>
    </w:p>
    <w:p w:rsidR="00402CEF" w:rsidRPr="00A25811" w:rsidRDefault="00402CEF" w:rsidP="00402CEF">
      <w:pPr>
        <w:tabs>
          <w:tab w:val="left" w:pos="5968"/>
        </w:tabs>
        <w:spacing w:after="120"/>
        <w:ind w:right="-7" w:firstLine="567"/>
        <w:rPr>
          <w:rFonts w:ascii="Arial Unicode" w:hAnsi="Arial Unicode"/>
          <w:lang w:val="af-ZA"/>
        </w:rPr>
      </w:pPr>
      <w:r w:rsidRPr="00A25811">
        <w:rPr>
          <w:rFonts w:ascii="Arial Unicode" w:hAnsi="Arial Unicode"/>
          <w:lang w:val="af-ZA"/>
        </w:rPr>
        <w:tab/>
      </w:r>
    </w:p>
    <w:p w:rsidR="00402CEF" w:rsidRPr="00A25811" w:rsidRDefault="00402CEF" w:rsidP="00402CEF">
      <w:pPr>
        <w:spacing w:after="120"/>
        <w:ind w:right="-7" w:firstLine="567"/>
        <w:jc w:val="center"/>
        <w:rPr>
          <w:rFonts w:ascii="Arial Unicode" w:hAnsi="Arial Unicode"/>
          <w:lang w:val="af-ZA"/>
        </w:rPr>
      </w:pPr>
    </w:p>
    <w:p w:rsidR="00402CEF" w:rsidRPr="00A25811" w:rsidRDefault="00402CEF" w:rsidP="00402CEF">
      <w:pPr>
        <w:spacing w:after="120"/>
        <w:ind w:right="-7" w:firstLine="567"/>
        <w:jc w:val="center"/>
        <w:rPr>
          <w:rFonts w:ascii="Arial Unicode" w:hAnsi="Arial Unicode"/>
          <w:lang w:val="af-ZA"/>
        </w:rPr>
      </w:pPr>
    </w:p>
    <w:p w:rsidR="00402CEF" w:rsidRPr="00A25811" w:rsidRDefault="00402CEF" w:rsidP="00402CEF">
      <w:pPr>
        <w:spacing w:after="120"/>
        <w:ind w:right="-7" w:firstLine="567"/>
        <w:jc w:val="center"/>
        <w:rPr>
          <w:rFonts w:ascii="Arial Unicode" w:hAnsi="Arial Unicode"/>
          <w:lang w:val="af-ZA"/>
        </w:rPr>
      </w:pPr>
    </w:p>
    <w:p w:rsidR="00402CEF" w:rsidRPr="00A25811" w:rsidRDefault="00402CEF" w:rsidP="00402CEF">
      <w:pPr>
        <w:spacing w:after="120"/>
        <w:ind w:right="-7" w:firstLine="567"/>
        <w:jc w:val="center"/>
        <w:rPr>
          <w:rFonts w:ascii="Arial Unicode" w:hAnsi="Arial Unicode"/>
          <w:lang w:val="af-ZA"/>
        </w:rPr>
      </w:pPr>
    </w:p>
    <w:p w:rsidR="00402CEF" w:rsidRPr="00A25811" w:rsidRDefault="00402CEF" w:rsidP="00402CEF">
      <w:pPr>
        <w:spacing w:after="120"/>
        <w:ind w:right="-7" w:firstLine="567"/>
        <w:jc w:val="center"/>
        <w:rPr>
          <w:rFonts w:ascii="Arial Unicode" w:hAnsi="Arial Unicode" w:cs="Sylfaen"/>
          <w:lang w:val="af-ZA"/>
        </w:rPr>
      </w:pPr>
      <w:r w:rsidRPr="00A25811">
        <w:rPr>
          <w:rFonts w:ascii="Arial Unicode" w:hAnsi="Arial Unicode" w:cs="Sylfaen"/>
        </w:rPr>
        <w:t>ՀՐԱՎԵՐ</w:t>
      </w:r>
    </w:p>
    <w:p w:rsidR="00402CEF" w:rsidRPr="00A25811" w:rsidRDefault="00402CEF" w:rsidP="00402CEF">
      <w:pPr>
        <w:spacing w:after="120"/>
        <w:ind w:right="-7" w:firstLine="567"/>
        <w:jc w:val="center"/>
        <w:rPr>
          <w:rFonts w:ascii="Arial Unicode" w:hAnsi="Arial Unicode" w:cs="Sylfaen"/>
          <w:lang w:val="af-ZA"/>
        </w:rPr>
      </w:pPr>
    </w:p>
    <w:p w:rsidR="00402CEF" w:rsidRPr="00A25811" w:rsidRDefault="00402CEF" w:rsidP="00402CEF">
      <w:pPr>
        <w:spacing w:after="120"/>
        <w:ind w:right="-7" w:firstLine="567"/>
        <w:jc w:val="center"/>
        <w:rPr>
          <w:rFonts w:ascii="Arial Unicode" w:hAnsi="Arial Unicode" w:cs="Sylfaen"/>
          <w:lang w:val="af-ZA"/>
        </w:rPr>
      </w:pPr>
    </w:p>
    <w:p w:rsidR="00402CEF" w:rsidRPr="00A25811" w:rsidRDefault="00402CEF" w:rsidP="00402CEF">
      <w:pPr>
        <w:spacing w:after="120"/>
        <w:ind w:right="-7"/>
        <w:jc w:val="center"/>
        <w:rPr>
          <w:rFonts w:ascii="Arial Unicode" w:hAnsi="Arial Unicode"/>
          <w:lang w:val="af-ZA"/>
        </w:rPr>
      </w:pPr>
      <w:r w:rsidRPr="00A25811">
        <w:rPr>
          <w:rFonts w:ascii="Arial Unicode" w:hAnsi="Arial Unicode" w:cs="Sylfaen"/>
          <w:lang w:val="af-ZA"/>
        </w:rPr>
        <w:t>«</w:t>
      </w:r>
      <w:r w:rsidRPr="00A25811">
        <w:rPr>
          <w:rFonts w:ascii="Arial Unicode" w:hAnsi="Arial Unicode" w:cs="Times Armenian"/>
        </w:rPr>
        <w:t>ՀՀԱՐԱՐԱՏԻ</w:t>
      </w:r>
      <w:r w:rsidR="00EF2332" w:rsidRPr="00A25811">
        <w:rPr>
          <w:rFonts w:ascii="Arial Unicode" w:hAnsi="Arial Unicode" w:cs="Times Armenian"/>
          <w:lang w:val="af-ZA"/>
        </w:rPr>
        <w:t xml:space="preserve"> </w:t>
      </w:r>
      <w:r w:rsidR="005B18DB">
        <w:rPr>
          <w:rFonts w:ascii="Arial Unicode" w:hAnsi="Arial Unicode" w:cs="Times Armenian"/>
        </w:rPr>
        <w:t>ՄԱՐԶ</w:t>
      </w:r>
      <w:r w:rsidRPr="00A25811">
        <w:rPr>
          <w:rFonts w:ascii="Arial Unicode" w:hAnsi="Arial Unicode" w:cs="Times Armenian"/>
          <w:lang w:val="af-ZA"/>
        </w:rPr>
        <w:t xml:space="preserve"> </w:t>
      </w:r>
      <w:r w:rsidR="00EF2332" w:rsidRPr="00A25811">
        <w:rPr>
          <w:rFonts w:ascii="Arial Unicode" w:hAnsi="Arial Unicode" w:cs="Times Armenian"/>
          <w:lang w:val="af-ZA"/>
        </w:rPr>
        <w:t xml:space="preserve">ԽԱՉՓԱՐԻ </w:t>
      </w:r>
      <w:r w:rsidRPr="00A25811">
        <w:rPr>
          <w:rFonts w:ascii="Arial Unicode" w:hAnsi="Arial Unicode" w:cs="Times Armenian"/>
        </w:rPr>
        <w:t>ՀԱՄԱՅՆՔԱՊԵՏԱՐԱՆ</w:t>
      </w:r>
      <w:r w:rsidRPr="00A25811">
        <w:rPr>
          <w:rFonts w:ascii="Arial Unicode" w:hAnsi="Arial Unicode" w:cs="Sylfaen"/>
          <w:lang w:val="af-ZA"/>
        </w:rPr>
        <w:t xml:space="preserve"> »-</w:t>
      </w:r>
      <w:r w:rsidRPr="00A25811">
        <w:rPr>
          <w:rFonts w:ascii="Arial Unicode" w:hAnsi="Arial Unicode" w:cs="Sylfaen"/>
        </w:rPr>
        <w:t>Ի</w:t>
      </w:r>
      <w:r w:rsidR="00D65BE5" w:rsidRPr="00D65BE5">
        <w:rPr>
          <w:rFonts w:ascii="Arial Unicode" w:hAnsi="Arial Unicode" w:cs="Sylfaen"/>
          <w:lang w:val="af-ZA"/>
        </w:rPr>
        <w:t xml:space="preserve"> </w:t>
      </w:r>
      <w:r w:rsidRPr="00A25811">
        <w:rPr>
          <w:rFonts w:ascii="Arial Unicode" w:hAnsi="Arial Unicode" w:cs="Sylfaen"/>
        </w:rPr>
        <w:t>ԿԱՐԻՔՆԵՐԻ</w:t>
      </w:r>
      <w:r w:rsidR="00EF2332" w:rsidRPr="00A25811">
        <w:rPr>
          <w:rFonts w:ascii="Arial Unicode" w:hAnsi="Arial Unicode" w:cs="Sylfaen"/>
          <w:lang w:val="af-ZA"/>
        </w:rPr>
        <w:t xml:space="preserve"> </w:t>
      </w:r>
      <w:r w:rsidRPr="00A25811">
        <w:rPr>
          <w:rFonts w:ascii="Arial Unicode" w:hAnsi="Arial Unicode" w:cs="Sylfaen"/>
        </w:rPr>
        <w:t>ՀԱՄԱՐ</w:t>
      </w:r>
      <w:r w:rsidRPr="00A25811">
        <w:rPr>
          <w:rFonts w:ascii="Arial Unicode" w:hAnsi="Arial Unicode" w:cs="Times Armenian"/>
          <w:lang w:val="af-ZA"/>
        </w:rPr>
        <w:t xml:space="preserve">` </w:t>
      </w:r>
      <w:r w:rsidRPr="00A25811">
        <w:rPr>
          <w:rFonts w:ascii="Arial Unicode" w:hAnsi="Arial Unicode" w:cs="Sylfaen"/>
          <w:lang w:val="af-ZA"/>
        </w:rPr>
        <w:t>«</w:t>
      </w:r>
      <w:r w:rsidRPr="00A25811">
        <w:rPr>
          <w:rFonts w:ascii="Arial Unicode" w:hAnsi="Arial Unicode" w:cs="Sylfaen"/>
        </w:rPr>
        <w:t>ՀԱՄԱՅՆՔԻ</w:t>
      </w:r>
      <w:r w:rsidR="00EF2332" w:rsidRPr="00A25811">
        <w:rPr>
          <w:rFonts w:ascii="Arial Unicode" w:hAnsi="Arial Unicode" w:cs="Sylfaen"/>
          <w:lang w:val="af-ZA"/>
        </w:rPr>
        <w:t xml:space="preserve"> </w:t>
      </w:r>
      <w:r w:rsidRPr="00A25811">
        <w:rPr>
          <w:rFonts w:ascii="Arial Unicode" w:hAnsi="Arial Unicode" w:cs="Sylfaen"/>
          <w:lang w:val="af-ZA"/>
        </w:rPr>
        <w:t xml:space="preserve">ԿԵՆՑԱՂԱՅԻՆ </w:t>
      </w:r>
      <w:r w:rsidRPr="00A25811">
        <w:rPr>
          <w:rFonts w:ascii="Arial Unicode" w:hAnsi="Arial Unicode" w:cs="Sylfaen"/>
        </w:rPr>
        <w:t>ԱՂԲԱՀԱՆՈՒԹՅԱՆ</w:t>
      </w:r>
      <w:r w:rsidR="00EF2332" w:rsidRPr="00A25811">
        <w:rPr>
          <w:rFonts w:ascii="Arial Unicode" w:hAnsi="Arial Unicode" w:cs="Sylfaen"/>
          <w:lang w:val="af-ZA"/>
        </w:rPr>
        <w:t xml:space="preserve"> </w:t>
      </w:r>
      <w:r w:rsidR="00EF2332" w:rsidRPr="00A25811">
        <w:rPr>
          <w:rFonts w:ascii="Arial Unicode" w:hAnsi="Arial Unicode" w:cs="Sylfaen"/>
          <w:lang w:val="en-US"/>
        </w:rPr>
        <w:t>ԵՎ</w:t>
      </w:r>
      <w:r w:rsidR="00EF2332" w:rsidRPr="00A25811">
        <w:rPr>
          <w:rFonts w:ascii="Arial Unicode" w:hAnsi="Arial Unicode" w:cs="Sylfaen"/>
          <w:lang w:val="af-ZA"/>
        </w:rPr>
        <w:t xml:space="preserve"> </w:t>
      </w:r>
      <w:r w:rsidR="00EF2332" w:rsidRPr="00A25811">
        <w:rPr>
          <w:rFonts w:ascii="Arial Unicode" w:hAnsi="Arial Unicode" w:cs="Sylfaen"/>
          <w:lang w:val="en-US"/>
        </w:rPr>
        <w:t>ՍԱՆԻՏԱՐԱԿԱՆ</w:t>
      </w:r>
      <w:r w:rsidR="00EF2332" w:rsidRPr="00A25811">
        <w:rPr>
          <w:rFonts w:ascii="Arial Unicode" w:hAnsi="Arial Unicode" w:cs="Sylfaen"/>
          <w:lang w:val="af-ZA"/>
        </w:rPr>
        <w:t xml:space="preserve"> </w:t>
      </w:r>
      <w:r w:rsidRPr="00A25811">
        <w:rPr>
          <w:rFonts w:ascii="Arial Unicode" w:hAnsi="Arial Unicode" w:cs="Sylfaen"/>
        </w:rPr>
        <w:t>ԾԱՌԱՅՈՒԹՅՈՒՆՆԵՐ</w:t>
      </w:r>
      <w:r w:rsidR="00EF2332" w:rsidRPr="00A25811">
        <w:rPr>
          <w:rFonts w:ascii="Arial Unicode" w:hAnsi="Arial Unicode" w:cs="Sylfaen"/>
          <w:lang w:val="en-US"/>
        </w:rPr>
        <w:t>Ի</w:t>
      </w:r>
      <w:r w:rsidRPr="00A25811">
        <w:rPr>
          <w:rFonts w:ascii="Arial Unicode" w:hAnsi="Arial Unicode" w:cs="Sylfaen"/>
          <w:lang w:val="af-ZA"/>
        </w:rPr>
        <w:t xml:space="preserve">»  </w:t>
      </w:r>
      <w:r w:rsidRPr="00A25811">
        <w:rPr>
          <w:rFonts w:ascii="Arial Unicode" w:hAnsi="Arial Unicode" w:cs="Sylfaen"/>
        </w:rPr>
        <w:t>ՄԱՏՈՒՑՄԱՆ</w:t>
      </w:r>
      <w:r w:rsidR="00EF2332" w:rsidRPr="00A25811">
        <w:rPr>
          <w:rFonts w:ascii="Arial Unicode" w:hAnsi="Arial Unicode" w:cs="Sylfaen"/>
          <w:lang w:val="af-ZA"/>
        </w:rPr>
        <w:t xml:space="preserve"> </w:t>
      </w:r>
      <w:r w:rsidRPr="00A25811">
        <w:rPr>
          <w:rFonts w:ascii="Arial Unicode" w:hAnsi="Arial Unicode" w:cs="Sylfaen"/>
        </w:rPr>
        <w:t>ՆՊԱՏԱԿՈՎ</w:t>
      </w:r>
      <w:r w:rsidR="00EF2332" w:rsidRPr="00A25811">
        <w:rPr>
          <w:rFonts w:ascii="Arial Unicode" w:hAnsi="Arial Unicode" w:cs="Sylfaen"/>
          <w:lang w:val="af-ZA"/>
        </w:rPr>
        <w:t xml:space="preserve"> </w:t>
      </w:r>
      <w:r w:rsidRPr="00A25811">
        <w:rPr>
          <w:rFonts w:ascii="Arial Unicode" w:hAnsi="Arial Unicode" w:cs="Sylfaen"/>
        </w:rPr>
        <w:t>ՀԱՅՏԱՐԱՐՎԱԾ</w:t>
      </w:r>
      <w:r w:rsidR="00EF2332" w:rsidRPr="00A25811">
        <w:rPr>
          <w:rFonts w:ascii="Arial Unicode" w:hAnsi="Arial Unicode" w:cs="Sylfaen"/>
          <w:lang w:val="af-ZA"/>
        </w:rPr>
        <w:t xml:space="preserve"> </w:t>
      </w:r>
      <w:r w:rsidRPr="00A25811">
        <w:rPr>
          <w:rFonts w:ascii="Arial Unicode" w:hAnsi="Arial Unicode" w:cs="Times Armenian"/>
          <w:lang w:val="af-ZA"/>
        </w:rPr>
        <w:t xml:space="preserve"> ԳՆԱՆՇՄԱՆ</w:t>
      </w:r>
      <w:r w:rsidR="00EF2332" w:rsidRPr="00A25811">
        <w:rPr>
          <w:rFonts w:ascii="Arial Unicode" w:hAnsi="Arial Unicode" w:cs="Times Armenian"/>
          <w:lang w:val="af-ZA"/>
        </w:rPr>
        <w:t xml:space="preserve"> </w:t>
      </w:r>
      <w:r w:rsidRPr="00A25811">
        <w:rPr>
          <w:rFonts w:ascii="Arial Unicode" w:hAnsi="Arial Unicode" w:cs="Times Armenian"/>
          <w:lang w:val="af-ZA"/>
        </w:rPr>
        <w:t xml:space="preserve"> ՀԱՐՑՄԱՆ</w:t>
      </w:r>
    </w:p>
    <w:p w:rsidR="00402CEF" w:rsidRPr="00A25811" w:rsidRDefault="00402CEF" w:rsidP="00402CEF">
      <w:pPr>
        <w:pStyle w:val="aa"/>
        <w:ind w:right="-7"/>
        <w:jc w:val="center"/>
        <w:rPr>
          <w:rFonts w:ascii="Arial Unicode" w:hAnsi="Arial Unicode"/>
          <w:szCs w:val="22"/>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spacing w:after="120"/>
        <w:ind w:right="-7" w:firstLine="567"/>
        <w:jc w:val="center"/>
        <w:rPr>
          <w:rFonts w:ascii="Arial Unicode" w:hAnsi="Arial Unicode"/>
          <w:lang w:val="af-ZA"/>
        </w:rPr>
      </w:pPr>
      <w:r w:rsidRPr="00A25811">
        <w:rPr>
          <w:rFonts w:ascii="Arial Unicode" w:hAnsi="Arial Unicode" w:cs="Sylfaen"/>
          <w:b/>
          <w:sz w:val="20"/>
          <w:szCs w:val="20"/>
        </w:rPr>
        <w:t>Սույն</w:t>
      </w:r>
      <w:r w:rsidR="00EF2332" w:rsidRPr="00A25811">
        <w:rPr>
          <w:rFonts w:ascii="Arial Unicode" w:hAnsi="Arial Unicode" w:cs="Sylfaen"/>
          <w:b/>
          <w:sz w:val="20"/>
          <w:szCs w:val="20"/>
          <w:lang w:val="af-ZA"/>
        </w:rPr>
        <w:t xml:space="preserve"> </w:t>
      </w:r>
      <w:r w:rsidRPr="00A25811">
        <w:rPr>
          <w:rFonts w:ascii="Arial Unicode" w:hAnsi="Arial Unicode" w:cs="Sylfaen"/>
          <w:b/>
          <w:sz w:val="20"/>
          <w:szCs w:val="20"/>
        </w:rPr>
        <w:t>ընթացակարգը</w:t>
      </w:r>
      <w:r w:rsidR="00EF2332" w:rsidRPr="00A25811">
        <w:rPr>
          <w:rFonts w:ascii="Arial Unicode" w:hAnsi="Arial Unicode" w:cs="Sylfaen"/>
          <w:b/>
          <w:sz w:val="20"/>
          <w:szCs w:val="20"/>
          <w:lang w:val="af-ZA"/>
        </w:rPr>
        <w:t xml:space="preserve"> </w:t>
      </w:r>
      <w:r w:rsidRPr="00A25811">
        <w:rPr>
          <w:rFonts w:ascii="Arial Unicode" w:hAnsi="Arial Unicode" w:cs="Sylfaen"/>
          <w:b/>
          <w:sz w:val="20"/>
          <w:szCs w:val="20"/>
        </w:rPr>
        <w:t>կազմակերպվում</w:t>
      </w:r>
      <w:r w:rsidR="00D65BE5" w:rsidRPr="00D65BE5">
        <w:rPr>
          <w:rFonts w:ascii="Arial Unicode" w:hAnsi="Arial Unicode" w:cs="Sylfaen"/>
          <w:b/>
          <w:sz w:val="20"/>
          <w:szCs w:val="20"/>
          <w:lang w:val="af-ZA"/>
        </w:rPr>
        <w:t xml:space="preserve"> </w:t>
      </w:r>
      <w:r w:rsidR="00EF2332" w:rsidRPr="00A25811">
        <w:rPr>
          <w:rFonts w:ascii="Arial Unicode" w:hAnsi="Arial Unicode" w:cs="Sylfaen"/>
          <w:b/>
          <w:sz w:val="20"/>
          <w:szCs w:val="20"/>
          <w:lang w:val="af-ZA"/>
        </w:rPr>
        <w:t xml:space="preserve"> </w:t>
      </w:r>
      <w:r w:rsidRPr="00A25811">
        <w:rPr>
          <w:rFonts w:ascii="Arial Unicode" w:hAnsi="Arial Unicode" w:cs="Sylfaen"/>
          <w:b/>
          <w:sz w:val="20"/>
          <w:szCs w:val="20"/>
        </w:rPr>
        <w:t>է</w:t>
      </w:r>
      <w:r w:rsidR="00EF2332" w:rsidRPr="00A25811">
        <w:rPr>
          <w:rFonts w:ascii="Arial Unicode" w:hAnsi="Arial Unicode" w:cs="Sylfaen"/>
          <w:b/>
          <w:sz w:val="20"/>
          <w:szCs w:val="20"/>
          <w:lang w:val="af-ZA"/>
        </w:rPr>
        <w:t xml:space="preserve"> </w:t>
      </w:r>
      <w:r w:rsidRPr="00A25811">
        <w:rPr>
          <w:rFonts w:ascii="Arial Unicode" w:hAnsi="Arial Unicode" w:cs="Sylfaen"/>
          <w:b/>
          <w:sz w:val="20"/>
          <w:szCs w:val="20"/>
        </w:rPr>
        <w:t>հիմք</w:t>
      </w:r>
      <w:r w:rsidR="00EF2332" w:rsidRPr="00A25811">
        <w:rPr>
          <w:rFonts w:ascii="Arial Unicode" w:hAnsi="Arial Unicode" w:cs="Sylfaen"/>
          <w:b/>
          <w:sz w:val="20"/>
          <w:szCs w:val="20"/>
          <w:lang w:val="af-ZA"/>
        </w:rPr>
        <w:t xml:space="preserve"> </w:t>
      </w:r>
      <w:r w:rsidR="00D65BE5">
        <w:rPr>
          <w:rFonts w:ascii="Arial Unicode" w:hAnsi="Arial Unicode" w:cs="Sylfaen"/>
          <w:b/>
          <w:sz w:val="20"/>
          <w:szCs w:val="20"/>
          <w:lang w:val="af-ZA"/>
        </w:rPr>
        <w:t xml:space="preserve"> </w:t>
      </w:r>
      <w:r w:rsidRPr="00A25811">
        <w:rPr>
          <w:rFonts w:ascii="Arial Unicode" w:hAnsi="Arial Unicode" w:cs="Sylfaen"/>
          <w:b/>
          <w:sz w:val="20"/>
          <w:szCs w:val="20"/>
        </w:rPr>
        <w:t>ընդունելով</w:t>
      </w:r>
      <w:r w:rsidR="00EF2332" w:rsidRPr="00A25811">
        <w:rPr>
          <w:rFonts w:ascii="Arial Unicode" w:hAnsi="Arial Unicode" w:cs="Sylfaen"/>
          <w:b/>
          <w:sz w:val="20"/>
          <w:szCs w:val="20"/>
          <w:lang w:val="af-ZA"/>
        </w:rPr>
        <w:t xml:space="preserve">  </w:t>
      </w:r>
      <w:r w:rsidRPr="00A25811">
        <w:rPr>
          <w:rFonts w:ascii="Arial Unicode" w:hAnsi="Arial Unicode" w:cs="Sylfaen"/>
          <w:b/>
          <w:sz w:val="20"/>
          <w:szCs w:val="20"/>
          <w:lang w:val="hy-AM"/>
        </w:rPr>
        <w:t>ՀՀ</w:t>
      </w:r>
      <w:r w:rsidR="00EF2332" w:rsidRPr="00A25811">
        <w:rPr>
          <w:rFonts w:ascii="Arial Unicode" w:hAnsi="Arial Unicode" w:cs="Sylfaen"/>
          <w:b/>
          <w:sz w:val="20"/>
          <w:szCs w:val="20"/>
          <w:lang w:val="af-ZA"/>
        </w:rPr>
        <w:t xml:space="preserve">  </w:t>
      </w:r>
      <w:r w:rsidRPr="00A25811">
        <w:rPr>
          <w:rFonts w:ascii="Arial Unicode" w:hAnsi="Arial Unicode" w:cs="Sylfaen"/>
          <w:b/>
          <w:sz w:val="20"/>
          <w:szCs w:val="20"/>
        </w:rPr>
        <w:t>Գնումների</w:t>
      </w:r>
      <w:r w:rsidR="00D65BE5" w:rsidRPr="00D65BE5">
        <w:rPr>
          <w:rFonts w:ascii="Arial Unicode" w:hAnsi="Arial Unicode" w:cs="Sylfaen"/>
          <w:b/>
          <w:sz w:val="20"/>
          <w:szCs w:val="20"/>
          <w:lang w:val="af-ZA"/>
        </w:rPr>
        <w:t xml:space="preserve"> </w:t>
      </w:r>
      <w:r w:rsidR="00EF2332" w:rsidRPr="00A25811">
        <w:rPr>
          <w:rFonts w:ascii="Arial Unicode" w:hAnsi="Arial Unicode" w:cs="Sylfaen"/>
          <w:b/>
          <w:sz w:val="20"/>
          <w:szCs w:val="20"/>
          <w:lang w:val="af-ZA"/>
        </w:rPr>
        <w:t xml:space="preserve"> </w:t>
      </w:r>
      <w:r w:rsidRPr="00A25811">
        <w:rPr>
          <w:rFonts w:ascii="Arial Unicode" w:hAnsi="Arial Unicode" w:cs="Sylfaen"/>
          <w:b/>
          <w:sz w:val="20"/>
          <w:szCs w:val="20"/>
        </w:rPr>
        <w:t>մասին</w:t>
      </w:r>
      <w:r w:rsidR="00EF2332" w:rsidRPr="00A25811">
        <w:rPr>
          <w:rFonts w:ascii="Arial Unicode" w:hAnsi="Arial Unicode" w:cs="Sylfaen"/>
          <w:b/>
          <w:sz w:val="20"/>
          <w:szCs w:val="20"/>
          <w:lang w:val="af-ZA"/>
        </w:rPr>
        <w:t xml:space="preserve"> </w:t>
      </w:r>
      <w:r w:rsidRPr="00A25811">
        <w:rPr>
          <w:rFonts w:ascii="Arial Unicode" w:hAnsi="Arial Unicode" w:cs="Sylfaen"/>
          <w:b/>
          <w:sz w:val="20"/>
          <w:szCs w:val="20"/>
        </w:rPr>
        <w:t>օրենքի</w:t>
      </w:r>
      <w:r w:rsidR="00EF2332" w:rsidRPr="00A25811">
        <w:rPr>
          <w:rFonts w:ascii="Arial Unicode" w:hAnsi="Arial Unicode" w:cs="Sylfaen"/>
          <w:b/>
          <w:sz w:val="20"/>
          <w:szCs w:val="20"/>
          <w:lang w:val="af-ZA"/>
        </w:rPr>
        <w:t xml:space="preserve"> </w:t>
      </w:r>
      <w:r w:rsidRPr="00A25811">
        <w:rPr>
          <w:rFonts w:ascii="Arial Unicode" w:hAnsi="Arial Unicode"/>
          <w:b/>
          <w:sz w:val="20"/>
          <w:szCs w:val="20"/>
          <w:lang w:val="af-ZA"/>
        </w:rPr>
        <w:t>15</w:t>
      </w:r>
      <w:r w:rsidRPr="00A25811">
        <w:rPr>
          <w:rFonts w:ascii="Arial Unicode" w:hAnsi="Arial Unicode"/>
          <w:b/>
          <w:sz w:val="20"/>
          <w:szCs w:val="20"/>
          <w:lang w:val="hy-AM"/>
        </w:rPr>
        <w:t>-</w:t>
      </w:r>
      <w:r w:rsidRPr="00A25811">
        <w:rPr>
          <w:rFonts w:ascii="Arial Unicode" w:hAnsi="Arial Unicode" w:cs="Sylfaen"/>
          <w:b/>
          <w:sz w:val="20"/>
          <w:szCs w:val="20"/>
          <w:lang w:val="hy-AM"/>
        </w:rPr>
        <w:t>րդ</w:t>
      </w:r>
      <w:r w:rsidR="00EF2332" w:rsidRPr="00A25811">
        <w:rPr>
          <w:rFonts w:ascii="Arial Unicode" w:hAnsi="Arial Unicode" w:cs="Sylfaen"/>
          <w:b/>
          <w:sz w:val="20"/>
          <w:szCs w:val="20"/>
          <w:lang w:val="af-ZA"/>
        </w:rPr>
        <w:t xml:space="preserve"> </w:t>
      </w:r>
      <w:r w:rsidRPr="00A25811">
        <w:rPr>
          <w:rFonts w:ascii="Arial Unicode" w:hAnsi="Arial Unicode" w:cs="Sylfaen"/>
          <w:b/>
          <w:sz w:val="20"/>
          <w:szCs w:val="20"/>
        </w:rPr>
        <w:t>հոդվածի</w:t>
      </w:r>
      <w:r w:rsidR="00EF2332" w:rsidRPr="00A25811">
        <w:rPr>
          <w:rFonts w:ascii="Arial Unicode" w:hAnsi="Arial Unicode" w:cs="Sylfaen"/>
          <w:b/>
          <w:sz w:val="20"/>
          <w:szCs w:val="20"/>
          <w:lang w:val="af-ZA"/>
        </w:rPr>
        <w:t xml:space="preserve">                 </w:t>
      </w:r>
      <w:r w:rsidRPr="00A25811">
        <w:rPr>
          <w:rFonts w:ascii="Arial Unicode" w:hAnsi="Arial Unicode"/>
          <w:b/>
          <w:sz w:val="20"/>
          <w:szCs w:val="20"/>
          <w:lang w:val="af-ZA"/>
        </w:rPr>
        <w:t xml:space="preserve"> 6-</w:t>
      </w:r>
      <w:r w:rsidRPr="00A25811">
        <w:rPr>
          <w:rFonts w:ascii="Arial Unicode" w:hAnsi="Arial Unicode" w:cs="Sylfaen"/>
          <w:b/>
          <w:sz w:val="20"/>
          <w:szCs w:val="20"/>
        </w:rPr>
        <w:t>րդ</w:t>
      </w:r>
      <w:r w:rsidR="00EF2332" w:rsidRPr="00A25811">
        <w:rPr>
          <w:rFonts w:ascii="Arial Unicode" w:hAnsi="Arial Unicode" w:cs="Sylfaen"/>
          <w:b/>
          <w:sz w:val="20"/>
          <w:szCs w:val="20"/>
          <w:lang w:val="af-ZA"/>
        </w:rPr>
        <w:t xml:space="preserve"> </w:t>
      </w:r>
      <w:r w:rsidRPr="00A25811">
        <w:rPr>
          <w:rFonts w:ascii="Arial Unicode" w:hAnsi="Arial Unicode" w:cs="Sylfaen"/>
          <w:b/>
          <w:sz w:val="20"/>
          <w:szCs w:val="20"/>
        </w:rPr>
        <w:t>կետի</w:t>
      </w:r>
      <w:r w:rsidR="00EF2332" w:rsidRPr="00A25811">
        <w:rPr>
          <w:rFonts w:ascii="Arial Unicode" w:hAnsi="Arial Unicode" w:cs="Sylfaen"/>
          <w:b/>
          <w:sz w:val="20"/>
          <w:szCs w:val="20"/>
          <w:lang w:val="af-ZA"/>
        </w:rPr>
        <w:t xml:space="preserve"> </w:t>
      </w:r>
      <w:r w:rsidRPr="00A25811">
        <w:rPr>
          <w:rFonts w:ascii="Arial Unicode" w:hAnsi="Arial Unicode" w:cs="Sylfaen"/>
          <w:b/>
          <w:sz w:val="20"/>
          <w:szCs w:val="20"/>
        </w:rPr>
        <w:t>պահանջները</w:t>
      </w: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CA7323">
      <w:pPr>
        <w:pStyle w:val="aa"/>
        <w:ind w:right="-7"/>
        <w:rPr>
          <w:rFonts w:ascii="Arial Unicode" w:hAnsi="Arial Unicode"/>
          <w:lang w:val="af-ZA"/>
        </w:rPr>
      </w:pPr>
    </w:p>
    <w:p w:rsidR="00402CEF" w:rsidRPr="00A25811" w:rsidRDefault="00402CEF" w:rsidP="00402CEF">
      <w:pPr>
        <w:pStyle w:val="aa"/>
        <w:ind w:right="-7" w:firstLine="567"/>
        <w:jc w:val="center"/>
        <w:rPr>
          <w:rFonts w:ascii="Arial Unicode" w:hAnsi="Arial Unicode"/>
          <w:lang w:val="af-ZA"/>
        </w:rPr>
      </w:pPr>
    </w:p>
    <w:p w:rsidR="00402CEF" w:rsidRPr="00A25811" w:rsidRDefault="00402CEF" w:rsidP="00402CEF">
      <w:pPr>
        <w:ind w:firstLine="567"/>
        <w:jc w:val="both"/>
        <w:rPr>
          <w:rFonts w:ascii="Arial Unicode" w:hAnsi="Arial Unicode" w:cs="Sylfaen"/>
          <w:i/>
          <w:lang w:val="af-ZA"/>
        </w:rPr>
      </w:pPr>
      <w:r w:rsidRPr="00A25811">
        <w:rPr>
          <w:rFonts w:ascii="Arial Unicode" w:hAnsi="Arial Unicode" w:cs="Sylfaen"/>
          <w:i/>
        </w:rPr>
        <w:t>Հարգելի</w:t>
      </w:r>
      <w:r w:rsidR="00CA7323" w:rsidRPr="00CA7323">
        <w:rPr>
          <w:rFonts w:ascii="Arial Unicode" w:hAnsi="Arial Unicode" w:cs="Sylfaen"/>
          <w:i/>
          <w:lang w:val="af-ZA"/>
        </w:rPr>
        <w:t xml:space="preserve"> </w:t>
      </w:r>
      <w:r w:rsidRPr="00A25811">
        <w:rPr>
          <w:rFonts w:ascii="Arial Unicode" w:hAnsi="Arial Unicode" w:cs="Sylfaen"/>
          <w:i/>
        </w:rPr>
        <w:t>մասնակից</w:t>
      </w:r>
      <w:r w:rsidR="00CA7323" w:rsidRPr="00CA7323">
        <w:rPr>
          <w:rFonts w:ascii="Arial Unicode" w:hAnsi="Arial Unicode" w:cs="Sylfaen"/>
          <w:i/>
          <w:lang w:val="af-ZA"/>
        </w:rPr>
        <w:t xml:space="preserve"> </w:t>
      </w:r>
      <w:r w:rsidRPr="00A25811">
        <w:rPr>
          <w:rFonts w:ascii="Arial Unicode" w:hAnsi="Arial Unicode" w:cs="Sylfaen"/>
          <w:i/>
        </w:rPr>
        <w:t>նախքան</w:t>
      </w:r>
      <w:r w:rsidR="00CA7323" w:rsidRPr="00CA7323">
        <w:rPr>
          <w:rFonts w:ascii="Arial Unicode" w:hAnsi="Arial Unicode" w:cs="Sylfaen"/>
          <w:i/>
          <w:lang w:val="af-ZA"/>
        </w:rPr>
        <w:t xml:space="preserve"> </w:t>
      </w:r>
      <w:r w:rsidRPr="00A25811">
        <w:rPr>
          <w:rFonts w:ascii="Arial Unicode" w:hAnsi="Arial Unicode" w:cs="Sylfaen"/>
          <w:i/>
        </w:rPr>
        <w:t>հայտ</w:t>
      </w:r>
      <w:r w:rsidR="00CA7323" w:rsidRPr="00CA7323">
        <w:rPr>
          <w:rFonts w:ascii="Arial Unicode" w:hAnsi="Arial Unicode" w:cs="Sylfaen"/>
          <w:i/>
          <w:lang w:val="af-ZA"/>
        </w:rPr>
        <w:t xml:space="preserve"> </w:t>
      </w:r>
      <w:r w:rsidRPr="00A25811">
        <w:rPr>
          <w:rFonts w:ascii="Arial Unicode" w:hAnsi="Arial Unicode" w:cs="Sylfaen"/>
          <w:i/>
        </w:rPr>
        <w:t>կազմելը</w:t>
      </w:r>
      <w:r w:rsidR="00CA7323" w:rsidRPr="00CA7323">
        <w:rPr>
          <w:rFonts w:ascii="Arial Unicode" w:hAnsi="Arial Unicode" w:cs="Sylfaen"/>
          <w:i/>
          <w:lang w:val="af-ZA"/>
        </w:rPr>
        <w:t xml:space="preserve"> </w:t>
      </w:r>
      <w:r w:rsidRPr="00A25811">
        <w:rPr>
          <w:rFonts w:ascii="Arial Unicode" w:hAnsi="Arial Unicode" w:cs="Sylfaen"/>
          <w:i/>
        </w:rPr>
        <w:t>և</w:t>
      </w:r>
      <w:r w:rsidR="00CA7323" w:rsidRPr="00CA7323">
        <w:rPr>
          <w:rFonts w:ascii="Arial Unicode" w:hAnsi="Arial Unicode" w:cs="Sylfaen"/>
          <w:i/>
          <w:lang w:val="af-ZA"/>
        </w:rPr>
        <w:t xml:space="preserve"> </w:t>
      </w:r>
      <w:r w:rsidRPr="00A25811">
        <w:rPr>
          <w:rFonts w:ascii="Arial Unicode" w:hAnsi="Arial Unicode" w:cs="Sylfaen"/>
          <w:i/>
        </w:rPr>
        <w:t>ներկայացնելը</w:t>
      </w:r>
      <w:r w:rsidR="00CA7323" w:rsidRPr="00CA7323">
        <w:rPr>
          <w:rFonts w:ascii="Arial Unicode" w:hAnsi="Arial Unicode" w:cs="Sylfaen"/>
          <w:i/>
          <w:lang w:val="af-ZA"/>
        </w:rPr>
        <w:t xml:space="preserve"> </w:t>
      </w:r>
      <w:r w:rsidRPr="00A25811">
        <w:rPr>
          <w:rFonts w:ascii="Arial Unicode" w:hAnsi="Arial Unicode" w:cs="Sylfaen"/>
          <w:i/>
        </w:rPr>
        <w:t>խնդրում</w:t>
      </w:r>
      <w:r w:rsidR="00CA7323" w:rsidRPr="00CA7323">
        <w:rPr>
          <w:rFonts w:ascii="Arial Unicode" w:hAnsi="Arial Unicode" w:cs="Sylfaen"/>
          <w:i/>
          <w:lang w:val="af-ZA"/>
        </w:rPr>
        <w:t xml:space="preserve"> </w:t>
      </w:r>
      <w:r w:rsidRPr="00A25811">
        <w:rPr>
          <w:rFonts w:ascii="Arial Unicode" w:hAnsi="Arial Unicode" w:cs="Sylfaen"/>
          <w:i/>
        </w:rPr>
        <w:t>ենք</w:t>
      </w:r>
      <w:r w:rsidR="00CA7323" w:rsidRPr="00CA7323">
        <w:rPr>
          <w:rFonts w:ascii="Arial Unicode" w:hAnsi="Arial Unicode" w:cs="Sylfaen"/>
          <w:i/>
          <w:lang w:val="af-ZA"/>
        </w:rPr>
        <w:t xml:space="preserve"> </w:t>
      </w:r>
      <w:r w:rsidRPr="00A25811">
        <w:rPr>
          <w:rFonts w:ascii="Arial Unicode" w:hAnsi="Arial Unicode" w:cs="Sylfaen"/>
          <w:i/>
        </w:rPr>
        <w:t>մանրամասնորեն</w:t>
      </w:r>
      <w:r w:rsidR="00CA7323" w:rsidRPr="00CA7323">
        <w:rPr>
          <w:rFonts w:ascii="Arial Unicode" w:hAnsi="Arial Unicode" w:cs="Sylfaen"/>
          <w:i/>
          <w:lang w:val="af-ZA"/>
        </w:rPr>
        <w:t xml:space="preserve"> </w:t>
      </w:r>
      <w:r w:rsidRPr="00A25811">
        <w:rPr>
          <w:rFonts w:ascii="Arial Unicode" w:hAnsi="Arial Unicode" w:cs="Sylfaen"/>
          <w:i/>
        </w:rPr>
        <w:t>ուսումնասիրել</w:t>
      </w:r>
      <w:r w:rsidR="00CA7323" w:rsidRPr="00CA7323">
        <w:rPr>
          <w:rFonts w:ascii="Arial Unicode" w:hAnsi="Arial Unicode" w:cs="Sylfaen"/>
          <w:i/>
          <w:lang w:val="af-ZA"/>
        </w:rPr>
        <w:t xml:space="preserve"> </w:t>
      </w:r>
      <w:r w:rsidRPr="00A25811">
        <w:rPr>
          <w:rFonts w:ascii="Arial Unicode" w:hAnsi="Arial Unicode" w:cs="Sylfaen"/>
          <w:i/>
        </w:rPr>
        <w:t>սույն</w:t>
      </w:r>
      <w:r w:rsidR="00CA7323" w:rsidRPr="00CA7323">
        <w:rPr>
          <w:rFonts w:ascii="Arial Unicode" w:hAnsi="Arial Unicode" w:cs="Sylfaen"/>
          <w:i/>
          <w:lang w:val="af-ZA"/>
        </w:rPr>
        <w:t xml:space="preserve"> </w:t>
      </w:r>
      <w:r w:rsidRPr="00A25811">
        <w:rPr>
          <w:rFonts w:ascii="Arial Unicode" w:hAnsi="Arial Unicode" w:cs="Sylfaen"/>
          <w:i/>
        </w:rPr>
        <w:t>հրավերը</w:t>
      </w:r>
      <w:r w:rsidRPr="00A25811">
        <w:rPr>
          <w:rFonts w:ascii="Arial Unicode" w:hAnsi="Arial Unicode" w:cs="Times Armenian"/>
          <w:i/>
          <w:lang w:val="af-ZA"/>
        </w:rPr>
        <w:t xml:space="preserve">, </w:t>
      </w:r>
      <w:r w:rsidRPr="00A25811">
        <w:rPr>
          <w:rFonts w:ascii="Arial Unicode" w:hAnsi="Arial Unicode" w:cs="Sylfaen"/>
          <w:i/>
        </w:rPr>
        <w:t>քանի</w:t>
      </w:r>
      <w:r w:rsidR="00CA7323" w:rsidRPr="00CA7323">
        <w:rPr>
          <w:rFonts w:ascii="Arial Unicode" w:hAnsi="Arial Unicode" w:cs="Sylfaen"/>
          <w:i/>
          <w:lang w:val="af-ZA"/>
        </w:rPr>
        <w:t xml:space="preserve"> </w:t>
      </w:r>
      <w:r w:rsidRPr="00A25811">
        <w:rPr>
          <w:rFonts w:ascii="Arial Unicode" w:hAnsi="Arial Unicode" w:cs="Sylfaen"/>
          <w:i/>
        </w:rPr>
        <w:t>որ</w:t>
      </w:r>
      <w:r w:rsidR="00CA7323" w:rsidRPr="00CA7323">
        <w:rPr>
          <w:rFonts w:ascii="Arial Unicode" w:hAnsi="Arial Unicode" w:cs="Sylfaen"/>
          <w:i/>
          <w:lang w:val="af-ZA"/>
        </w:rPr>
        <w:t xml:space="preserve"> </w:t>
      </w:r>
      <w:r w:rsidRPr="00A25811">
        <w:rPr>
          <w:rFonts w:ascii="Arial Unicode" w:hAnsi="Arial Unicode" w:cs="Sylfaen"/>
          <w:i/>
        </w:rPr>
        <w:t>հրավերին</w:t>
      </w:r>
      <w:r w:rsidR="00CA7323" w:rsidRPr="00CA7323">
        <w:rPr>
          <w:rFonts w:ascii="Arial Unicode" w:hAnsi="Arial Unicode" w:cs="Sylfaen"/>
          <w:i/>
          <w:lang w:val="af-ZA"/>
        </w:rPr>
        <w:t xml:space="preserve"> </w:t>
      </w:r>
      <w:r w:rsidRPr="00A25811">
        <w:rPr>
          <w:rFonts w:ascii="Arial Unicode" w:hAnsi="Arial Unicode" w:cs="Sylfaen"/>
          <w:i/>
        </w:rPr>
        <w:t>չհամապատասխանող</w:t>
      </w:r>
      <w:r w:rsidR="00CA7323" w:rsidRPr="00CA7323">
        <w:rPr>
          <w:rFonts w:ascii="Arial Unicode" w:hAnsi="Arial Unicode" w:cs="Sylfaen"/>
          <w:i/>
          <w:lang w:val="af-ZA"/>
        </w:rPr>
        <w:t xml:space="preserve"> </w:t>
      </w:r>
      <w:r w:rsidRPr="00A25811">
        <w:rPr>
          <w:rFonts w:ascii="Arial Unicode" w:hAnsi="Arial Unicode" w:cs="Sylfaen"/>
          <w:i/>
        </w:rPr>
        <w:t>հայտերը</w:t>
      </w:r>
      <w:r w:rsidR="00CA7323" w:rsidRPr="00CA7323">
        <w:rPr>
          <w:rFonts w:ascii="Arial Unicode" w:hAnsi="Arial Unicode" w:cs="Sylfaen"/>
          <w:i/>
          <w:lang w:val="af-ZA"/>
        </w:rPr>
        <w:t xml:space="preserve"> </w:t>
      </w:r>
      <w:r w:rsidRPr="00A25811">
        <w:rPr>
          <w:rFonts w:ascii="Arial Unicode" w:hAnsi="Arial Unicode" w:cs="Sylfaen"/>
          <w:i/>
        </w:rPr>
        <w:t>ենթակա</w:t>
      </w:r>
      <w:r w:rsidR="00CA7323" w:rsidRPr="00CA7323">
        <w:rPr>
          <w:rFonts w:ascii="Arial Unicode" w:hAnsi="Arial Unicode" w:cs="Sylfaen"/>
          <w:i/>
          <w:lang w:val="af-ZA"/>
        </w:rPr>
        <w:t xml:space="preserve"> </w:t>
      </w:r>
      <w:r w:rsidRPr="00A25811">
        <w:rPr>
          <w:rFonts w:ascii="Arial Unicode" w:hAnsi="Arial Unicode" w:cs="Sylfaen"/>
          <w:i/>
        </w:rPr>
        <w:t>են</w:t>
      </w:r>
      <w:r w:rsidR="00CA7323" w:rsidRPr="00CA7323">
        <w:rPr>
          <w:rFonts w:ascii="Arial Unicode" w:hAnsi="Arial Unicode" w:cs="Sylfaen"/>
          <w:i/>
          <w:lang w:val="af-ZA"/>
        </w:rPr>
        <w:t xml:space="preserve"> </w:t>
      </w:r>
      <w:r w:rsidRPr="00A25811">
        <w:rPr>
          <w:rFonts w:ascii="Arial Unicode" w:hAnsi="Arial Unicode" w:cs="Sylfaen"/>
          <w:i/>
        </w:rPr>
        <w:t>մերժման</w:t>
      </w:r>
      <w:r w:rsidRPr="00A25811">
        <w:rPr>
          <w:rFonts w:ascii="Arial Unicode" w:hAnsi="Arial Unicode" w:cs="Sylfaen"/>
          <w:i/>
          <w:lang w:val="af-ZA"/>
        </w:rPr>
        <w:t xml:space="preserve">: </w:t>
      </w:r>
    </w:p>
    <w:p w:rsidR="00402CEF" w:rsidRPr="00CA7323" w:rsidRDefault="00402CEF" w:rsidP="00402CEF">
      <w:pPr>
        <w:ind w:firstLine="567"/>
        <w:jc w:val="both"/>
        <w:rPr>
          <w:rFonts w:ascii="Arial Unicode" w:hAnsi="Arial Unicode"/>
          <w:i/>
          <w:sz w:val="20"/>
          <w:lang w:val="af-ZA"/>
        </w:rPr>
      </w:pPr>
    </w:p>
    <w:p w:rsidR="00402CEF" w:rsidRPr="00CA7323" w:rsidRDefault="00402CEF" w:rsidP="00402CEF">
      <w:pPr>
        <w:ind w:firstLine="567"/>
        <w:jc w:val="center"/>
        <w:rPr>
          <w:rFonts w:ascii="Arial Unicode" w:hAnsi="Arial Unicode"/>
          <w:b/>
          <w:sz w:val="20"/>
          <w:lang w:val="af-ZA"/>
        </w:rPr>
      </w:pPr>
    </w:p>
    <w:p w:rsidR="00402CEF" w:rsidRPr="00CA7323" w:rsidRDefault="00402CEF" w:rsidP="00402CEF">
      <w:pPr>
        <w:ind w:firstLine="567"/>
        <w:jc w:val="center"/>
        <w:rPr>
          <w:rFonts w:ascii="Arial Unicode" w:hAnsi="Arial Unicode" w:cs="Sylfaen"/>
          <w:b/>
          <w:lang w:val="af-ZA"/>
        </w:rPr>
      </w:pPr>
    </w:p>
    <w:p w:rsidR="00402CEF" w:rsidRPr="00CA7323" w:rsidRDefault="00402CEF" w:rsidP="00402CEF">
      <w:pPr>
        <w:ind w:firstLine="567"/>
        <w:jc w:val="center"/>
        <w:rPr>
          <w:rFonts w:ascii="Arial Unicode" w:hAnsi="Arial Unicode"/>
          <w:b/>
          <w:sz w:val="20"/>
          <w:szCs w:val="20"/>
          <w:lang w:val="af-ZA"/>
        </w:rPr>
      </w:pPr>
      <w:r w:rsidRPr="00CA7323">
        <w:rPr>
          <w:rFonts w:ascii="Arial Unicode" w:hAnsi="Arial Unicode" w:cs="Sylfaen"/>
          <w:b/>
          <w:sz w:val="20"/>
          <w:szCs w:val="20"/>
        </w:rPr>
        <w:t>ԲՈՎԱՆԴԱԿՈւԹՅՈւՆ</w:t>
      </w:r>
    </w:p>
    <w:p w:rsidR="00402CEF" w:rsidRPr="00CA7323" w:rsidRDefault="00402CEF" w:rsidP="00402CEF">
      <w:pPr>
        <w:ind w:firstLine="567"/>
        <w:jc w:val="center"/>
        <w:rPr>
          <w:rFonts w:ascii="Arial Unicode" w:hAnsi="Arial Unicode"/>
          <w:i/>
          <w:sz w:val="20"/>
          <w:lang w:val="af-ZA"/>
        </w:rPr>
      </w:pPr>
    </w:p>
    <w:p w:rsidR="00402CEF" w:rsidRPr="00CA7323" w:rsidRDefault="00402CEF" w:rsidP="00402CEF">
      <w:pPr>
        <w:spacing w:after="120"/>
        <w:ind w:right="-7"/>
        <w:jc w:val="center"/>
        <w:rPr>
          <w:rFonts w:ascii="Arial Unicode" w:hAnsi="Arial Unicode"/>
          <w:sz w:val="20"/>
          <w:szCs w:val="20"/>
          <w:lang w:val="af-ZA"/>
        </w:rPr>
      </w:pPr>
      <w:r w:rsidRPr="00CA7323">
        <w:rPr>
          <w:rFonts w:ascii="Arial Unicode" w:hAnsi="Arial Unicode" w:cs="Sylfaen"/>
          <w:sz w:val="20"/>
          <w:szCs w:val="20"/>
          <w:lang w:val="af-ZA"/>
        </w:rPr>
        <w:t>«</w:t>
      </w:r>
      <w:r w:rsidRPr="00CA7323">
        <w:rPr>
          <w:rFonts w:ascii="Arial Unicode" w:hAnsi="Arial Unicode" w:cs="Times Armenian"/>
          <w:sz w:val="20"/>
          <w:szCs w:val="20"/>
        </w:rPr>
        <w:t>ՀՀ</w:t>
      </w:r>
      <w:r w:rsidR="00CA7323" w:rsidRPr="00CA7323">
        <w:rPr>
          <w:rFonts w:ascii="Arial Unicode" w:hAnsi="Arial Unicode" w:cs="Times Armenian"/>
          <w:sz w:val="20"/>
          <w:szCs w:val="20"/>
          <w:lang w:val="af-ZA"/>
        </w:rPr>
        <w:t xml:space="preserve"> </w:t>
      </w:r>
      <w:r w:rsidRPr="00CA7323">
        <w:rPr>
          <w:rFonts w:ascii="Arial Unicode" w:hAnsi="Arial Unicode" w:cs="Times Armenian"/>
          <w:sz w:val="20"/>
          <w:szCs w:val="20"/>
        </w:rPr>
        <w:t>ԱՐԱՐԱՏԻ</w:t>
      </w:r>
      <w:r w:rsidR="00CA7323" w:rsidRPr="00CA7323">
        <w:rPr>
          <w:rFonts w:ascii="Arial Unicode" w:hAnsi="Arial Unicode" w:cs="Times Armenian"/>
          <w:sz w:val="20"/>
          <w:szCs w:val="20"/>
          <w:lang w:val="af-ZA"/>
        </w:rPr>
        <w:t xml:space="preserve"> </w:t>
      </w:r>
      <w:r w:rsidRPr="00CA7323">
        <w:rPr>
          <w:rFonts w:ascii="Arial Unicode" w:hAnsi="Arial Unicode" w:cs="Times Armenian"/>
          <w:sz w:val="20"/>
          <w:szCs w:val="20"/>
        </w:rPr>
        <w:t>ՄԱՐԶՙ</w:t>
      </w:r>
      <w:r w:rsidRPr="00CA7323">
        <w:rPr>
          <w:rFonts w:ascii="Arial Unicode" w:hAnsi="Arial Unicode" w:cs="Times Armenian"/>
          <w:sz w:val="20"/>
          <w:szCs w:val="20"/>
          <w:lang w:val="af-ZA"/>
        </w:rPr>
        <w:t xml:space="preserve"> </w:t>
      </w:r>
      <w:r w:rsidR="00CA7323" w:rsidRPr="00CA7323">
        <w:rPr>
          <w:rFonts w:ascii="Arial Unicode" w:hAnsi="Arial Unicode" w:cs="Times Armenian"/>
          <w:sz w:val="20"/>
          <w:szCs w:val="20"/>
          <w:lang w:val="af-ZA"/>
        </w:rPr>
        <w:t xml:space="preserve">ԽԱՉՓԱՐԻ </w:t>
      </w:r>
      <w:r w:rsidRPr="00CA7323">
        <w:rPr>
          <w:rFonts w:ascii="Arial Unicode" w:hAnsi="Arial Unicode" w:cs="Times Armenian"/>
          <w:sz w:val="20"/>
          <w:szCs w:val="20"/>
        </w:rPr>
        <w:t>ՀԱՄԱՅՆՔԱՊԵՏԱՐԱՆ</w:t>
      </w:r>
      <w:r w:rsidRPr="00CA7323">
        <w:rPr>
          <w:rFonts w:ascii="Arial Unicode" w:hAnsi="Arial Unicode" w:cs="Sylfaen"/>
          <w:sz w:val="20"/>
          <w:szCs w:val="20"/>
          <w:lang w:val="af-ZA"/>
        </w:rPr>
        <w:t xml:space="preserve"> »-</w:t>
      </w:r>
      <w:r w:rsidRPr="00CA7323">
        <w:rPr>
          <w:rFonts w:ascii="Arial Unicode" w:hAnsi="Arial Unicode" w:cs="Sylfaen"/>
          <w:sz w:val="20"/>
          <w:szCs w:val="20"/>
        </w:rPr>
        <w:t>ԻԿԱՐԻՔՆԵՐԻ</w:t>
      </w:r>
      <w:r w:rsidR="00CA7323" w:rsidRPr="00CA7323">
        <w:rPr>
          <w:rFonts w:ascii="Arial Unicode" w:hAnsi="Arial Unicode" w:cs="Sylfaen"/>
          <w:sz w:val="20"/>
          <w:szCs w:val="20"/>
          <w:lang w:val="af-ZA"/>
        </w:rPr>
        <w:t xml:space="preserve"> </w:t>
      </w:r>
      <w:r w:rsidRPr="00CA7323">
        <w:rPr>
          <w:rFonts w:ascii="Arial Unicode" w:hAnsi="Arial Unicode" w:cs="Sylfaen"/>
          <w:sz w:val="20"/>
          <w:szCs w:val="20"/>
        </w:rPr>
        <w:t>ՀԱՄԱՐ</w:t>
      </w:r>
      <w:r w:rsidRPr="00CA7323">
        <w:rPr>
          <w:rFonts w:ascii="Arial Unicode" w:hAnsi="Arial Unicode" w:cs="Times Armenian"/>
          <w:sz w:val="20"/>
          <w:szCs w:val="20"/>
          <w:lang w:val="af-ZA"/>
        </w:rPr>
        <w:t xml:space="preserve">` </w:t>
      </w:r>
      <w:r w:rsidRPr="00CA7323">
        <w:rPr>
          <w:rFonts w:ascii="Arial Unicode" w:hAnsi="Arial Unicode" w:cs="Sylfaen"/>
          <w:sz w:val="20"/>
          <w:szCs w:val="20"/>
          <w:lang w:val="af-ZA"/>
        </w:rPr>
        <w:t>«</w:t>
      </w:r>
      <w:r w:rsidRPr="00CA7323">
        <w:rPr>
          <w:rFonts w:ascii="Arial Unicode" w:hAnsi="Arial Unicode" w:cs="Sylfaen"/>
          <w:sz w:val="20"/>
          <w:szCs w:val="20"/>
        </w:rPr>
        <w:t>ՀԱՄԱՅՆՔԻ</w:t>
      </w:r>
      <w:r w:rsidR="00CA7323" w:rsidRPr="00CA7323">
        <w:rPr>
          <w:rFonts w:ascii="Arial Unicode" w:hAnsi="Arial Unicode" w:cs="Sylfaen"/>
          <w:sz w:val="20"/>
          <w:szCs w:val="20"/>
          <w:lang w:val="af-ZA"/>
        </w:rPr>
        <w:t xml:space="preserve"> </w:t>
      </w:r>
      <w:r w:rsidRPr="00CA7323">
        <w:rPr>
          <w:rFonts w:ascii="Arial Unicode" w:hAnsi="Arial Unicode" w:cs="Sylfaen"/>
          <w:sz w:val="20"/>
          <w:szCs w:val="20"/>
          <w:lang w:val="af-ZA"/>
        </w:rPr>
        <w:t xml:space="preserve">ԿԵՆՑԱՂԱՅԻՆ </w:t>
      </w:r>
      <w:r w:rsidRPr="00CA7323">
        <w:rPr>
          <w:rFonts w:ascii="Arial Unicode" w:hAnsi="Arial Unicode" w:cs="Sylfaen"/>
          <w:sz w:val="20"/>
          <w:szCs w:val="20"/>
        </w:rPr>
        <w:t>ԱՂԲԱՀԱՆՈՒԹՅԱՆ</w:t>
      </w:r>
      <w:r w:rsidR="00CA7323" w:rsidRPr="00CA7323">
        <w:rPr>
          <w:rFonts w:ascii="Arial Unicode" w:hAnsi="Arial Unicode" w:cs="Sylfaen"/>
          <w:sz w:val="20"/>
          <w:szCs w:val="20"/>
          <w:lang w:val="af-ZA"/>
        </w:rPr>
        <w:t xml:space="preserve"> </w:t>
      </w:r>
      <w:r w:rsidR="00CA7323" w:rsidRPr="00CA7323">
        <w:rPr>
          <w:rFonts w:ascii="Arial Unicode" w:hAnsi="Arial Unicode" w:cs="Sylfaen"/>
          <w:sz w:val="20"/>
          <w:szCs w:val="20"/>
          <w:lang w:val="en-US"/>
        </w:rPr>
        <w:t>ԵՎ</w:t>
      </w:r>
      <w:r w:rsidR="00CA7323" w:rsidRPr="00CA7323">
        <w:rPr>
          <w:rFonts w:ascii="Arial Unicode" w:hAnsi="Arial Unicode" w:cs="Sylfaen"/>
          <w:sz w:val="20"/>
          <w:szCs w:val="20"/>
          <w:lang w:val="af-ZA"/>
        </w:rPr>
        <w:t xml:space="preserve"> </w:t>
      </w:r>
      <w:r w:rsidR="00CA7323" w:rsidRPr="00CA7323">
        <w:rPr>
          <w:rFonts w:ascii="Arial Unicode" w:hAnsi="Arial Unicode" w:cs="Sylfaen"/>
          <w:sz w:val="20"/>
          <w:szCs w:val="20"/>
          <w:lang w:val="en-US"/>
        </w:rPr>
        <w:t>ՍԱՆԻՏԱՐԱԿԱՆ</w:t>
      </w:r>
      <w:r w:rsidR="00CA7323" w:rsidRPr="00CA7323">
        <w:rPr>
          <w:rFonts w:ascii="Arial Unicode" w:hAnsi="Arial Unicode" w:cs="Sylfaen"/>
          <w:sz w:val="20"/>
          <w:szCs w:val="20"/>
          <w:lang w:val="af-ZA"/>
        </w:rPr>
        <w:t xml:space="preserve"> </w:t>
      </w:r>
      <w:r w:rsidRPr="00CA7323">
        <w:rPr>
          <w:rFonts w:ascii="Arial Unicode" w:hAnsi="Arial Unicode" w:cs="Sylfaen"/>
          <w:sz w:val="20"/>
          <w:szCs w:val="20"/>
        </w:rPr>
        <w:t>ԾԱՌԱՅՈՒԹՅՈՒՆՆԵՐ</w:t>
      </w:r>
      <w:r w:rsidRPr="00CA7323">
        <w:rPr>
          <w:rFonts w:ascii="Arial Unicode" w:hAnsi="Arial Unicode" w:cs="Sylfaen"/>
          <w:sz w:val="20"/>
          <w:szCs w:val="20"/>
          <w:lang w:val="af-ZA"/>
        </w:rPr>
        <w:t xml:space="preserve">» -Ի </w:t>
      </w:r>
      <w:r w:rsidRPr="00CA7323">
        <w:rPr>
          <w:rFonts w:ascii="Arial Unicode" w:hAnsi="Arial Unicode" w:cs="Sylfaen"/>
          <w:sz w:val="20"/>
          <w:szCs w:val="20"/>
        </w:rPr>
        <w:t>ՄԱՏՈՒՑՄԱՆ</w:t>
      </w:r>
      <w:r w:rsidR="00CA7323" w:rsidRPr="00CA7323">
        <w:rPr>
          <w:rFonts w:ascii="Arial Unicode" w:hAnsi="Arial Unicode" w:cs="Sylfaen"/>
          <w:sz w:val="20"/>
          <w:szCs w:val="20"/>
          <w:lang w:val="af-ZA"/>
        </w:rPr>
        <w:t xml:space="preserve"> </w:t>
      </w:r>
      <w:r w:rsidRPr="00CA7323">
        <w:rPr>
          <w:rFonts w:ascii="Arial Unicode" w:hAnsi="Arial Unicode" w:cs="Sylfaen"/>
          <w:sz w:val="20"/>
          <w:szCs w:val="20"/>
        </w:rPr>
        <w:t>ՆՊԱՏԱԿՈՎ</w:t>
      </w:r>
      <w:r w:rsidR="00CA7323" w:rsidRPr="00CA7323">
        <w:rPr>
          <w:rFonts w:ascii="Arial Unicode" w:hAnsi="Arial Unicode" w:cs="Sylfaen"/>
          <w:sz w:val="20"/>
          <w:szCs w:val="20"/>
          <w:lang w:val="af-ZA"/>
        </w:rPr>
        <w:t xml:space="preserve"> </w:t>
      </w:r>
      <w:r w:rsidRPr="00CA7323">
        <w:rPr>
          <w:rFonts w:ascii="Arial Unicode" w:hAnsi="Arial Unicode" w:cs="Sylfaen"/>
          <w:sz w:val="20"/>
          <w:szCs w:val="20"/>
        </w:rPr>
        <w:t>ՀԱՅՏԱՐԱՐՎԱԾ</w:t>
      </w:r>
      <w:r w:rsidR="00D65BE5" w:rsidRPr="00D65BE5">
        <w:rPr>
          <w:rFonts w:ascii="Arial Unicode" w:hAnsi="Arial Unicode" w:cs="Sylfaen"/>
          <w:sz w:val="20"/>
          <w:szCs w:val="20"/>
          <w:lang w:val="af-ZA"/>
        </w:rPr>
        <w:t xml:space="preserve"> </w:t>
      </w:r>
      <w:r w:rsidRPr="00CA7323">
        <w:rPr>
          <w:rFonts w:ascii="Arial Unicode" w:hAnsi="Arial Unicode" w:cs="Times Armenian"/>
          <w:sz w:val="20"/>
          <w:szCs w:val="20"/>
          <w:lang w:val="af-ZA"/>
        </w:rPr>
        <w:t xml:space="preserve"> ԳՆԱՆՇՄԱՆ</w:t>
      </w:r>
      <w:r w:rsidR="00D65BE5">
        <w:rPr>
          <w:rFonts w:ascii="Arial Unicode" w:hAnsi="Arial Unicode" w:cs="Times Armenian"/>
          <w:sz w:val="20"/>
          <w:szCs w:val="20"/>
          <w:lang w:val="af-ZA"/>
        </w:rPr>
        <w:t xml:space="preserve"> </w:t>
      </w:r>
      <w:r w:rsidRPr="00CA7323">
        <w:rPr>
          <w:rFonts w:ascii="Arial Unicode" w:hAnsi="Arial Unicode" w:cs="Times Armenian"/>
          <w:sz w:val="20"/>
          <w:szCs w:val="20"/>
          <w:lang w:val="af-ZA"/>
        </w:rPr>
        <w:t xml:space="preserve"> ՀԱՐՑՄԱՆ</w:t>
      </w:r>
      <w:r w:rsidR="00D65BE5">
        <w:rPr>
          <w:rFonts w:ascii="Arial Unicode" w:hAnsi="Arial Unicode" w:cs="Times Armenian"/>
          <w:sz w:val="20"/>
          <w:szCs w:val="20"/>
          <w:lang w:val="af-ZA"/>
        </w:rPr>
        <w:t xml:space="preserve"> </w:t>
      </w:r>
      <w:r w:rsidR="00CA7323" w:rsidRPr="00CA7323">
        <w:rPr>
          <w:rFonts w:ascii="Arial Unicode" w:hAnsi="Arial Unicode" w:cs="Times Armenian"/>
          <w:sz w:val="20"/>
          <w:szCs w:val="20"/>
          <w:lang w:val="af-ZA"/>
        </w:rPr>
        <w:t xml:space="preserve"> </w:t>
      </w:r>
      <w:r w:rsidRPr="00CA7323">
        <w:rPr>
          <w:rFonts w:ascii="Arial Unicode" w:hAnsi="Arial Unicode"/>
          <w:sz w:val="20"/>
          <w:lang w:val="af-ZA"/>
        </w:rPr>
        <w:t>ՀՐԱՎԵՐԻ</w:t>
      </w:r>
    </w:p>
    <w:p w:rsidR="00402CEF" w:rsidRPr="00CA7323" w:rsidRDefault="00402CEF" w:rsidP="00402CEF">
      <w:pPr>
        <w:ind w:firstLine="567"/>
        <w:jc w:val="center"/>
        <w:rPr>
          <w:rFonts w:ascii="Arial Unicode" w:hAnsi="Arial Unicode" w:cs="Sylfaen"/>
          <w:b/>
          <w:sz w:val="20"/>
          <w:lang w:val="af-ZA"/>
        </w:rPr>
      </w:pPr>
    </w:p>
    <w:p w:rsidR="00402CEF" w:rsidRPr="00CA7323" w:rsidRDefault="00402CEF" w:rsidP="00402CEF">
      <w:pPr>
        <w:ind w:firstLine="567"/>
        <w:jc w:val="center"/>
        <w:rPr>
          <w:rFonts w:ascii="Arial Unicode" w:hAnsi="Arial Unicode" w:cs="Sylfaen"/>
          <w:b/>
          <w:sz w:val="20"/>
          <w:lang w:val="af-ZA"/>
        </w:rPr>
      </w:pPr>
    </w:p>
    <w:p w:rsidR="00402CEF" w:rsidRPr="00CA7323" w:rsidRDefault="00402CEF" w:rsidP="00402CEF">
      <w:pPr>
        <w:ind w:firstLine="567"/>
        <w:jc w:val="center"/>
        <w:rPr>
          <w:rFonts w:ascii="Arial Unicode" w:hAnsi="Arial Unicode"/>
          <w:sz w:val="20"/>
          <w:lang w:val="af-ZA"/>
        </w:rPr>
      </w:pPr>
      <w:r w:rsidRPr="00CA7323">
        <w:rPr>
          <w:rFonts w:ascii="Arial Unicode" w:hAnsi="Arial Unicode" w:cs="Sylfaen"/>
          <w:b/>
          <w:sz w:val="20"/>
        </w:rPr>
        <w:t>ՄԱՍ</w:t>
      </w:r>
      <w:r w:rsidRPr="00CA7323">
        <w:rPr>
          <w:rFonts w:ascii="Arial Unicode" w:hAnsi="Arial Unicode" w:cs="Times Armenian"/>
          <w:b/>
          <w:sz w:val="20"/>
          <w:lang w:val="af-ZA"/>
        </w:rPr>
        <w:t xml:space="preserve">  I.</w:t>
      </w:r>
    </w:p>
    <w:p w:rsidR="00402CEF" w:rsidRPr="00CA7323" w:rsidRDefault="00402CEF" w:rsidP="00402CEF">
      <w:pPr>
        <w:ind w:firstLine="567"/>
        <w:jc w:val="both"/>
        <w:rPr>
          <w:rFonts w:ascii="Arial Unicode" w:hAnsi="Arial Unicode"/>
          <w:sz w:val="20"/>
          <w:lang w:val="af-ZA"/>
        </w:rPr>
      </w:pPr>
    </w:p>
    <w:p w:rsidR="00402CEF" w:rsidRPr="00E1759D" w:rsidRDefault="00402CEF" w:rsidP="00402CEF">
      <w:pPr>
        <w:jc w:val="both"/>
        <w:rPr>
          <w:rFonts w:ascii="Arial Unicode" w:hAnsi="Arial Unicode"/>
          <w:sz w:val="20"/>
          <w:lang w:val="af-ZA"/>
        </w:rPr>
      </w:pPr>
      <w:r w:rsidRPr="00CA7323">
        <w:rPr>
          <w:rFonts w:ascii="Arial Unicode" w:hAnsi="Arial Unicode"/>
          <w:sz w:val="20"/>
          <w:lang w:val="af-ZA"/>
        </w:rPr>
        <w:t xml:space="preserve">1.  </w:t>
      </w:r>
      <w:r w:rsidRPr="00CA7323">
        <w:rPr>
          <w:rFonts w:ascii="Arial Unicode" w:hAnsi="Arial Unicode" w:cs="Sylfaen"/>
          <w:sz w:val="20"/>
        </w:rPr>
        <w:t>Գնման</w:t>
      </w:r>
      <w:r w:rsidR="00CA7323" w:rsidRPr="00E1759D">
        <w:rPr>
          <w:rFonts w:ascii="Arial Unicode" w:hAnsi="Arial Unicode" w:cs="Sylfaen"/>
          <w:sz w:val="20"/>
          <w:lang w:val="af-ZA"/>
        </w:rPr>
        <w:t xml:space="preserve"> </w:t>
      </w:r>
      <w:r w:rsidRPr="00E1759D">
        <w:rPr>
          <w:rFonts w:ascii="Arial Unicode" w:hAnsi="Arial Unicode" w:cs="Sylfaen"/>
          <w:sz w:val="20"/>
        </w:rPr>
        <w:t>առարկայի</w:t>
      </w:r>
      <w:r w:rsidR="00CA7323" w:rsidRPr="00E1759D">
        <w:rPr>
          <w:rFonts w:ascii="Arial Unicode" w:hAnsi="Arial Unicode" w:cs="Sylfaen"/>
          <w:sz w:val="20"/>
          <w:lang w:val="af-ZA"/>
        </w:rPr>
        <w:t xml:space="preserve"> </w:t>
      </w:r>
      <w:r w:rsidRPr="00E1759D">
        <w:rPr>
          <w:rFonts w:ascii="Arial Unicode" w:hAnsi="Arial Unicode" w:cs="Sylfaen"/>
          <w:sz w:val="20"/>
        </w:rPr>
        <w:t>բնութա</w:t>
      </w:r>
      <w:r w:rsidRPr="00E1759D">
        <w:rPr>
          <w:rFonts w:ascii="Arial Unicode" w:hAnsi="Arial Unicode" w:cs="Times Armenian"/>
          <w:sz w:val="20"/>
        </w:rPr>
        <w:t>գ</w:t>
      </w:r>
      <w:r w:rsidRPr="00E1759D">
        <w:rPr>
          <w:rFonts w:ascii="Arial Unicode" w:hAnsi="Arial Unicode" w:cs="Sylfaen"/>
          <w:sz w:val="20"/>
        </w:rPr>
        <w:t>իրը</w:t>
      </w:r>
      <w:r w:rsidRPr="00E1759D">
        <w:rPr>
          <w:rFonts w:ascii="Arial Unicode" w:hAnsi="Arial Unicode" w:cs="Times Armenian"/>
          <w:sz w:val="20"/>
          <w:lang w:val="af-ZA"/>
        </w:rPr>
        <w:tab/>
      </w:r>
    </w:p>
    <w:p w:rsidR="00402CEF" w:rsidRPr="00E1759D" w:rsidRDefault="00402CEF" w:rsidP="00402CEF">
      <w:pPr>
        <w:jc w:val="both"/>
        <w:rPr>
          <w:rFonts w:ascii="Arial Unicode" w:hAnsi="Arial Unicode"/>
          <w:sz w:val="20"/>
          <w:lang w:val="af-ZA"/>
        </w:rPr>
      </w:pPr>
      <w:r w:rsidRPr="00E1759D">
        <w:rPr>
          <w:rFonts w:ascii="Arial Unicode" w:hAnsi="Arial Unicode"/>
          <w:sz w:val="20"/>
          <w:lang w:val="af-ZA"/>
        </w:rPr>
        <w:t xml:space="preserve">2. </w:t>
      </w:r>
      <w:r w:rsidRPr="00E1759D">
        <w:rPr>
          <w:rFonts w:ascii="Arial Unicode" w:hAnsi="Arial Unicode" w:cs="Sylfaen"/>
          <w:sz w:val="20"/>
        </w:rPr>
        <w:t>Մասնակցի</w:t>
      </w:r>
      <w:r w:rsidR="00E1759D" w:rsidRPr="00E1759D">
        <w:rPr>
          <w:rFonts w:ascii="Arial Unicode" w:hAnsi="Arial Unicode" w:cs="Sylfaen"/>
          <w:sz w:val="20"/>
          <w:lang w:val="af-ZA"/>
        </w:rPr>
        <w:t xml:space="preserve"> </w:t>
      </w:r>
      <w:r w:rsidRPr="00E1759D">
        <w:rPr>
          <w:rFonts w:ascii="Arial Unicode" w:hAnsi="Arial Unicode" w:cs="Sylfaen"/>
          <w:sz w:val="20"/>
        </w:rPr>
        <w:t>մասնակցության</w:t>
      </w:r>
      <w:r w:rsidR="00E1759D" w:rsidRPr="00E1759D">
        <w:rPr>
          <w:rFonts w:ascii="Arial Unicode" w:hAnsi="Arial Unicode" w:cs="Sylfaen"/>
          <w:sz w:val="20"/>
          <w:lang w:val="af-ZA"/>
        </w:rPr>
        <w:t xml:space="preserve"> </w:t>
      </w:r>
      <w:r w:rsidRPr="00E1759D">
        <w:rPr>
          <w:rFonts w:ascii="Arial Unicode" w:hAnsi="Arial Unicode" w:cs="Sylfaen"/>
          <w:sz w:val="20"/>
        </w:rPr>
        <w:t>իրավունքի</w:t>
      </w:r>
      <w:r w:rsidR="00E1759D" w:rsidRPr="00E1759D">
        <w:rPr>
          <w:rFonts w:ascii="Arial Unicode" w:hAnsi="Arial Unicode" w:cs="Sylfaen"/>
          <w:sz w:val="20"/>
          <w:lang w:val="af-ZA"/>
        </w:rPr>
        <w:t xml:space="preserve"> </w:t>
      </w:r>
      <w:r w:rsidRPr="00E1759D">
        <w:rPr>
          <w:rFonts w:ascii="Arial Unicode" w:hAnsi="Arial Unicode" w:cs="Sylfaen"/>
          <w:sz w:val="20"/>
        </w:rPr>
        <w:t>պահանջները</w:t>
      </w:r>
      <w:r w:rsidR="00E1759D" w:rsidRPr="00E1759D">
        <w:rPr>
          <w:rFonts w:ascii="Arial Unicode" w:hAnsi="Arial Unicode" w:cs="Sylfaen"/>
          <w:sz w:val="20"/>
          <w:lang w:val="af-ZA"/>
        </w:rPr>
        <w:t xml:space="preserve"> </w:t>
      </w:r>
      <w:r w:rsidRPr="00E1759D">
        <w:rPr>
          <w:rFonts w:ascii="Arial Unicode" w:hAnsi="Arial Unicode" w:cs="Sylfaen"/>
          <w:sz w:val="20"/>
        </w:rPr>
        <w:t>և</w:t>
      </w:r>
      <w:r w:rsidR="00E1759D" w:rsidRPr="00E1759D">
        <w:rPr>
          <w:rFonts w:ascii="Arial Unicode" w:hAnsi="Arial Unicode" w:cs="Sylfaen"/>
          <w:sz w:val="20"/>
          <w:lang w:val="af-ZA"/>
        </w:rPr>
        <w:t xml:space="preserve"> </w:t>
      </w:r>
      <w:r w:rsidRPr="00E1759D">
        <w:rPr>
          <w:rFonts w:ascii="Arial Unicode" w:hAnsi="Arial Unicode" w:cs="Sylfaen"/>
          <w:sz w:val="20"/>
        </w:rPr>
        <w:t>դրանց</w:t>
      </w:r>
      <w:r w:rsidR="00E1759D" w:rsidRPr="00E1759D">
        <w:rPr>
          <w:rFonts w:ascii="Arial Unicode" w:hAnsi="Arial Unicode" w:cs="Sylfaen"/>
          <w:sz w:val="20"/>
          <w:lang w:val="af-ZA"/>
        </w:rPr>
        <w:t xml:space="preserve"> </w:t>
      </w:r>
      <w:r w:rsidRPr="00E1759D">
        <w:rPr>
          <w:rFonts w:ascii="Arial Unicode" w:hAnsi="Arial Unicode" w:cs="Sylfaen"/>
          <w:sz w:val="20"/>
        </w:rPr>
        <w:t>գնահատման</w:t>
      </w:r>
      <w:r w:rsidR="00E1759D" w:rsidRPr="00E1759D">
        <w:rPr>
          <w:rFonts w:ascii="Arial Unicode" w:hAnsi="Arial Unicode" w:cs="Sylfaen"/>
          <w:sz w:val="20"/>
          <w:lang w:val="af-ZA"/>
        </w:rPr>
        <w:t xml:space="preserve"> </w:t>
      </w:r>
      <w:r w:rsidRPr="00E1759D">
        <w:rPr>
          <w:rFonts w:ascii="Arial Unicode" w:hAnsi="Arial Unicode" w:cs="Sylfaen"/>
          <w:sz w:val="20"/>
        </w:rPr>
        <w:t>կարգը</w:t>
      </w:r>
      <w:r w:rsidRPr="00E1759D">
        <w:rPr>
          <w:rFonts w:ascii="Arial Unicode" w:hAnsi="Arial Unicode" w:cs="Times Armenian"/>
          <w:sz w:val="20"/>
          <w:lang w:val="af-ZA"/>
        </w:rPr>
        <w:t xml:space="preserve">, ընտրված մասնակից ճանաչվելու դեպքում </w:t>
      </w:r>
      <w:r w:rsidRPr="00E1759D">
        <w:rPr>
          <w:rFonts w:ascii="Arial Unicode" w:hAnsi="Arial Unicode" w:cs="Sylfaen"/>
          <w:sz w:val="20"/>
        </w:rPr>
        <w:t>որակավորման</w:t>
      </w:r>
      <w:r w:rsidRPr="00E1759D">
        <w:rPr>
          <w:rFonts w:ascii="Arial Unicode" w:hAnsi="Arial Unicode" w:cs="Times Armenian"/>
          <w:sz w:val="20"/>
          <w:lang w:val="af-ZA"/>
        </w:rPr>
        <w:t xml:space="preserve"> ապահովում ներկայացնելու պայմանները </w:t>
      </w:r>
    </w:p>
    <w:p w:rsidR="00402CEF" w:rsidRPr="00E1759D" w:rsidRDefault="00402CEF" w:rsidP="00402CEF">
      <w:pPr>
        <w:jc w:val="both"/>
        <w:rPr>
          <w:rFonts w:ascii="Arial Unicode" w:hAnsi="Arial Unicode"/>
          <w:sz w:val="20"/>
          <w:lang w:val="af-ZA"/>
        </w:rPr>
      </w:pPr>
      <w:r w:rsidRPr="00E1759D">
        <w:rPr>
          <w:rFonts w:ascii="Arial Unicode" w:hAnsi="Arial Unicode"/>
          <w:sz w:val="20"/>
          <w:lang w:val="af-ZA"/>
        </w:rPr>
        <w:t xml:space="preserve">3. </w:t>
      </w:r>
      <w:r w:rsidRPr="00E1759D">
        <w:rPr>
          <w:rFonts w:ascii="Arial Unicode" w:hAnsi="Arial Unicode" w:cs="Sylfaen"/>
          <w:sz w:val="20"/>
        </w:rPr>
        <w:t>Հրավերի</w:t>
      </w:r>
      <w:r w:rsidR="00E1759D" w:rsidRPr="00E1759D">
        <w:rPr>
          <w:rFonts w:ascii="Arial Unicode" w:hAnsi="Arial Unicode" w:cs="Sylfaen"/>
          <w:sz w:val="20"/>
          <w:lang w:val="af-ZA"/>
        </w:rPr>
        <w:t xml:space="preserve"> </w:t>
      </w:r>
      <w:r w:rsidRPr="00E1759D">
        <w:rPr>
          <w:rFonts w:ascii="Arial Unicode" w:hAnsi="Arial Unicode" w:cs="Sylfaen"/>
          <w:sz w:val="20"/>
        </w:rPr>
        <w:t>պարզաբանումը</w:t>
      </w:r>
      <w:r w:rsidR="00E1759D" w:rsidRPr="00E1759D">
        <w:rPr>
          <w:rFonts w:ascii="Arial Unicode" w:hAnsi="Arial Unicode" w:cs="Sylfaen"/>
          <w:sz w:val="20"/>
          <w:lang w:val="af-ZA"/>
        </w:rPr>
        <w:t xml:space="preserve"> </w:t>
      </w:r>
      <w:r w:rsidRPr="00E1759D">
        <w:rPr>
          <w:rFonts w:ascii="Arial Unicode" w:hAnsi="Arial Unicode" w:cs="Sylfaen"/>
          <w:sz w:val="20"/>
        </w:rPr>
        <w:t>և</w:t>
      </w:r>
      <w:r w:rsidR="00E1759D" w:rsidRPr="00E1759D">
        <w:rPr>
          <w:rFonts w:ascii="Arial Unicode" w:hAnsi="Arial Unicode" w:cs="Sylfaen"/>
          <w:sz w:val="20"/>
          <w:lang w:val="af-ZA"/>
        </w:rPr>
        <w:t xml:space="preserve"> </w:t>
      </w:r>
      <w:r w:rsidRPr="00E1759D">
        <w:rPr>
          <w:rFonts w:ascii="Arial Unicode" w:hAnsi="Arial Unicode" w:cs="Sylfaen"/>
          <w:sz w:val="20"/>
        </w:rPr>
        <w:t>հրավերում</w:t>
      </w:r>
      <w:r w:rsidR="00E1759D" w:rsidRPr="00E1759D">
        <w:rPr>
          <w:rFonts w:ascii="Arial Unicode" w:hAnsi="Arial Unicode" w:cs="Sylfaen"/>
          <w:sz w:val="20"/>
          <w:lang w:val="af-ZA"/>
        </w:rPr>
        <w:t xml:space="preserve"> </w:t>
      </w:r>
      <w:r w:rsidRPr="00E1759D">
        <w:rPr>
          <w:rFonts w:ascii="Arial Unicode" w:hAnsi="Arial Unicode" w:cs="Sylfaen"/>
          <w:sz w:val="20"/>
        </w:rPr>
        <w:t>փոփոխություն</w:t>
      </w:r>
      <w:r w:rsidR="00E1759D" w:rsidRPr="00E1759D">
        <w:rPr>
          <w:rFonts w:ascii="Arial Unicode" w:hAnsi="Arial Unicode" w:cs="Sylfaen"/>
          <w:sz w:val="20"/>
          <w:lang w:val="af-ZA"/>
        </w:rPr>
        <w:t xml:space="preserve"> </w:t>
      </w:r>
      <w:r w:rsidRPr="00E1759D">
        <w:rPr>
          <w:rFonts w:ascii="Arial Unicode" w:hAnsi="Arial Unicode" w:cs="Sylfaen"/>
          <w:sz w:val="20"/>
        </w:rPr>
        <w:t>կատարելու</w:t>
      </w:r>
      <w:r w:rsidR="00E1759D" w:rsidRPr="00E1759D">
        <w:rPr>
          <w:rFonts w:ascii="Arial Unicode" w:hAnsi="Arial Unicode" w:cs="Sylfaen"/>
          <w:sz w:val="20"/>
          <w:lang w:val="af-ZA"/>
        </w:rPr>
        <w:t xml:space="preserve"> </w:t>
      </w:r>
      <w:r w:rsidRPr="00E1759D">
        <w:rPr>
          <w:rFonts w:ascii="Arial Unicode" w:hAnsi="Arial Unicode" w:cs="Sylfaen"/>
          <w:sz w:val="20"/>
        </w:rPr>
        <w:t>կար</w:t>
      </w:r>
      <w:r w:rsidRPr="00E1759D">
        <w:rPr>
          <w:rFonts w:ascii="Arial Unicode" w:hAnsi="Arial Unicode" w:cs="Times Armenian"/>
          <w:sz w:val="20"/>
        </w:rPr>
        <w:t>գ</w:t>
      </w:r>
      <w:r w:rsidRPr="00E1759D">
        <w:rPr>
          <w:rFonts w:ascii="Arial Unicode" w:hAnsi="Arial Unicode" w:cs="Sylfaen"/>
          <w:sz w:val="20"/>
        </w:rPr>
        <w:t>ը</w:t>
      </w:r>
      <w:r w:rsidRPr="00E1759D">
        <w:rPr>
          <w:rFonts w:ascii="Arial Unicode" w:hAnsi="Arial Unicode" w:cs="Times Armenian"/>
          <w:sz w:val="20"/>
          <w:lang w:val="af-ZA"/>
        </w:rPr>
        <w:tab/>
      </w:r>
    </w:p>
    <w:p w:rsidR="00402CEF" w:rsidRPr="00E1759D" w:rsidRDefault="00402CEF" w:rsidP="00402CEF">
      <w:pPr>
        <w:jc w:val="both"/>
        <w:rPr>
          <w:rFonts w:ascii="Arial Unicode" w:hAnsi="Arial Unicode" w:cs="Sylfaen"/>
          <w:sz w:val="20"/>
          <w:lang w:val="af-ZA"/>
        </w:rPr>
      </w:pPr>
      <w:r w:rsidRPr="00E1759D">
        <w:rPr>
          <w:rFonts w:ascii="Arial Unicode" w:hAnsi="Arial Unicode"/>
          <w:sz w:val="20"/>
          <w:lang w:val="af-ZA"/>
        </w:rPr>
        <w:t xml:space="preserve">4. </w:t>
      </w:r>
      <w:r w:rsidRPr="00E1759D">
        <w:rPr>
          <w:rFonts w:ascii="Arial Unicode" w:hAnsi="Arial Unicode" w:cs="Sylfaen"/>
          <w:sz w:val="20"/>
        </w:rPr>
        <w:t>Հայտը</w:t>
      </w:r>
      <w:r w:rsidR="00E1759D" w:rsidRPr="00E1759D">
        <w:rPr>
          <w:rFonts w:ascii="Arial Unicode" w:hAnsi="Arial Unicode" w:cs="Sylfaen"/>
          <w:sz w:val="20"/>
          <w:lang w:val="af-ZA"/>
        </w:rPr>
        <w:t xml:space="preserve"> </w:t>
      </w:r>
      <w:r w:rsidRPr="00E1759D">
        <w:rPr>
          <w:rFonts w:ascii="Arial Unicode" w:hAnsi="Arial Unicode" w:cs="Sylfaen"/>
          <w:sz w:val="20"/>
        </w:rPr>
        <w:t>ներկայացնելու</w:t>
      </w:r>
      <w:r w:rsidR="00E1759D" w:rsidRPr="00E1759D">
        <w:rPr>
          <w:rFonts w:ascii="Arial Unicode" w:hAnsi="Arial Unicode" w:cs="Sylfaen"/>
          <w:sz w:val="20"/>
          <w:lang w:val="af-ZA"/>
        </w:rPr>
        <w:t xml:space="preserve"> </w:t>
      </w:r>
      <w:r w:rsidRPr="00E1759D">
        <w:rPr>
          <w:rFonts w:ascii="Arial Unicode" w:hAnsi="Arial Unicode" w:cs="Sylfaen"/>
          <w:sz w:val="20"/>
        </w:rPr>
        <w:t>կար</w:t>
      </w:r>
      <w:r w:rsidRPr="00E1759D">
        <w:rPr>
          <w:rFonts w:ascii="Arial Unicode" w:hAnsi="Arial Unicode" w:cs="Times Armenian"/>
          <w:sz w:val="20"/>
        </w:rPr>
        <w:t>գ</w:t>
      </w:r>
      <w:r w:rsidRPr="00E1759D">
        <w:rPr>
          <w:rFonts w:ascii="Arial Unicode" w:hAnsi="Arial Unicode" w:cs="Sylfaen"/>
          <w:sz w:val="20"/>
        </w:rPr>
        <w:t>ը</w:t>
      </w:r>
    </w:p>
    <w:p w:rsidR="00402CEF" w:rsidRPr="00E1759D" w:rsidRDefault="00DB4651" w:rsidP="00402CEF">
      <w:pPr>
        <w:jc w:val="both"/>
        <w:rPr>
          <w:rFonts w:ascii="Arial Unicode" w:hAnsi="Arial Unicode"/>
          <w:sz w:val="20"/>
          <w:lang w:val="af-ZA"/>
        </w:rPr>
      </w:pPr>
      <w:r>
        <w:rPr>
          <w:rFonts w:ascii="Arial Unicode" w:hAnsi="Arial Unicode"/>
          <w:sz w:val="20"/>
          <w:lang w:val="af-ZA"/>
        </w:rPr>
        <w:t xml:space="preserve">5. </w:t>
      </w:r>
      <w:r w:rsidR="00402CEF" w:rsidRPr="00E1759D">
        <w:rPr>
          <w:rFonts w:ascii="Arial Unicode" w:hAnsi="Arial Unicode" w:cs="Sylfaen"/>
          <w:sz w:val="20"/>
        </w:rPr>
        <w:t>Հայտի</w:t>
      </w:r>
      <w:r w:rsidRPr="00E67BC8">
        <w:rPr>
          <w:rFonts w:ascii="Arial Unicode" w:hAnsi="Arial Unicode" w:cs="Sylfaen"/>
          <w:sz w:val="20"/>
          <w:lang w:val="af-ZA"/>
        </w:rPr>
        <w:t xml:space="preserve"> </w:t>
      </w:r>
      <w:r w:rsidR="00E1759D" w:rsidRPr="00E1759D">
        <w:rPr>
          <w:rFonts w:ascii="Arial Unicode" w:hAnsi="Arial Unicode" w:cs="Sylfaen"/>
          <w:sz w:val="20"/>
          <w:lang w:val="af-ZA"/>
        </w:rPr>
        <w:t xml:space="preserve"> </w:t>
      </w:r>
      <w:r w:rsidR="00402CEF" w:rsidRPr="00E1759D">
        <w:rPr>
          <w:rFonts w:ascii="Arial Unicode" w:hAnsi="Arial Unicode" w:cs="Times Armenian"/>
          <w:sz w:val="20"/>
        </w:rPr>
        <w:t>գ</w:t>
      </w:r>
      <w:r w:rsidR="00402CEF" w:rsidRPr="00E1759D">
        <w:rPr>
          <w:rFonts w:ascii="Arial Unicode" w:hAnsi="Arial Unicode" w:cs="Sylfaen"/>
          <w:sz w:val="20"/>
        </w:rPr>
        <w:t>նային</w:t>
      </w:r>
      <w:r w:rsidRPr="00E67BC8">
        <w:rPr>
          <w:rFonts w:ascii="Arial Unicode" w:hAnsi="Arial Unicode" w:cs="Sylfaen"/>
          <w:sz w:val="20"/>
          <w:lang w:val="af-ZA"/>
        </w:rPr>
        <w:t xml:space="preserve"> </w:t>
      </w:r>
      <w:r w:rsidR="00E1759D" w:rsidRPr="00E1759D">
        <w:rPr>
          <w:rFonts w:ascii="Arial Unicode" w:hAnsi="Arial Unicode" w:cs="Sylfaen"/>
          <w:sz w:val="20"/>
          <w:lang w:val="af-ZA"/>
        </w:rPr>
        <w:t xml:space="preserve"> </w:t>
      </w:r>
      <w:r w:rsidR="00402CEF" w:rsidRPr="00E1759D">
        <w:rPr>
          <w:rFonts w:ascii="Arial Unicode" w:hAnsi="Arial Unicode" w:cs="Sylfaen"/>
          <w:sz w:val="20"/>
        </w:rPr>
        <w:t>առաջարկը</w:t>
      </w:r>
      <w:r w:rsidR="00402CEF" w:rsidRPr="00E1759D">
        <w:rPr>
          <w:rFonts w:ascii="Arial Unicode" w:hAnsi="Arial Unicode" w:cs="Times Armenian"/>
          <w:sz w:val="20"/>
          <w:lang w:val="af-ZA"/>
        </w:rPr>
        <w:tab/>
      </w:r>
    </w:p>
    <w:p w:rsidR="00402CEF" w:rsidRPr="00E1759D" w:rsidRDefault="00402CEF" w:rsidP="00402CEF">
      <w:pPr>
        <w:jc w:val="both"/>
        <w:rPr>
          <w:rFonts w:ascii="Arial Unicode" w:hAnsi="Arial Unicode"/>
          <w:sz w:val="20"/>
          <w:lang w:val="af-ZA"/>
        </w:rPr>
      </w:pPr>
      <w:r w:rsidRPr="00E1759D">
        <w:rPr>
          <w:rFonts w:ascii="Arial Unicode" w:hAnsi="Arial Unicode"/>
          <w:sz w:val="20"/>
          <w:lang w:val="af-ZA"/>
        </w:rPr>
        <w:t xml:space="preserve">6. </w:t>
      </w:r>
      <w:r w:rsidRPr="00E1759D">
        <w:rPr>
          <w:rFonts w:ascii="Arial Unicode" w:hAnsi="Arial Unicode" w:cs="Sylfaen"/>
          <w:sz w:val="20"/>
        </w:rPr>
        <w:t>Հայտի</w:t>
      </w:r>
      <w:r w:rsidR="00E1759D" w:rsidRPr="00E1759D">
        <w:rPr>
          <w:rFonts w:ascii="Arial Unicode" w:hAnsi="Arial Unicode" w:cs="Sylfaen"/>
          <w:sz w:val="20"/>
          <w:lang w:val="af-ZA"/>
        </w:rPr>
        <w:t xml:space="preserve"> </w:t>
      </w:r>
      <w:r w:rsidRPr="00E1759D">
        <w:rPr>
          <w:rFonts w:ascii="Arial Unicode" w:hAnsi="Arial Unicode" w:cs="Times Armenian"/>
          <w:sz w:val="20"/>
        </w:rPr>
        <w:t>գ</w:t>
      </w:r>
      <w:r w:rsidRPr="00E1759D">
        <w:rPr>
          <w:rFonts w:ascii="Arial Unicode" w:hAnsi="Arial Unicode" w:cs="Sylfaen"/>
          <w:sz w:val="20"/>
        </w:rPr>
        <w:t>ործողության</w:t>
      </w:r>
      <w:r w:rsidR="00E1759D" w:rsidRPr="00E1759D">
        <w:rPr>
          <w:rFonts w:ascii="Arial Unicode" w:hAnsi="Arial Unicode" w:cs="Sylfaen"/>
          <w:sz w:val="20"/>
          <w:lang w:val="af-ZA"/>
        </w:rPr>
        <w:t xml:space="preserve"> </w:t>
      </w:r>
      <w:r w:rsidRPr="00E1759D">
        <w:rPr>
          <w:rFonts w:ascii="Arial Unicode" w:hAnsi="Arial Unicode" w:cs="Sylfaen"/>
          <w:sz w:val="20"/>
        </w:rPr>
        <w:t>ժամկետը</w:t>
      </w:r>
      <w:r w:rsidRPr="00E1759D">
        <w:rPr>
          <w:rFonts w:ascii="Arial Unicode" w:hAnsi="Arial Unicode" w:cs="Times Armenian"/>
          <w:sz w:val="20"/>
          <w:lang w:val="af-ZA"/>
        </w:rPr>
        <w:t xml:space="preserve">, </w:t>
      </w:r>
      <w:r w:rsidRPr="00E1759D">
        <w:rPr>
          <w:rFonts w:ascii="Arial Unicode" w:hAnsi="Arial Unicode" w:cs="Sylfaen"/>
          <w:sz w:val="20"/>
        </w:rPr>
        <w:t>հայտերում</w:t>
      </w:r>
      <w:r w:rsidR="00E1759D" w:rsidRPr="00E1759D">
        <w:rPr>
          <w:rFonts w:ascii="Arial Unicode" w:hAnsi="Arial Unicode" w:cs="Sylfaen"/>
          <w:sz w:val="20"/>
          <w:lang w:val="af-ZA"/>
        </w:rPr>
        <w:t xml:space="preserve"> </w:t>
      </w:r>
      <w:r w:rsidRPr="00E1759D">
        <w:rPr>
          <w:rFonts w:ascii="Arial Unicode" w:hAnsi="Arial Unicode" w:cs="Sylfaen"/>
          <w:sz w:val="20"/>
        </w:rPr>
        <w:t>փոփոխություն</w:t>
      </w:r>
      <w:r w:rsidR="00E1759D" w:rsidRPr="00E1759D">
        <w:rPr>
          <w:rFonts w:ascii="Arial Unicode" w:hAnsi="Arial Unicode" w:cs="Sylfaen"/>
          <w:sz w:val="20"/>
          <w:lang w:val="af-ZA"/>
        </w:rPr>
        <w:t xml:space="preserve"> </w:t>
      </w:r>
      <w:r w:rsidRPr="00E1759D">
        <w:rPr>
          <w:rFonts w:ascii="Arial Unicode" w:hAnsi="Arial Unicode" w:cs="Sylfaen"/>
          <w:sz w:val="20"/>
        </w:rPr>
        <w:t>կատարելու</w:t>
      </w:r>
      <w:r w:rsidR="00E1759D" w:rsidRPr="00E1759D">
        <w:rPr>
          <w:rFonts w:ascii="Arial Unicode" w:hAnsi="Arial Unicode" w:cs="Sylfaen"/>
          <w:sz w:val="20"/>
          <w:lang w:val="af-ZA"/>
        </w:rPr>
        <w:t xml:space="preserve"> </w:t>
      </w:r>
      <w:r w:rsidRPr="00E1759D">
        <w:rPr>
          <w:rFonts w:ascii="Arial Unicode" w:hAnsi="Arial Unicode" w:cs="Sylfaen"/>
          <w:sz w:val="20"/>
        </w:rPr>
        <w:t>և</w:t>
      </w:r>
      <w:r w:rsidR="00E1759D" w:rsidRPr="00E1759D">
        <w:rPr>
          <w:rFonts w:ascii="Arial Unicode" w:hAnsi="Arial Unicode" w:cs="Sylfaen"/>
          <w:sz w:val="20"/>
          <w:lang w:val="af-ZA"/>
        </w:rPr>
        <w:t xml:space="preserve"> </w:t>
      </w:r>
      <w:r w:rsidRPr="00E1759D">
        <w:rPr>
          <w:rFonts w:ascii="Arial Unicode" w:hAnsi="Arial Unicode" w:cs="Sylfaen"/>
          <w:sz w:val="20"/>
        </w:rPr>
        <w:t>դրանք</w:t>
      </w:r>
      <w:r w:rsidR="00E1759D" w:rsidRPr="00E1759D">
        <w:rPr>
          <w:rFonts w:ascii="Arial Unicode" w:hAnsi="Arial Unicode" w:cs="Sylfaen"/>
          <w:sz w:val="20"/>
          <w:lang w:val="af-ZA"/>
        </w:rPr>
        <w:t xml:space="preserve"> </w:t>
      </w:r>
      <w:r w:rsidRPr="00E1759D">
        <w:rPr>
          <w:rFonts w:ascii="Arial Unicode" w:hAnsi="Arial Unicode" w:cs="Sylfaen"/>
          <w:sz w:val="20"/>
        </w:rPr>
        <w:t>հետ</w:t>
      </w:r>
      <w:r w:rsidR="00E1759D" w:rsidRPr="00E1759D">
        <w:rPr>
          <w:rFonts w:ascii="Arial Unicode" w:hAnsi="Arial Unicode" w:cs="Sylfaen"/>
          <w:sz w:val="20"/>
          <w:lang w:val="af-ZA"/>
        </w:rPr>
        <w:t xml:space="preserve"> </w:t>
      </w:r>
      <w:r w:rsidRPr="00E1759D">
        <w:rPr>
          <w:rFonts w:ascii="Arial Unicode" w:hAnsi="Arial Unicode" w:cs="Sylfaen"/>
          <w:sz w:val="20"/>
        </w:rPr>
        <w:t>վերցնելու</w:t>
      </w:r>
      <w:r w:rsidR="00E1759D" w:rsidRPr="00E1759D">
        <w:rPr>
          <w:rFonts w:ascii="Arial Unicode" w:hAnsi="Arial Unicode" w:cs="Sylfaen"/>
          <w:sz w:val="20"/>
          <w:lang w:val="af-ZA"/>
        </w:rPr>
        <w:t xml:space="preserve"> </w:t>
      </w:r>
      <w:r w:rsidRPr="00E1759D">
        <w:rPr>
          <w:rFonts w:ascii="Arial Unicode" w:hAnsi="Arial Unicode" w:cs="Sylfaen"/>
          <w:sz w:val="20"/>
        </w:rPr>
        <w:t>կար</w:t>
      </w:r>
      <w:r w:rsidRPr="00E1759D">
        <w:rPr>
          <w:rFonts w:ascii="Arial Unicode" w:hAnsi="Arial Unicode" w:cs="Times Armenian"/>
          <w:sz w:val="20"/>
        </w:rPr>
        <w:t>գ</w:t>
      </w:r>
      <w:r w:rsidRPr="00E1759D">
        <w:rPr>
          <w:rFonts w:ascii="Arial Unicode" w:hAnsi="Arial Unicode" w:cs="Sylfaen"/>
          <w:sz w:val="20"/>
        </w:rPr>
        <w:t>ը</w:t>
      </w:r>
      <w:r w:rsidRPr="00E1759D">
        <w:rPr>
          <w:rFonts w:ascii="Arial Unicode" w:hAnsi="Arial Unicode" w:cs="Times Armenian"/>
          <w:sz w:val="20"/>
          <w:lang w:val="af-ZA"/>
        </w:rPr>
        <w:tab/>
      </w:r>
    </w:p>
    <w:p w:rsidR="00402CEF" w:rsidRPr="00E1759D" w:rsidRDefault="00402CEF" w:rsidP="00402CEF">
      <w:pPr>
        <w:jc w:val="both"/>
        <w:rPr>
          <w:rFonts w:ascii="Arial Unicode" w:hAnsi="Arial Unicode" w:cs="Sylfaen"/>
          <w:sz w:val="20"/>
          <w:lang w:val="af-ZA"/>
        </w:rPr>
      </w:pPr>
      <w:r w:rsidRPr="00E1759D">
        <w:rPr>
          <w:rFonts w:ascii="Arial Unicode" w:hAnsi="Arial Unicode"/>
          <w:sz w:val="20"/>
          <w:lang w:val="af-ZA"/>
        </w:rPr>
        <w:t>8. Հ</w:t>
      </w:r>
      <w:r w:rsidRPr="00E1759D">
        <w:rPr>
          <w:rFonts w:ascii="Arial Unicode" w:hAnsi="Arial Unicode" w:cs="Sylfaen"/>
          <w:sz w:val="20"/>
        </w:rPr>
        <w:t>այտերի</w:t>
      </w:r>
      <w:r w:rsidR="00E1759D" w:rsidRPr="00E1759D">
        <w:rPr>
          <w:rFonts w:ascii="Arial Unicode" w:hAnsi="Arial Unicode" w:cs="Sylfaen"/>
          <w:sz w:val="20"/>
          <w:lang w:val="af-ZA"/>
        </w:rPr>
        <w:t xml:space="preserve"> </w:t>
      </w:r>
      <w:r w:rsidRPr="00E1759D">
        <w:rPr>
          <w:rFonts w:ascii="Arial Unicode" w:hAnsi="Arial Unicode" w:cs="Sylfaen"/>
          <w:sz w:val="20"/>
        </w:rPr>
        <w:t>բացումը</w:t>
      </w:r>
      <w:r w:rsidRPr="00E1759D">
        <w:rPr>
          <w:rFonts w:ascii="Arial Unicode" w:hAnsi="Arial Unicode" w:cs="Sylfaen"/>
          <w:sz w:val="20"/>
          <w:lang w:val="af-ZA"/>
        </w:rPr>
        <w:t xml:space="preserve">, </w:t>
      </w:r>
      <w:r w:rsidRPr="00E1759D">
        <w:rPr>
          <w:rFonts w:ascii="Arial Unicode" w:hAnsi="Arial Unicode" w:cs="Sylfaen"/>
          <w:sz w:val="20"/>
        </w:rPr>
        <w:t>գնահատումը</w:t>
      </w:r>
      <w:r w:rsidR="00E1759D" w:rsidRPr="00E1759D">
        <w:rPr>
          <w:rFonts w:ascii="Arial Unicode" w:hAnsi="Arial Unicode" w:cs="Sylfaen"/>
          <w:sz w:val="20"/>
          <w:lang w:val="af-ZA"/>
        </w:rPr>
        <w:t xml:space="preserve"> </w:t>
      </w:r>
      <w:r w:rsidRPr="00E1759D">
        <w:rPr>
          <w:rFonts w:ascii="Arial Unicode" w:hAnsi="Arial Unicode" w:cs="Sylfaen"/>
          <w:sz w:val="20"/>
        </w:rPr>
        <w:t>և</w:t>
      </w:r>
      <w:r w:rsidR="00E1759D" w:rsidRPr="00E1759D">
        <w:rPr>
          <w:rFonts w:ascii="Arial Unicode" w:hAnsi="Arial Unicode" w:cs="Sylfaen"/>
          <w:sz w:val="20"/>
          <w:lang w:val="af-ZA"/>
        </w:rPr>
        <w:t xml:space="preserve"> </w:t>
      </w:r>
      <w:r w:rsidRPr="00E1759D">
        <w:rPr>
          <w:rFonts w:ascii="Arial Unicode" w:hAnsi="Arial Unicode" w:cs="Sylfaen"/>
          <w:sz w:val="20"/>
        </w:rPr>
        <w:t>արդյունքների</w:t>
      </w:r>
      <w:r w:rsidR="00E1759D" w:rsidRPr="00E1759D">
        <w:rPr>
          <w:rFonts w:ascii="Arial Unicode" w:hAnsi="Arial Unicode" w:cs="Sylfaen"/>
          <w:sz w:val="20"/>
          <w:lang w:val="af-ZA"/>
        </w:rPr>
        <w:t xml:space="preserve"> </w:t>
      </w:r>
      <w:r w:rsidRPr="00E1759D">
        <w:rPr>
          <w:rFonts w:ascii="Arial Unicode" w:hAnsi="Arial Unicode" w:cs="Sylfaen"/>
          <w:sz w:val="20"/>
        </w:rPr>
        <w:t>ամփոփումը</w:t>
      </w:r>
      <w:r w:rsidRPr="00E1759D">
        <w:rPr>
          <w:rFonts w:ascii="Arial Unicode" w:hAnsi="Arial Unicode" w:cs="Sylfaen"/>
          <w:sz w:val="20"/>
          <w:lang w:val="af-ZA"/>
        </w:rPr>
        <w:tab/>
      </w:r>
    </w:p>
    <w:p w:rsidR="00402CEF" w:rsidRPr="00E1759D" w:rsidRDefault="00402CEF" w:rsidP="00402CEF">
      <w:pPr>
        <w:jc w:val="both"/>
        <w:rPr>
          <w:rFonts w:ascii="Arial Unicode" w:hAnsi="Arial Unicode"/>
          <w:sz w:val="20"/>
          <w:lang w:val="af-ZA"/>
        </w:rPr>
      </w:pPr>
      <w:r w:rsidRPr="00E1759D">
        <w:rPr>
          <w:rFonts w:ascii="Arial Unicode" w:hAnsi="Arial Unicode"/>
          <w:sz w:val="20"/>
          <w:lang w:val="af-ZA"/>
        </w:rPr>
        <w:t xml:space="preserve">9. </w:t>
      </w:r>
      <w:r w:rsidRPr="00E1759D">
        <w:rPr>
          <w:rFonts w:ascii="Arial Unicode" w:hAnsi="Arial Unicode" w:cs="Sylfaen"/>
          <w:sz w:val="20"/>
        </w:rPr>
        <w:t>Պայմանա</w:t>
      </w:r>
      <w:r w:rsidRPr="00E1759D">
        <w:rPr>
          <w:rFonts w:ascii="Arial Unicode" w:hAnsi="Arial Unicode" w:cs="Times Armenian"/>
          <w:sz w:val="20"/>
        </w:rPr>
        <w:t>գ</w:t>
      </w:r>
      <w:r w:rsidRPr="00E1759D">
        <w:rPr>
          <w:rFonts w:ascii="Arial Unicode" w:hAnsi="Arial Unicode" w:cs="Sylfaen"/>
          <w:sz w:val="20"/>
        </w:rPr>
        <w:t>րի</w:t>
      </w:r>
      <w:r w:rsidR="00E1759D" w:rsidRPr="00E1759D">
        <w:rPr>
          <w:rFonts w:ascii="Arial Unicode" w:hAnsi="Arial Unicode" w:cs="Sylfaen"/>
          <w:sz w:val="20"/>
          <w:lang w:val="af-ZA"/>
        </w:rPr>
        <w:t xml:space="preserve"> </w:t>
      </w:r>
      <w:r w:rsidRPr="00E1759D">
        <w:rPr>
          <w:rFonts w:ascii="Arial Unicode" w:hAnsi="Arial Unicode" w:cs="Sylfaen"/>
          <w:sz w:val="20"/>
        </w:rPr>
        <w:t>կնքումը</w:t>
      </w:r>
      <w:r w:rsidRPr="00E1759D">
        <w:rPr>
          <w:rFonts w:ascii="Arial Unicode" w:hAnsi="Arial Unicode" w:cs="Times Armenian"/>
          <w:sz w:val="20"/>
          <w:lang w:val="af-ZA"/>
        </w:rPr>
        <w:tab/>
      </w:r>
    </w:p>
    <w:p w:rsidR="00402CEF" w:rsidRPr="00E1759D" w:rsidRDefault="00402CEF" w:rsidP="00402CEF">
      <w:pPr>
        <w:jc w:val="both"/>
        <w:rPr>
          <w:rFonts w:ascii="Arial Unicode" w:hAnsi="Arial Unicode"/>
          <w:sz w:val="20"/>
          <w:lang w:val="af-ZA"/>
        </w:rPr>
      </w:pPr>
      <w:r w:rsidRPr="00E1759D">
        <w:rPr>
          <w:rFonts w:ascii="Arial Unicode" w:hAnsi="Arial Unicode"/>
          <w:sz w:val="20"/>
          <w:lang w:val="af-ZA"/>
        </w:rPr>
        <w:t xml:space="preserve">10. Որակավորման և </w:t>
      </w:r>
      <w:r w:rsidRPr="00E1759D">
        <w:rPr>
          <w:rFonts w:ascii="Arial Unicode" w:hAnsi="Arial Unicode" w:cs="Sylfaen"/>
          <w:sz w:val="20"/>
        </w:rPr>
        <w:t>պայմանա</w:t>
      </w:r>
      <w:r w:rsidRPr="00E1759D">
        <w:rPr>
          <w:rFonts w:ascii="Arial Unicode" w:hAnsi="Arial Unicode" w:cs="Times Armenian"/>
          <w:sz w:val="20"/>
        </w:rPr>
        <w:t>գ</w:t>
      </w:r>
      <w:r w:rsidRPr="00E1759D">
        <w:rPr>
          <w:rFonts w:ascii="Arial Unicode" w:hAnsi="Arial Unicode" w:cs="Sylfaen"/>
          <w:sz w:val="20"/>
        </w:rPr>
        <w:t>րի</w:t>
      </w:r>
      <w:r w:rsidR="00E1759D" w:rsidRPr="00E1759D">
        <w:rPr>
          <w:rFonts w:ascii="Arial Unicode" w:hAnsi="Arial Unicode" w:cs="Sylfaen"/>
          <w:sz w:val="20"/>
          <w:lang w:val="af-ZA"/>
        </w:rPr>
        <w:t xml:space="preserve"> </w:t>
      </w:r>
      <w:r w:rsidRPr="00E1759D">
        <w:rPr>
          <w:rFonts w:ascii="Arial Unicode" w:hAnsi="Arial Unicode" w:cs="Sylfaen"/>
          <w:sz w:val="20"/>
        </w:rPr>
        <w:t>ապահովումները</w:t>
      </w:r>
      <w:r w:rsidRPr="00E1759D">
        <w:rPr>
          <w:rFonts w:ascii="Arial Unicode" w:hAnsi="Arial Unicode" w:cs="Times Armenian"/>
          <w:sz w:val="20"/>
          <w:lang w:val="af-ZA"/>
        </w:rPr>
        <w:tab/>
      </w:r>
    </w:p>
    <w:p w:rsidR="00402CEF" w:rsidRPr="00E1759D" w:rsidRDefault="00402CEF" w:rsidP="00402CEF">
      <w:pPr>
        <w:jc w:val="both"/>
        <w:rPr>
          <w:rFonts w:ascii="Arial Unicode" w:hAnsi="Arial Unicode"/>
          <w:sz w:val="20"/>
          <w:lang w:val="af-ZA"/>
        </w:rPr>
      </w:pPr>
      <w:r w:rsidRPr="00E1759D">
        <w:rPr>
          <w:rFonts w:ascii="Arial Unicode" w:hAnsi="Arial Unicode"/>
          <w:sz w:val="20"/>
          <w:lang w:val="af-ZA"/>
        </w:rPr>
        <w:t xml:space="preserve">11. </w:t>
      </w:r>
      <w:r w:rsidRPr="00E1759D">
        <w:rPr>
          <w:rFonts w:ascii="Arial Unicode" w:hAnsi="Arial Unicode" w:cs="Sylfaen"/>
          <w:sz w:val="20"/>
        </w:rPr>
        <w:t>Ընթացակար</w:t>
      </w:r>
      <w:r w:rsidRPr="00E1759D">
        <w:rPr>
          <w:rFonts w:ascii="Arial Unicode" w:hAnsi="Arial Unicode" w:cs="Times Armenian"/>
          <w:sz w:val="20"/>
        </w:rPr>
        <w:t>գ</w:t>
      </w:r>
      <w:r w:rsidRPr="00E1759D">
        <w:rPr>
          <w:rFonts w:ascii="Arial Unicode" w:hAnsi="Arial Unicode" w:cs="Sylfaen"/>
          <w:sz w:val="20"/>
        </w:rPr>
        <w:t>ը</w:t>
      </w:r>
      <w:r w:rsidR="00E1759D" w:rsidRPr="00E1759D">
        <w:rPr>
          <w:rFonts w:ascii="Arial Unicode" w:hAnsi="Arial Unicode" w:cs="Sylfaen"/>
          <w:sz w:val="20"/>
          <w:lang w:val="af-ZA"/>
        </w:rPr>
        <w:t xml:space="preserve"> </w:t>
      </w:r>
      <w:r w:rsidRPr="00E1759D">
        <w:rPr>
          <w:rFonts w:ascii="Arial Unicode" w:hAnsi="Arial Unicode" w:cs="Sylfaen"/>
          <w:sz w:val="20"/>
        </w:rPr>
        <w:t>չկայացած</w:t>
      </w:r>
      <w:r w:rsidR="00E1759D" w:rsidRPr="00E1759D">
        <w:rPr>
          <w:rFonts w:ascii="Arial Unicode" w:hAnsi="Arial Unicode" w:cs="Sylfaen"/>
          <w:sz w:val="20"/>
          <w:lang w:val="af-ZA"/>
        </w:rPr>
        <w:t xml:space="preserve"> </w:t>
      </w:r>
      <w:r w:rsidRPr="00E1759D">
        <w:rPr>
          <w:rFonts w:ascii="Arial Unicode" w:hAnsi="Arial Unicode" w:cs="Sylfaen"/>
          <w:sz w:val="20"/>
        </w:rPr>
        <w:t>հայտարարելը</w:t>
      </w:r>
      <w:r w:rsidRPr="00E1759D">
        <w:rPr>
          <w:rFonts w:ascii="Arial Unicode" w:hAnsi="Arial Unicode" w:cs="Times Armenian"/>
          <w:sz w:val="20"/>
          <w:lang w:val="af-ZA"/>
        </w:rPr>
        <w:tab/>
      </w:r>
    </w:p>
    <w:p w:rsidR="00402CEF" w:rsidRPr="00E1759D" w:rsidRDefault="00E1759D" w:rsidP="00402CEF">
      <w:pPr>
        <w:jc w:val="both"/>
        <w:rPr>
          <w:rFonts w:ascii="Arial Unicode" w:hAnsi="Arial Unicode"/>
          <w:sz w:val="20"/>
          <w:lang w:val="af-ZA"/>
        </w:rPr>
      </w:pPr>
      <w:r w:rsidRPr="00E1759D">
        <w:rPr>
          <w:rFonts w:ascii="Arial Unicode" w:hAnsi="Arial Unicode"/>
          <w:sz w:val="20"/>
          <w:lang w:val="af-ZA"/>
        </w:rPr>
        <w:t>12.</w:t>
      </w:r>
      <w:r w:rsidR="00402CEF" w:rsidRPr="00E1759D">
        <w:rPr>
          <w:rFonts w:ascii="Arial Unicode" w:hAnsi="Arial Unicode" w:cs="Sylfaen"/>
          <w:sz w:val="20"/>
        </w:rPr>
        <w:t>Գնման</w:t>
      </w:r>
      <w:r w:rsidRPr="00E1759D">
        <w:rPr>
          <w:rFonts w:ascii="Arial Unicode" w:hAnsi="Arial Unicode" w:cs="Sylfaen"/>
          <w:sz w:val="20"/>
          <w:lang w:val="af-ZA"/>
        </w:rPr>
        <w:t xml:space="preserve"> </w:t>
      </w:r>
      <w:r w:rsidR="00402CEF" w:rsidRPr="00E1759D">
        <w:rPr>
          <w:rFonts w:ascii="Arial Unicode" w:hAnsi="Arial Unicode" w:cs="Times Armenian"/>
          <w:sz w:val="20"/>
        </w:rPr>
        <w:t>գ</w:t>
      </w:r>
      <w:r w:rsidR="00402CEF" w:rsidRPr="00E1759D">
        <w:rPr>
          <w:rFonts w:ascii="Arial Unicode" w:hAnsi="Arial Unicode" w:cs="Sylfaen"/>
          <w:sz w:val="20"/>
        </w:rPr>
        <w:t>ործընթացի</w:t>
      </w:r>
      <w:r w:rsidRPr="00E1759D">
        <w:rPr>
          <w:rFonts w:ascii="Arial Unicode" w:hAnsi="Arial Unicode" w:cs="Sylfaen"/>
          <w:sz w:val="20"/>
          <w:lang w:val="af-ZA"/>
        </w:rPr>
        <w:t xml:space="preserve"> </w:t>
      </w:r>
      <w:r w:rsidR="00402CEF" w:rsidRPr="00E1759D">
        <w:rPr>
          <w:rFonts w:ascii="Arial Unicode" w:hAnsi="Arial Unicode" w:cs="Sylfaen"/>
          <w:sz w:val="20"/>
        </w:rPr>
        <w:t>հետ</w:t>
      </w:r>
      <w:r w:rsidRPr="00E1759D">
        <w:rPr>
          <w:rFonts w:ascii="Arial Unicode" w:hAnsi="Arial Unicode" w:cs="Sylfaen"/>
          <w:sz w:val="20"/>
          <w:lang w:val="af-ZA"/>
        </w:rPr>
        <w:t xml:space="preserve"> </w:t>
      </w:r>
      <w:r w:rsidR="00402CEF" w:rsidRPr="00E1759D">
        <w:rPr>
          <w:rFonts w:ascii="Arial Unicode" w:hAnsi="Arial Unicode" w:cs="Sylfaen"/>
          <w:sz w:val="20"/>
        </w:rPr>
        <w:t>կապված</w:t>
      </w:r>
      <w:r w:rsidRPr="00E1759D">
        <w:rPr>
          <w:rFonts w:ascii="Arial Unicode" w:hAnsi="Arial Unicode" w:cs="Sylfaen"/>
          <w:sz w:val="20"/>
          <w:lang w:val="af-ZA"/>
        </w:rPr>
        <w:t xml:space="preserve"> </w:t>
      </w:r>
      <w:r w:rsidR="00402CEF" w:rsidRPr="00E1759D">
        <w:rPr>
          <w:rFonts w:ascii="Arial Unicode" w:hAnsi="Arial Unicode" w:cs="Times Armenian"/>
          <w:sz w:val="20"/>
        </w:rPr>
        <w:t>գ</w:t>
      </w:r>
      <w:r w:rsidR="00402CEF" w:rsidRPr="00E1759D">
        <w:rPr>
          <w:rFonts w:ascii="Arial Unicode" w:hAnsi="Arial Unicode" w:cs="Sylfaen"/>
          <w:sz w:val="20"/>
        </w:rPr>
        <w:t>ործողությունները</w:t>
      </w:r>
      <w:r w:rsidRPr="00E1759D">
        <w:rPr>
          <w:rFonts w:ascii="Arial Unicode" w:hAnsi="Arial Unicode" w:cs="Sylfaen"/>
          <w:sz w:val="20"/>
          <w:lang w:val="af-ZA"/>
        </w:rPr>
        <w:t xml:space="preserve"> </w:t>
      </w:r>
      <w:r w:rsidR="00402CEF" w:rsidRPr="00E1759D">
        <w:rPr>
          <w:rFonts w:ascii="Arial Unicode" w:hAnsi="Arial Unicode" w:cs="Sylfaen"/>
          <w:sz w:val="20"/>
        </w:rPr>
        <w:t>և</w:t>
      </w:r>
      <w:r w:rsidR="00402CEF" w:rsidRPr="00E1759D">
        <w:rPr>
          <w:rFonts w:ascii="Arial Unicode" w:hAnsi="Arial Unicode" w:cs="Times Armenian"/>
          <w:sz w:val="20"/>
          <w:lang w:val="af-ZA"/>
        </w:rPr>
        <w:t xml:space="preserve"> (</w:t>
      </w:r>
      <w:r w:rsidR="00402CEF" w:rsidRPr="00E1759D">
        <w:rPr>
          <w:rFonts w:ascii="Arial Unicode" w:hAnsi="Arial Unicode" w:cs="Sylfaen"/>
          <w:sz w:val="20"/>
        </w:rPr>
        <w:t>կամ</w:t>
      </w:r>
      <w:r w:rsidR="00402CEF" w:rsidRPr="00E1759D">
        <w:rPr>
          <w:rFonts w:ascii="Arial Unicode" w:hAnsi="Arial Unicode" w:cs="Times Armenian"/>
          <w:sz w:val="20"/>
          <w:lang w:val="af-ZA"/>
        </w:rPr>
        <w:t xml:space="preserve">) </w:t>
      </w:r>
      <w:r w:rsidR="00402CEF" w:rsidRPr="00E1759D">
        <w:rPr>
          <w:rFonts w:ascii="Arial Unicode" w:hAnsi="Arial Unicode" w:cs="Sylfaen"/>
          <w:sz w:val="20"/>
        </w:rPr>
        <w:t>ընդունված</w:t>
      </w:r>
      <w:r w:rsidRPr="00E1759D">
        <w:rPr>
          <w:rFonts w:ascii="Arial Unicode" w:hAnsi="Arial Unicode" w:cs="Sylfaen"/>
          <w:sz w:val="20"/>
          <w:lang w:val="af-ZA"/>
        </w:rPr>
        <w:t xml:space="preserve"> </w:t>
      </w:r>
      <w:r w:rsidR="00402CEF" w:rsidRPr="00E1759D">
        <w:rPr>
          <w:rFonts w:ascii="Arial Unicode" w:hAnsi="Arial Unicode" w:cs="Sylfaen"/>
          <w:sz w:val="20"/>
        </w:rPr>
        <w:t>որոշումները</w:t>
      </w:r>
      <w:r w:rsidRPr="00E1759D">
        <w:rPr>
          <w:rFonts w:ascii="Arial Unicode" w:hAnsi="Arial Unicode" w:cs="Sylfaen"/>
          <w:sz w:val="20"/>
          <w:lang w:val="af-ZA"/>
        </w:rPr>
        <w:t xml:space="preserve"> </w:t>
      </w:r>
      <w:r w:rsidR="00402CEF" w:rsidRPr="00E1759D">
        <w:rPr>
          <w:rFonts w:ascii="Arial Unicode" w:hAnsi="Arial Unicode" w:cs="Sylfaen"/>
          <w:sz w:val="20"/>
        </w:rPr>
        <w:t>բողոքարկելու</w:t>
      </w:r>
      <w:r w:rsidRPr="00E1759D">
        <w:rPr>
          <w:rFonts w:ascii="Arial Unicode" w:hAnsi="Arial Unicode" w:cs="Sylfaen"/>
          <w:sz w:val="20"/>
          <w:lang w:val="af-ZA"/>
        </w:rPr>
        <w:t xml:space="preserve"> </w:t>
      </w:r>
      <w:r w:rsidR="00402CEF" w:rsidRPr="00E1759D">
        <w:rPr>
          <w:rFonts w:ascii="Arial Unicode" w:hAnsi="Arial Unicode" w:cs="Sylfaen"/>
          <w:sz w:val="20"/>
        </w:rPr>
        <w:t>մասնակցի</w:t>
      </w:r>
      <w:r w:rsidRPr="00E1759D">
        <w:rPr>
          <w:rFonts w:ascii="Arial Unicode" w:hAnsi="Arial Unicode" w:cs="Sylfaen"/>
          <w:sz w:val="20"/>
          <w:lang w:val="af-ZA"/>
        </w:rPr>
        <w:t xml:space="preserve"> </w:t>
      </w:r>
      <w:r w:rsidR="00402CEF" w:rsidRPr="00E1759D">
        <w:rPr>
          <w:rFonts w:ascii="Arial Unicode" w:hAnsi="Arial Unicode" w:cs="Sylfaen"/>
          <w:sz w:val="20"/>
        </w:rPr>
        <w:t>իրավունքը</w:t>
      </w:r>
      <w:r w:rsidRPr="00E1759D">
        <w:rPr>
          <w:rFonts w:ascii="Arial Unicode" w:hAnsi="Arial Unicode" w:cs="Sylfaen"/>
          <w:sz w:val="20"/>
          <w:lang w:val="af-ZA"/>
        </w:rPr>
        <w:t xml:space="preserve"> </w:t>
      </w:r>
      <w:r w:rsidR="00402CEF" w:rsidRPr="00E1759D">
        <w:rPr>
          <w:rFonts w:ascii="Arial Unicode" w:hAnsi="Arial Unicode" w:cs="Sylfaen"/>
          <w:sz w:val="20"/>
        </w:rPr>
        <w:t>և</w:t>
      </w:r>
      <w:r w:rsidRPr="00E1759D">
        <w:rPr>
          <w:rFonts w:ascii="Arial Unicode" w:hAnsi="Arial Unicode" w:cs="Sylfaen"/>
          <w:sz w:val="20"/>
          <w:lang w:val="af-ZA"/>
        </w:rPr>
        <w:t xml:space="preserve"> </w:t>
      </w:r>
      <w:r w:rsidR="00402CEF" w:rsidRPr="00E1759D">
        <w:rPr>
          <w:rFonts w:ascii="Arial Unicode" w:hAnsi="Arial Unicode" w:cs="Sylfaen"/>
          <w:sz w:val="20"/>
        </w:rPr>
        <w:t>կար</w:t>
      </w:r>
      <w:r w:rsidR="00402CEF" w:rsidRPr="00E1759D">
        <w:rPr>
          <w:rFonts w:ascii="Arial Unicode" w:hAnsi="Arial Unicode" w:cs="Times Armenian"/>
          <w:sz w:val="20"/>
        </w:rPr>
        <w:t>գ</w:t>
      </w:r>
      <w:r w:rsidR="00402CEF" w:rsidRPr="00E1759D">
        <w:rPr>
          <w:rFonts w:ascii="Arial Unicode" w:hAnsi="Arial Unicode" w:cs="Sylfaen"/>
          <w:sz w:val="20"/>
        </w:rPr>
        <w:t>ը</w:t>
      </w:r>
      <w:r w:rsidR="00402CEF" w:rsidRPr="00E1759D">
        <w:rPr>
          <w:rFonts w:ascii="Arial Unicode" w:hAnsi="Arial Unicode" w:cs="Times Armenian"/>
          <w:sz w:val="20"/>
          <w:lang w:val="af-ZA"/>
        </w:rPr>
        <w:tab/>
      </w:r>
    </w:p>
    <w:p w:rsidR="00402CEF" w:rsidRPr="00EA7EF6" w:rsidRDefault="00402CEF" w:rsidP="00402CEF">
      <w:pPr>
        <w:ind w:firstLine="567"/>
        <w:jc w:val="both"/>
        <w:rPr>
          <w:rFonts w:ascii="Arial Unicode" w:hAnsi="Arial Unicode"/>
          <w:color w:val="FF0000"/>
          <w:sz w:val="20"/>
          <w:lang w:val="af-ZA"/>
        </w:rPr>
      </w:pPr>
    </w:p>
    <w:p w:rsidR="00402CEF" w:rsidRPr="00273EAC" w:rsidRDefault="00402CEF" w:rsidP="00402CEF">
      <w:pPr>
        <w:ind w:firstLine="567"/>
        <w:jc w:val="both"/>
        <w:rPr>
          <w:rFonts w:ascii="Arial Unicode" w:hAnsi="Arial Unicode"/>
          <w:sz w:val="20"/>
          <w:lang w:val="af-ZA"/>
        </w:rPr>
      </w:pPr>
    </w:p>
    <w:p w:rsidR="00402CEF" w:rsidRPr="00273EAC" w:rsidRDefault="00402CEF" w:rsidP="00402CEF">
      <w:pPr>
        <w:ind w:firstLine="567"/>
        <w:jc w:val="center"/>
        <w:rPr>
          <w:rFonts w:ascii="Arial Unicode" w:hAnsi="Arial Unicode"/>
          <w:b/>
          <w:sz w:val="20"/>
          <w:lang w:val="af-ZA"/>
        </w:rPr>
      </w:pPr>
      <w:r w:rsidRPr="00273EAC">
        <w:rPr>
          <w:rFonts w:ascii="Arial Unicode" w:hAnsi="Arial Unicode" w:cs="Sylfaen"/>
          <w:b/>
          <w:sz w:val="20"/>
        </w:rPr>
        <w:t>ՄԱՍ</w:t>
      </w:r>
      <w:r w:rsidRPr="00273EAC">
        <w:rPr>
          <w:rFonts w:ascii="Arial Unicode" w:hAnsi="Arial Unicode" w:cs="Times Armenian"/>
          <w:b/>
          <w:sz w:val="20"/>
          <w:lang w:val="af-ZA"/>
        </w:rPr>
        <w:t xml:space="preserve">  II.  </w:t>
      </w:r>
      <w:r w:rsidRPr="00273EAC">
        <w:rPr>
          <w:rFonts w:ascii="Arial Unicode" w:hAnsi="Arial Unicode" w:cs="Sylfaen"/>
          <w:b/>
          <w:sz w:val="20"/>
        </w:rPr>
        <w:t>ԳՆԱՆՇՄԱՆ</w:t>
      </w:r>
      <w:r w:rsidR="00273EAC" w:rsidRPr="00273EAC">
        <w:rPr>
          <w:rFonts w:ascii="Arial Unicode" w:hAnsi="Arial Unicode" w:cs="Sylfaen"/>
          <w:b/>
          <w:sz w:val="20"/>
          <w:lang w:val="af-ZA"/>
        </w:rPr>
        <w:t xml:space="preserve"> </w:t>
      </w:r>
      <w:r w:rsidRPr="00273EAC">
        <w:rPr>
          <w:rFonts w:ascii="Arial Unicode" w:hAnsi="Arial Unicode" w:cs="Sylfaen"/>
          <w:b/>
          <w:sz w:val="20"/>
        </w:rPr>
        <w:t>ՀԱՐՑՄԱՆ</w:t>
      </w:r>
      <w:r w:rsidR="00273EAC" w:rsidRPr="00273EAC">
        <w:rPr>
          <w:rFonts w:ascii="Arial Unicode" w:hAnsi="Arial Unicode" w:cs="Sylfaen"/>
          <w:b/>
          <w:sz w:val="20"/>
          <w:lang w:val="af-ZA"/>
        </w:rPr>
        <w:t xml:space="preserve"> </w:t>
      </w:r>
      <w:r w:rsidRPr="00273EAC">
        <w:rPr>
          <w:rFonts w:ascii="Arial Unicode" w:hAnsi="Arial Unicode" w:cs="Sylfaen"/>
          <w:b/>
          <w:sz w:val="20"/>
        </w:rPr>
        <w:t>ՀԱՅՏԸ</w:t>
      </w:r>
      <w:r w:rsidR="00273EAC" w:rsidRPr="00273EAC">
        <w:rPr>
          <w:rFonts w:ascii="Arial Unicode" w:hAnsi="Arial Unicode" w:cs="Sylfaen"/>
          <w:b/>
          <w:sz w:val="20"/>
          <w:lang w:val="af-ZA"/>
        </w:rPr>
        <w:t xml:space="preserve"> </w:t>
      </w:r>
      <w:r w:rsidRPr="00273EAC">
        <w:rPr>
          <w:rFonts w:ascii="Arial Unicode" w:hAnsi="Arial Unicode" w:cs="Sylfaen"/>
          <w:b/>
          <w:sz w:val="20"/>
        </w:rPr>
        <w:t>ՊԱՏՐԱՍՏԵԼՈՒ</w:t>
      </w:r>
      <w:r w:rsidR="00273EAC" w:rsidRPr="00273EAC">
        <w:rPr>
          <w:rFonts w:ascii="Arial Unicode" w:hAnsi="Arial Unicode" w:cs="Sylfaen"/>
          <w:b/>
          <w:sz w:val="20"/>
          <w:lang w:val="af-ZA"/>
        </w:rPr>
        <w:t xml:space="preserve"> </w:t>
      </w:r>
      <w:r w:rsidRPr="00273EAC">
        <w:rPr>
          <w:rFonts w:ascii="Arial Unicode" w:hAnsi="Arial Unicode" w:cs="Sylfaen"/>
          <w:b/>
          <w:sz w:val="20"/>
        </w:rPr>
        <w:t>ՀՐԱՀԱՆԳ</w:t>
      </w:r>
    </w:p>
    <w:p w:rsidR="00402CEF" w:rsidRPr="00273EAC" w:rsidRDefault="00402CEF" w:rsidP="00402CEF">
      <w:pPr>
        <w:ind w:firstLine="567"/>
        <w:jc w:val="both"/>
        <w:rPr>
          <w:rFonts w:ascii="Arial Unicode" w:hAnsi="Arial Unicode"/>
          <w:sz w:val="20"/>
          <w:lang w:val="af-ZA"/>
        </w:rPr>
      </w:pPr>
    </w:p>
    <w:p w:rsidR="00402CEF" w:rsidRPr="00273EAC" w:rsidRDefault="00402CEF" w:rsidP="00402CEF">
      <w:pPr>
        <w:ind w:firstLine="1134"/>
        <w:jc w:val="both"/>
        <w:rPr>
          <w:rFonts w:ascii="Arial Unicode" w:hAnsi="Arial Unicode"/>
          <w:sz w:val="20"/>
          <w:lang w:val="af-ZA"/>
        </w:rPr>
      </w:pPr>
      <w:r w:rsidRPr="00273EAC">
        <w:rPr>
          <w:rFonts w:ascii="Arial Unicode" w:hAnsi="Arial Unicode"/>
          <w:sz w:val="20"/>
          <w:lang w:val="af-ZA"/>
        </w:rPr>
        <w:t>1.</w:t>
      </w:r>
      <w:r w:rsidRPr="00273EAC">
        <w:rPr>
          <w:rFonts w:ascii="Arial Unicode" w:hAnsi="Arial Unicode"/>
          <w:sz w:val="20"/>
          <w:lang w:val="af-ZA"/>
        </w:rPr>
        <w:tab/>
      </w:r>
      <w:r w:rsidRPr="00273EAC">
        <w:rPr>
          <w:rFonts w:ascii="Arial Unicode" w:hAnsi="Arial Unicode" w:cs="Sylfaen"/>
          <w:sz w:val="20"/>
        </w:rPr>
        <w:t>Ընդհանուր</w:t>
      </w:r>
      <w:r w:rsidR="00273EAC" w:rsidRPr="005B18DB">
        <w:rPr>
          <w:rFonts w:ascii="Arial Unicode" w:hAnsi="Arial Unicode" w:cs="Sylfaen"/>
          <w:sz w:val="20"/>
          <w:lang w:val="af-ZA"/>
        </w:rPr>
        <w:t xml:space="preserve"> </w:t>
      </w:r>
      <w:r w:rsidRPr="00273EAC">
        <w:rPr>
          <w:rFonts w:ascii="Arial Unicode" w:hAnsi="Arial Unicode" w:cs="Sylfaen"/>
          <w:sz w:val="20"/>
        </w:rPr>
        <w:t>դրույթներ</w:t>
      </w:r>
      <w:r w:rsidRPr="00273EAC">
        <w:rPr>
          <w:rFonts w:ascii="Arial Unicode" w:hAnsi="Arial Unicode" w:cs="Times Armenian"/>
          <w:sz w:val="20"/>
          <w:lang w:val="af-ZA"/>
        </w:rPr>
        <w:tab/>
      </w:r>
    </w:p>
    <w:p w:rsidR="00402CEF" w:rsidRPr="00273EAC" w:rsidRDefault="00402CEF" w:rsidP="00402CEF">
      <w:pPr>
        <w:ind w:firstLine="1134"/>
        <w:jc w:val="both"/>
        <w:rPr>
          <w:rFonts w:ascii="Arial Unicode" w:hAnsi="Arial Unicode"/>
          <w:sz w:val="20"/>
          <w:lang w:val="af-ZA"/>
        </w:rPr>
      </w:pPr>
      <w:r w:rsidRPr="00273EAC">
        <w:rPr>
          <w:rFonts w:ascii="Arial Unicode" w:hAnsi="Arial Unicode"/>
          <w:sz w:val="20"/>
          <w:lang w:val="af-ZA"/>
        </w:rPr>
        <w:t>2.</w:t>
      </w:r>
      <w:r w:rsidRPr="00273EAC">
        <w:rPr>
          <w:rFonts w:ascii="Arial Unicode" w:hAnsi="Arial Unicode"/>
          <w:sz w:val="20"/>
          <w:lang w:val="af-ZA"/>
        </w:rPr>
        <w:tab/>
      </w:r>
      <w:r w:rsidRPr="00273EAC">
        <w:rPr>
          <w:rFonts w:ascii="Arial Unicode" w:hAnsi="Arial Unicode" w:cs="Sylfaen"/>
          <w:sz w:val="20"/>
        </w:rPr>
        <w:t>Ընթացակար</w:t>
      </w:r>
      <w:r w:rsidRPr="00273EAC">
        <w:rPr>
          <w:rFonts w:ascii="Arial Unicode" w:hAnsi="Arial Unicode" w:cs="Times Armenian"/>
          <w:sz w:val="20"/>
        </w:rPr>
        <w:t>գ</w:t>
      </w:r>
      <w:r w:rsidRPr="00273EAC">
        <w:rPr>
          <w:rFonts w:ascii="Arial Unicode" w:hAnsi="Arial Unicode" w:cs="Sylfaen"/>
          <w:sz w:val="20"/>
        </w:rPr>
        <w:t>ի</w:t>
      </w:r>
      <w:r w:rsidR="00273EAC" w:rsidRPr="005B18DB">
        <w:rPr>
          <w:rFonts w:ascii="Arial Unicode" w:hAnsi="Arial Unicode" w:cs="Sylfaen"/>
          <w:sz w:val="20"/>
          <w:lang w:val="af-ZA"/>
        </w:rPr>
        <w:t xml:space="preserve"> </w:t>
      </w:r>
      <w:r w:rsidRPr="00273EAC">
        <w:rPr>
          <w:rFonts w:ascii="Arial Unicode" w:hAnsi="Arial Unicode" w:cs="Sylfaen"/>
          <w:sz w:val="20"/>
        </w:rPr>
        <w:t>հայտը</w:t>
      </w:r>
      <w:r w:rsidRPr="00273EAC">
        <w:rPr>
          <w:rFonts w:ascii="Arial Unicode" w:hAnsi="Arial Unicode" w:cs="Times Armenian"/>
          <w:sz w:val="20"/>
          <w:lang w:val="af-ZA"/>
        </w:rPr>
        <w:tab/>
      </w:r>
    </w:p>
    <w:p w:rsidR="00402CEF" w:rsidRPr="00273EAC" w:rsidRDefault="00402CEF" w:rsidP="00402CEF">
      <w:pPr>
        <w:ind w:firstLine="1134"/>
        <w:jc w:val="both"/>
        <w:rPr>
          <w:rFonts w:ascii="Arial Unicode" w:hAnsi="Arial Unicode" w:cs="Times Armenian"/>
          <w:sz w:val="20"/>
          <w:lang w:val="af-ZA"/>
        </w:rPr>
      </w:pPr>
      <w:r w:rsidRPr="00273EAC">
        <w:rPr>
          <w:rFonts w:ascii="Arial Unicode" w:hAnsi="Arial Unicode"/>
          <w:sz w:val="20"/>
          <w:lang w:val="af-ZA"/>
        </w:rPr>
        <w:t>3.</w:t>
      </w:r>
      <w:r w:rsidRPr="00273EAC">
        <w:rPr>
          <w:rFonts w:ascii="Arial Unicode" w:hAnsi="Arial Unicode"/>
          <w:sz w:val="20"/>
          <w:lang w:val="af-ZA"/>
        </w:rPr>
        <w:tab/>
      </w:r>
      <w:r w:rsidRPr="00273EAC">
        <w:rPr>
          <w:rFonts w:ascii="Arial Unicode" w:hAnsi="Arial Unicode" w:cs="Sylfaen"/>
          <w:sz w:val="20"/>
        </w:rPr>
        <w:t>Հավելվածներ</w:t>
      </w:r>
      <w:r w:rsidRPr="00273EAC">
        <w:rPr>
          <w:rFonts w:ascii="Arial Unicode" w:hAnsi="Arial Unicode" w:cs="Times Armenian"/>
          <w:sz w:val="20"/>
          <w:lang w:val="af-ZA"/>
        </w:rPr>
        <w:t xml:space="preserve"> 1-6</w:t>
      </w:r>
      <w:r w:rsidRPr="00273EAC">
        <w:rPr>
          <w:rFonts w:ascii="Arial Unicode" w:hAnsi="Arial Unicode" w:cs="Times Armenian"/>
          <w:sz w:val="20"/>
          <w:lang w:val="af-ZA"/>
        </w:rPr>
        <w:tab/>
      </w:r>
    </w:p>
    <w:p w:rsidR="00402CEF" w:rsidRPr="00273EAC" w:rsidRDefault="00402CEF" w:rsidP="00402CEF">
      <w:pPr>
        <w:ind w:firstLine="1134"/>
        <w:jc w:val="both"/>
        <w:rPr>
          <w:rFonts w:ascii="Arial Unicode" w:hAnsi="Arial Unicode" w:cs="Times Armenian"/>
          <w:sz w:val="20"/>
          <w:lang w:val="af-ZA"/>
        </w:rPr>
      </w:pPr>
    </w:p>
    <w:p w:rsidR="00402CEF" w:rsidRPr="00EA7EF6" w:rsidRDefault="00402CEF" w:rsidP="00402CEF">
      <w:pPr>
        <w:ind w:firstLine="1134"/>
        <w:jc w:val="both"/>
        <w:rPr>
          <w:rFonts w:ascii="Arial Unicode" w:hAnsi="Arial Unicode" w:cs="Times Armenian"/>
          <w:color w:val="FF0000"/>
          <w:sz w:val="20"/>
          <w:lang w:val="af-ZA"/>
        </w:rPr>
      </w:pPr>
    </w:p>
    <w:p w:rsidR="00402CEF" w:rsidRPr="00EA7EF6" w:rsidRDefault="00402CEF" w:rsidP="00402CEF">
      <w:pPr>
        <w:ind w:firstLine="1134"/>
        <w:jc w:val="both"/>
        <w:rPr>
          <w:rFonts w:ascii="Arial Unicode" w:hAnsi="Arial Unicode" w:cs="Times Armenian"/>
          <w:color w:val="FF0000"/>
          <w:sz w:val="20"/>
          <w:lang w:val="af-ZA"/>
        </w:rPr>
      </w:pPr>
    </w:p>
    <w:p w:rsidR="00402CEF" w:rsidRPr="00EA7EF6" w:rsidRDefault="00402CEF" w:rsidP="00402CEF">
      <w:pPr>
        <w:ind w:firstLine="1134"/>
        <w:jc w:val="both"/>
        <w:rPr>
          <w:rFonts w:ascii="Arial Unicode" w:hAnsi="Arial Unicode" w:cs="Times Armenian"/>
          <w:color w:val="FF0000"/>
          <w:sz w:val="20"/>
          <w:lang w:val="af-ZA"/>
        </w:rPr>
      </w:pPr>
    </w:p>
    <w:p w:rsidR="00402CEF" w:rsidRPr="00EA7EF6" w:rsidRDefault="00402CEF" w:rsidP="005850CF">
      <w:pPr>
        <w:jc w:val="both"/>
        <w:rPr>
          <w:rFonts w:ascii="Arial Unicode" w:hAnsi="Arial Unicode" w:cs="Times Armenian"/>
          <w:color w:val="FF0000"/>
          <w:sz w:val="20"/>
          <w:lang w:val="af-ZA"/>
        </w:rPr>
      </w:pPr>
      <w:r w:rsidRPr="00EA7EF6">
        <w:rPr>
          <w:rFonts w:ascii="Arial Unicode" w:hAnsi="Arial Unicode" w:cs="Times Armenian"/>
          <w:color w:val="FF0000"/>
          <w:sz w:val="20"/>
          <w:lang w:val="af-ZA"/>
        </w:rPr>
        <w:br w:type="page"/>
      </w:r>
      <w:r w:rsidRPr="00EA7EF6">
        <w:rPr>
          <w:rFonts w:ascii="Arial Unicode" w:hAnsi="Arial Unicode" w:cs="Times Armenian"/>
          <w:color w:val="FF0000"/>
          <w:sz w:val="20"/>
          <w:lang w:val="af-ZA"/>
        </w:rPr>
        <w:lastRenderedPageBreak/>
        <w:tab/>
      </w:r>
    </w:p>
    <w:p w:rsidR="00402CEF" w:rsidRPr="00AB677D" w:rsidRDefault="00402CEF" w:rsidP="00402CEF">
      <w:pPr>
        <w:jc w:val="both"/>
        <w:rPr>
          <w:rFonts w:ascii="Arial Unicode" w:hAnsi="Arial Unicode"/>
          <w:sz w:val="20"/>
          <w:lang w:val="af-ZA"/>
        </w:rPr>
      </w:pPr>
      <w:r w:rsidRPr="00AB677D">
        <w:rPr>
          <w:rFonts w:ascii="Arial Unicode" w:hAnsi="Arial Unicode" w:cs="Sylfaen"/>
          <w:sz w:val="20"/>
        </w:rPr>
        <w:t>Սույն</w:t>
      </w:r>
      <w:r w:rsidR="005850CF" w:rsidRPr="00AB677D">
        <w:rPr>
          <w:rFonts w:ascii="Arial Unicode" w:hAnsi="Arial Unicode" w:cs="Sylfaen"/>
          <w:sz w:val="20"/>
          <w:lang w:val="af-ZA"/>
        </w:rPr>
        <w:t xml:space="preserve"> </w:t>
      </w:r>
      <w:r w:rsidRPr="00AB677D">
        <w:rPr>
          <w:rFonts w:ascii="Arial Unicode" w:hAnsi="Arial Unicode" w:cs="Sylfaen"/>
          <w:sz w:val="20"/>
        </w:rPr>
        <w:t>հրավերը</w:t>
      </w:r>
      <w:r w:rsidR="005850CF" w:rsidRPr="00AB677D">
        <w:rPr>
          <w:rFonts w:ascii="Arial Unicode" w:hAnsi="Arial Unicode" w:cs="Sylfaen"/>
          <w:sz w:val="20"/>
          <w:lang w:val="af-ZA"/>
        </w:rPr>
        <w:t xml:space="preserve"> </w:t>
      </w:r>
      <w:r w:rsidRPr="00AB677D">
        <w:rPr>
          <w:rFonts w:ascii="Arial Unicode" w:hAnsi="Arial Unicode" w:cs="Sylfaen"/>
          <w:sz w:val="20"/>
        </w:rPr>
        <w:t>տրամադրվում</w:t>
      </w:r>
      <w:r w:rsidR="005850CF" w:rsidRPr="00AB677D">
        <w:rPr>
          <w:rFonts w:ascii="Arial Unicode" w:hAnsi="Arial Unicode" w:cs="Sylfaen"/>
          <w:sz w:val="20"/>
          <w:lang w:val="af-ZA"/>
        </w:rPr>
        <w:t xml:space="preserve"> </w:t>
      </w:r>
      <w:r w:rsidRPr="00AB677D">
        <w:rPr>
          <w:rFonts w:ascii="Arial Unicode" w:hAnsi="Arial Unicode" w:cs="Sylfaen"/>
          <w:sz w:val="20"/>
        </w:rPr>
        <w:t>է</w:t>
      </w:r>
      <w:r w:rsidR="005850CF" w:rsidRPr="00AB677D">
        <w:rPr>
          <w:rFonts w:ascii="Arial Unicode" w:hAnsi="Arial Unicode" w:cs="Sylfaen"/>
          <w:sz w:val="20"/>
          <w:lang w:val="af-ZA"/>
        </w:rPr>
        <w:t xml:space="preserve"> </w:t>
      </w:r>
      <w:r w:rsidRPr="00AB677D">
        <w:rPr>
          <w:rFonts w:ascii="Arial Unicode" w:hAnsi="Arial Unicode" w:cs="Sylfaen"/>
          <w:sz w:val="20"/>
        </w:rPr>
        <w:t>ի</w:t>
      </w:r>
      <w:r w:rsidR="005850CF" w:rsidRPr="00AB677D">
        <w:rPr>
          <w:rFonts w:ascii="Arial Unicode" w:hAnsi="Arial Unicode" w:cs="Sylfaen"/>
          <w:sz w:val="20"/>
          <w:lang w:val="af-ZA"/>
        </w:rPr>
        <w:t xml:space="preserve"> </w:t>
      </w:r>
      <w:r w:rsidRPr="00AB677D">
        <w:rPr>
          <w:rFonts w:ascii="Arial Unicode" w:hAnsi="Arial Unicode" w:cs="Sylfaen"/>
          <w:sz w:val="20"/>
        </w:rPr>
        <w:t>լրումն</w:t>
      </w:r>
      <w:r w:rsidR="005850CF" w:rsidRPr="00AB677D">
        <w:rPr>
          <w:rFonts w:ascii="Arial Unicode" w:hAnsi="Arial Unicode" w:cs="Sylfaen"/>
          <w:sz w:val="20"/>
          <w:lang w:val="af-ZA"/>
        </w:rPr>
        <w:t xml:space="preserve"> </w:t>
      </w:r>
      <w:r w:rsidR="005850CF" w:rsidRPr="00AB677D">
        <w:rPr>
          <w:rFonts w:ascii="Arial Unicode" w:hAnsi="Arial Unicode"/>
          <w:sz w:val="20"/>
          <w:lang w:val="af-ZA"/>
        </w:rPr>
        <w:t>ԱՄԽ</w:t>
      </w:r>
      <w:r w:rsidRPr="00AB677D">
        <w:rPr>
          <w:rFonts w:ascii="Arial Unicode" w:hAnsi="Arial Unicode"/>
          <w:sz w:val="20"/>
          <w:lang w:val="af-ZA"/>
        </w:rPr>
        <w:t>Հ</w:t>
      </w:r>
      <w:r w:rsidRPr="00AB677D">
        <w:rPr>
          <w:rFonts w:ascii="Arial Unicode" w:hAnsi="Arial Unicode" w:cs="Times Armenian"/>
          <w:sz w:val="20"/>
          <w:lang w:val="af-ZA"/>
        </w:rPr>
        <w:t>-</w:t>
      </w:r>
      <w:r w:rsidRPr="00AB677D">
        <w:rPr>
          <w:rFonts w:ascii="Arial Unicode" w:hAnsi="Arial Unicode" w:cs="Sylfaen"/>
          <w:sz w:val="20"/>
        </w:rPr>
        <w:t>ԳՀԾՁԲ</w:t>
      </w:r>
      <w:r w:rsidR="005850CF" w:rsidRPr="00AB677D">
        <w:rPr>
          <w:rFonts w:ascii="Arial Unicode" w:hAnsi="Arial Unicode" w:cs="Sylfaen"/>
          <w:sz w:val="20"/>
          <w:lang w:val="af-ZA"/>
        </w:rPr>
        <w:t>-20</w:t>
      </w:r>
      <w:r w:rsidR="005850CF" w:rsidRPr="00AB677D">
        <w:rPr>
          <w:rFonts w:ascii="Arial Unicode" w:hAnsi="Arial Unicode" w:cs="Times Armenian"/>
          <w:sz w:val="20"/>
          <w:lang w:val="af-ZA"/>
        </w:rPr>
        <w:t xml:space="preserve">/1 </w:t>
      </w:r>
      <w:r w:rsidRPr="00AB677D">
        <w:rPr>
          <w:rFonts w:ascii="Arial Unicode" w:hAnsi="Arial Unicode" w:cs="Sylfaen"/>
          <w:sz w:val="20"/>
        </w:rPr>
        <w:t>ծածկա</w:t>
      </w:r>
      <w:r w:rsidRPr="00AB677D">
        <w:rPr>
          <w:rFonts w:ascii="Arial Unicode" w:hAnsi="Arial Unicode" w:cs="Times Armenian"/>
          <w:sz w:val="20"/>
        </w:rPr>
        <w:t>գ</w:t>
      </w:r>
      <w:r w:rsidRPr="00AB677D">
        <w:rPr>
          <w:rFonts w:ascii="Arial Unicode" w:hAnsi="Arial Unicode" w:cs="Sylfaen"/>
          <w:sz w:val="20"/>
        </w:rPr>
        <w:t>րով</w:t>
      </w:r>
      <w:r w:rsidR="005850CF" w:rsidRPr="00AB677D">
        <w:rPr>
          <w:rFonts w:ascii="Arial Unicode" w:hAnsi="Arial Unicode" w:cs="Sylfaen"/>
          <w:sz w:val="20"/>
          <w:lang w:val="af-ZA"/>
        </w:rPr>
        <w:t xml:space="preserve"> </w:t>
      </w:r>
      <w:r w:rsidRPr="00AB677D">
        <w:rPr>
          <w:rFonts w:ascii="Arial Unicode" w:hAnsi="Arial Unicode" w:cs="Sylfaen"/>
          <w:sz w:val="20"/>
        </w:rPr>
        <w:t>անցկացվող</w:t>
      </w:r>
      <w:r w:rsidR="005850CF" w:rsidRPr="00AB677D">
        <w:rPr>
          <w:rFonts w:ascii="Arial Unicode" w:hAnsi="Arial Unicode" w:cs="Sylfaen"/>
          <w:sz w:val="20"/>
          <w:lang w:val="af-ZA"/>
        </w:rPr>
        <w:t xml:space="preserve"> </w:t>
      </w:r>
      <w:r w:rsidRPr="00AB677D">
        <w:rPr>
          <w:rFonts w:ascii="Arial Unicode" w:hAnsi="Arial Unicode" w:cs="Sylfaen"/>
          <w:sz w:val="20"/>
        </w:rPr>
        <w:t>բաց</w:t>
      </w:r>
      <w:r w:rsidR="005850CF" w:rsidRPr="00AB677D">
        <w:rPr>
          <w:rFonts w:ascii="Arial Unicode" w:hAnsi="Arial Unicode" w:cs="Sylfaen"/>
          <w:sz w:val="20"/>
          <w:lang w:val="af-ZA"/>
        </w:rPr>
        <w:t xml:space="preserve"> </w:t>
      </w:r>
      <w:r w:rsidRPr="00AB677D">
        <w:rPr>
          <w:rFonts w:ascii="Arial Unicode" w:hAnsi="Arial Unicode" w:cs="Times Armenian"/>
          <w:sz w:val="20"/>
        </w:rPr>
        <w:t>մրցույթ</w:t>
      </w:r>
      <w:r w:rsidRPr="00AB677D">
        <w:rPr>
          <w:rFonts w:ascii="Arial Unicode" w:hAnsi="Arial Unicode" w:cs="Sylfaen"/>
          <w:sz w:val="20"/>
        </w:rPr>
        <w:t>ի</w:t>
      </w:r>
      <w:r w:rsidRPr="00AB677D">
        <w:rPr>
          <w:rFonts w:ascii="Arial Unicode" w:hAnsi="Arial Unicode" w:cs="Times Armenian"/>
          <w:sz w:val="20"/>
          <w:lang w:val="af-ZA"/>
        </w:rPr>
        <w:t xml:space="preserve"> (</w:t>
      </w:r>
      <w:r w:rsidRPr="00AB677D">
        <w:rPr>
          <w:rFonts w:ascii="Arial Unicode" w:hAnsi="Arial Unicode" w:cs="Sylfaen"/>
          <w:sz w:val="20"/>
        </w:rPr>
        <w:t>այսուհետև</w:t>
      </w:r>
      <w:r w:rsidRPr="00AB677D">
        <w:rPr>
          <w:rFonts w:ascii="Arial Unicode" w:hAnsi="Arial Unicode" w:cs="Times Armenian"/>
          <w:sz w:val="20"/>
          <w:lang w:val="af-ZA"/>
        </w:rPr>
        <w:t xml:space="preserve">` </w:t>
      </w:r>
      <w:r w:rsidRPr="00AB677D">
        <w:rPr>
          <w:rFonts w:ascii="Arial Unicode" w:hAnsi="Arial Unicode" w:cs="Sylfaen"/>
          <w:sz w:val="20"/>
        </w:rPr>
        <w:t>ընթացակար</w:t>
      </w:r>
      <w:r w:rsidRPr="00AB677D">
        <w:rPr>
          <w:rFonts w:ascii="Arial Unicode" w:hAnsi="Arial Unicode" w:cs="Times Armenian"/>
          <w:sz w:val="20"/>
        </w:rPr>
        <w:t>գ</w:t>
      </w:r>
      <w:r w:rsidRPr="00AB677D">
        <w:rPr>
          <w:rFonts w:ascii="Arial Unicode" w:hAnsi="Arial Unicode" w:cs="Times Armenian"/>
          <w:sz w:val="20"/>
          <w:lang w:val="af-ZA"/>
        </w:rPr>
        <w:t xml:space="preserve">) </w:t>
      </w:r>
      <w:r w:rsidRPr="00AB677D">
        <w:rPr>
          <w:rFonts w:ascii="Arial Unicode" w:hAnsi="Arial Unicode" w:cs="Sylfaen"/>
          <w:sz w:val="20"/>
        </w:rPr>
        <w:t>հայտարարության</w:t>
      </w:r>
      <w:r w:rsidRPr="00AB677D">
        <w:rPr>
          <w:rFonts w:ascii="Arial Unicode" w:hAnsi="Arial Unicode" w:cs="Times Armenian"/>
          <w:sz w:val="20"/>
          <w:lang w:val="af-ZA"/>
        </w:rPr>
        <w:t>։</w:t>
      </w:r>
    </w:p>
    <w:p w:rsidR="00402CEF" w:rsidRPr="00AB677D" w:rsidRDefault="00402CEF" w:rsidP="00402CEF">
      <w:pPr>
        <w:ind w:firstLine="567"/>
        <w:jc w:val="both"/>
        <w:rPr>
          <w:rFonts w:ascii="Arial Unicode" w:hAnsi="Arial Unicode"/>
          <w:sz w:val="20"/>
          <w:lang w:val="af-ZA"/>
        </w:rPr>
      </w:pPr>
      <w:r w:rsidRPr="00AB677D">
        <w:rPr>
          <w:rFonts w:ascii="Arial Unicode" w:hAnsi="Arial Unicode" w:cs="Sylfaen"/>
          <w:sz w:val="20"/>
        </w:rPr>
        <w:t>Սույն</w:t>
      </w:r>
      <w:r w:rsidR="005F6D46" w:rsidRPr="00AB677D">
        <w:rPr>
          <w:rFonts w:ascii="Arial Unicode" w:hAnsi="Arial Unicode" w:cs="Sylfaen"/>
          <w:sz w:val="20"/>
          <w:lang w:val="af-ZA"/>
        </w:rPr>
        <w:t xml:space="preserve"> </w:t>
      </w:r>
      <w:r w:rsidRPr="00AB677D">
        <w:rPr>
          <w:rFonts w:ascii="Arial Unicode" w:hAnsi="Arial Unicode" w:cs="Sylfaen"/>
          <w:sz w:val="20"/>
        </w:rPr>
        <w:t>հրավերը</w:t>
      </w:r>
      <w:r w:rsidR="005F6D46" w:rsidRPr="00AB677D">
        <w:rPr>
          <w:rFonts w:ascii="Arial Unicode" w:hAnsi="Arial Unicode" w:cs="Sylfaen"/>
          <w:sz w:val="20"/>
          <w:lang w:val="af-ZA"/>
        </w:rPr>
        <w:t xml:space="preserve"> </w:t>
      </w:r>
      <w:r w:rsidRPr="00AB677D">
        <w:rPr>
          <w:rFonts w:ascii="Arial Unicode" w:hAnsi="Arial Unicode" w:cs="Sylfaen"/>
          <w:sz w:val="20"/>
        </w:rPr>
        <w:t>կազմվել</w:t>
      </w:r>
      <w:r w:rsidR="005F6D46" w:rsidRPr="00AB677D">
        <w:rPr>
          <w:rFonts w:ascii="Arial Unicode" w:hAnsi="Arial Unicode" w:cs="Sylfaen"/>
          <w:sz w:val="20"/>
          <w:lang w:val="af-ZA"/>
        </w:rPr>
        <w:t xml:space="preserve"> </w:t>
      </w:r>
      <w:r w:rsidRPr="00AB677D">
        <w:rPr>
          <w:rFonts w:ascii="Arial Unicode" w:hAnsi="Arial Unicode" w:cs="Sylfaen"/>
          <w:sz w:val="20"/>
        </w:rPr>
        <w:t>է</w:t>
      </w:r>
      <w:r w:rsidR="005F6D46" w:rsidRPr="00AB677D">
        <w:rPr>
          <w:rFonts w:ascii="Arial Unicode" w:hAnsi="Arial Unicode" w:cs="Sylfaen"/>
          <w:sz w:val="20"/>
          <w:lang w:val="af-ZA"/>
        </w:rPr>
        <w:t xml:space="preserve"> </w:t>
      </w:r>
      <w:r w:rsidRPr="00AB677D">
        <w:rPr>
          <w:rFonts w:ascii="Arial Unicode" w:hAnsi="Arial Unicode" w:cs="Times Armenian"/>
          <w:sz w:val="20"/>
        </w:rPr>
        <w:t>գ</w:t>
      </w:r>
      <w:r w:rsidRPr="00AB677D">
        <w:rPr>
          <w:rFonts w:ascii="Arial Unicode" w:hAnsi="Arial Unicode" w:cs="Sylfaen"/>
          <w:sz w:val="20"/>
        </w:rPr>
        <w:t>նումների</w:t>
      </w:r>
      <w:r w:rsidR="005F6D46" w:rsidRPr="00AB677D">
        <w:rPr>
          <w:rFonts w:ascii="Arial Unicode" w:hAnsi="Arial Unicode" w:cs="Sylfaen"/>
          <w:sz w:val="20"/>
          <w:lang w:val="af-ZA"/>
        </w:rPr>
        <w:t xml:space="preserve"> </w:t>
      </w:r>
      <w:r w:rsidRPr="00AB677D">
        <w:rPr>
          <w:rFonts w:ascii="Arial Unicode" w:hAnsi="Arial Unicode" w:cs="Sylfaen"/>
          <w:sz w:val="20"/>
        </w:rPr>
        <w:t>մասին</w:t>
      </w:r>
      <w:r w:rsidR="005F6D46" w:rsidRPr="00AB677D">
        <w:rPr>
          <w:rFonts w:ascii="Arial Unicode" w:hAnsi="Arial Unicode" w:cs="Sylfaen"/>
          <w:sz w:val="20"/>
          <w:lang w:val="af-ZA"/>
        </w:rPr>
        <w:t xml:space="preserve"> </w:t>
      </w:r>
      <w:r w:rsidRPr="00AB677D">
        <w:rPr>
          <w:rFonts w:ascii="Arial Unicode" w:hAnsi="Arial Unicode" w:cs="Sylfaen"/>
          <w:sz w:val="20"/>
        </w:rPr>
        <w:t>ՀՀ</w:t>
      </w:r>
      <w:r w:rsidR="005F6D46" w:rsidRPr="00AB677D">
        <w:rPr>
          <w:rFonts w:ascii="Arial Unicode" w:hAnsi="Arial Unicode" w:cs="Sylfaen"/>
          <w:sz w:val="20"/>
          <w:lang w:val="af-ZA"/>
        </w:rPr>
        <w:t xml:space="preserve"> </w:t>
      </w:r>
      <w:r w:rsidRPr="00AB677D">
        <w:rPr>
          <w:rFonts w:ascii="Arial Unicode" w:hAnsi="Arial Unicode" w:cs="Sylfaen"/>
          <w:sz w:val="20"/>
        </w:rPr>
        <w:t>օրենսդրության</w:t>
      </w:r>
      <w:r w:rsidRPr="00AB677D">
        <w:rPr>
          <w:rFonts w:ascii="Arial Unicode" w:hAnsi="Arial Unicode" w:cs="Times Armenian"/>
          <w:sz w:val="20"/>
          <w:lang w:val="af-ZA"/>
        </w:rPr>
        <w:t xml:space="preserve">, </w:t>
      </w:r>
      <w:r w:rsidRPr="00AB677D">
        <w:rPr>
          <w:rFonts w:ascii="Arial Unicode" w:hAnsi="Arial Unicode" w:cs="Sylfaen"/>
          <w:sz w:val="20"/>
        </w:rPr>
        <w:t>այդ</w:t>
      </w:r>
      <w:r w:rsidR="005F6D46" w:rsidRPr="00AB677D">
        <w:rPr>
          <w:rFonts w:ascii="Arial Unicode" w:hAnsi="Arial Unicode" w:cs="Sylfaen"/>
          <w:sz w:val="20"/>
          <w:lang w:val="af-ZA"/>
        </w:rPr>
        <w:t xml:space="preserve"> </w:t>
      </w:r>
      <w:r w:rsidRPr="00AB677D">
        <w:rPr>
          <w:rFonts w:ascii="Arial Unicode" w:hAnsi="Arial Unicode" w:cs="Sylfaen"/>
          <w:sz w:val="20"/>
        </w:rPr>
        <w:t>թվում</w:t>
      </w:r>
      <w:r w:rsidRPr="00AB677D">
        <w:rPr>
          <w:rFonts w:ascii="Arial Unicode" w:hAnsi="Arial Unicode" w:cs="Times Armenian"/>
          <w:sz w:val="20"/>
          <w:lang w:val="af-ZA"/>
        </w:rPr>
        <w:t>`</w:t>
      </w:r>
      <w:r w:rsidRPr="00AB677D">
        <w:rPr>
          <w:rFonts w:ascii="Arial Unicode" w:hAnsi="Arial Unicode"/>
          <w:sz w:val="20"/>
          <w:lang w:val="af-ZA"/>
        </w:rPr>
        <w:t xml:space="preserve"> «</w:t>
      </w:r>
      <w:r w:rsidRPr="00AB677D">
        <w:rPr>
          <w:rFonts w:ascii="Arial Unicode" w:hAnsi="Arial Unicode" w:cs="Sylfaen"/>
          <w:sz w:val="20"/>
        </w:rPr>
        <w:t>Գնումների</w:t>
      </w:r>
      <w:r w:rsidR="005F6D46" w:rsidRPr="00AB677D">
        <w:rPr>
          <w:rFonts w:ascii="Arial Unicode" w:hAnsi="Arial Unicode" w:cs="Sylfaen"/>
          <w:sz w:val="20"/>
          <w:lang w:val="af-ZA"/>
        </w:rPr>
        <w:t xml:space="preserve"> </w:t>
      </w:r>
      <w:r w:rsidRPr="00AB677D">
        <w:rPr>
          <w:rFonts w:ascii="Arial Unicode" w:hAnsi="Arial Unicode" w:cs="Sylfaen"/>
          <w:sz w:val="20"/>
        </w:rPr>
        <w:t>մասին</w:t>
      </w:r>
      <w:r w:rsidRPr="00AB677D">
        <w:rPr>
          <w:rFonts w:ascii="Arial Unicode" w:hAnsi="Arial Unicode"/>
          <w:sz w:val="20"/>
          <w:lang w:val="af-ZA"/>
        </w:rPr>
        <w:t xml:space="preserve">» </w:t>
      </w:r>
      <w:r w:rsidRPr="00AB677D">
        <w:rPr>
          <w:rFonts w:ascii="Arial Unicode" w:hAnsi="Arial Unicode" w:cs="Sylfaen"/>
          <w:sz w:val="20"/>
        </w:rPr>
        <w:t>ՀՀ</w:t>
      </w:r>
      <w:r w:rsidR="005F6D46" w:rsidRPr="00AB677D">
        <w:rPr>
          <w:rFonts w:ascii="Arial Unicode" w:hAnsi="Arial Unicode" w:cs="Sylfaen"/>
          <w:sz w:val="20"/>
          <w:lang w:val="af-ZA"/>
        </w:rPr>
        <w:t xml:space="preserve"> </w:t>
      </w:r>
      <w:r w:rsidRPr="00AB677D">
        <w:rPr>
          <w:rFonts w:ascii="Arial Unicode" w:hAnsi="Arial Unicode" w:cs="Sylfaen"/>
          <w:sz w:val="20"/>
        </w:rPr>
        <w:t>օրենքի</w:t>
      </w:r>
      <w:r w:rsidRPr="00AB677D">
        <w:rPr>
          <w:rFonts w:ascii="Arial Unicode" w:hAnsi="Arial Unicode" w:cs="Times Armenian"/>
          <w:sz w:val="20"/>
          <w:lang w:val="af-ZA"/>
        </w:rPr>
        <w:t xml:space="preserve"> (</w:t>
      </w:r>
      <w:r w:rsidRPr="00AB677D">
        <w:rPr>
          <w:rFonts w:ascii="Arial Unicode" w:hAnsi="Arial Unicode" w:cs="Sylfaen"/>
          <w:sz w:val="20"/>
        </w:rPr>
        <w:t>այսուհետ</w:t>
      </w:r>
      <w:r w:rsidRPr="00AB677D">
        <w:rPr>
          <w:rFonts w:ascii="Arial Unicode" w:hAnsi="Arial Unicode" w:cs="Times Armenian"/>
          <w:sz w:val="20"/>
          <w:lang w:val="af-ZA"/>
        </w:rPr>
        <w:t xml:space="preserve">` </w:t>
      </w:r>
      <w:r w:rsidRPr="00AB677D">
        <w:rPr>
          <w:rFonts w:ascii="Arial Unicode" w:hAnsi="Arial Unicode" w:cs="Sylfaen"/>
          <w:sz w:val="20"/>
        </w:rPr>
        <w:t>Օրենք</w:t>
      </w:r>
      <w:r w:rsidRPr="00AB677D">
        <w:rPr>
          <w:rFonts w:ascii="Arial Unicode" w:hAnsi="Arial Unicode" w:cs="Times Armenian"/>
          <w:sz w:val="20"/>
          <w:lang w:val="af-ZA"/>
        </w:rPr>
        <w:t xml:space="preserve">), </w:t>
      </w:r>
      <w:r w:rsidRPr="00AB677D">
        <w:rPr>
          <w:rFonts w:ascii="Arial Unicode" w:hAnsi="Arial Unicode" w:cs="Sylfaen"/>
          <w:sz w:val="20"/>
        </w:rPr>
        <w:t>ՀՀ</w:t>
      </w:r>
      <w:r w:rsidR="005F6D46" w:rsidRPr="00AB677D">
        <w:rPr>
          <w:rFonts w:ascii="Arial Unicode" w:hAnsi="Arial Unicode" w:cs="Sylfaen"/>
          <w:sz w:val="20"/>
          <w:lang w:val="af-ZA"/>
        </w:rPr>
        <w:t xml:space="preserve"> </w:t>
      </w:r>
      <w:r w:rsidRPr="00AB677D">
        <w:rPr>
          <w:rFonts w:ascii="Arial Unicode" w:hAnsi="Arial Unicode" w:cs="Sylfaen"/>
          <w:sz w:val="20"/>
        </w:rPr>
        <w:t>կառավարության</w:t>
      </w:r>
      <w:r w:rsidRPr="00AB677D">
        <w:rPr>
          <w:rFonts w:ascii="Arial Unicode" w:hAnsi="Arial Unicode" w:cs="Times Armenian"/>
          <w:sz w:val="20"/>
          <w:lang w:val="af-ZA"/>
        </w:rPr>
        <w:t xml:space="preserve"> 2017</w:t>
      </w:r>
      <w:r w:rsidRPr="00AB677D">
        <w:rPr>
          <w:rFonts w:ascii="Arial Unicode" w:hAnsi="Arial Unicode" w:cs="Sylfaen"/>
          <w:sz w:val="20"/>
        </w:rPr>
        <w:t>թ</w:t>
      </w:r>
      <w:r w:rsidRPr="00AB677D">
        <w:rPr>
          <w:rFonts w:ascii="Arial Unicode" w:hAnsi="Arial Unicode" w:cs="Times Armenian"/>
          <w:sz w:val="20"/>
          <w:lang w:val="af-ZA"/>
        </w:rPr>
        <w:t>. մայիսի 4-ի N 526-</w:t>
      </w:r>
      <w:r w:rsidRPr="00AB677D">
        <w:rPr>
          <w:rFonts w:ascii="Arial Unicode" w:hAnsi="Arial Unicode" w:cs="Sylfaen"/>
          <w:sz w:val="20"/>
        </w:rPr>
        <w:t>Ն</w:t>
      </w:r>
      <w:r w:rsidR="005F6D46" w:rsidRPr="00AB677D">
        <w:rPr>
          <w:rFonts w:ascii="Arial Unicode" w:hAnsi="Arial Unicode" w:cs="Sylfaen"/>
          <w:sz w:val="20"/>
          <w:lang w:val="af-ZA"/>
        </w:rPr>
        <w:t xml:space="preserve"> </w:t>
      </w:r>
      <w:r w:rsidRPr="00AB677D">
        <w:rPr>
          <w:rFonts w:ascii="Arial Unicode" w:hAnsi="Arial Unicode" w:cs="Sylfaen"/>
          <w:sz w:val="20"/>
        </w:rPr>
        <w:t>որոշմամբ</w:t>
      </w:r>
      <w:r w:rsidR="005F6D46" w:rsidRPr="00AB677D">
        <w:rPr>
          <w:rFonts w:ascii="Arial Unicode" w:hAnsi="Arial Unicode" w:cs="Sylfaen"/>
          <w:sz w:val="20"/>
          <w:lang w:val="af-ZA"/>
        </w:rPr>
        <w:t xml:space="preserve"> </w:t>
      </w:r>
      <w:r w:rsidRPr="00AB677D">
        <w:rPr>
          <w:rFonts w:ascii="Arial Unicode" w:hAnsi="Arial Unicode" w:cs="Sylfaen"/>
          <w:sz w:val="20"/>
        </w:rPr>
        <w:t>հաստատված</w:t>
      </w:r>
      <w:r w:rsidRPr="00AB677D">
        <w:rPr>
          <w:rFonts w:ascii="Arial Unicode" w:hAnsi="Arial Unicode" w:cs="Times Armenian"/>
          <w:sz w:val="20"/>
          <w:lang w:val="af-ZA"/>
        </w:rPr>
        <w:t xml:space="preserve"> «</w:t>
      </w:r>
      <w:r w:rsidRPr="00AB677D">
        <w:rPr>
          <w:rFonts w:ascii="Arial Unicode" w:hAnsi="Arial Unicode" w:cs="Sylfaen"/>
          <w:sz w:val="20"/>
        </w:rPr>
        <w:t>Գնումների</w:t>
      </w:r>
      <w:r w:rsidR="005F6D46" w:rsidRPr="00AB677D">
        <w:rPr>
          <w:rFonts w:ascii="Arial Unicode" w:hAnsi="Arial Unicode" w:cs="Sylfaen"/>
          <w:sz w:val="20"/>
          <w:lang w:val="af-ZA"/>
        </w:rPr>
        <w:t xml:space="preserve"> </w:t>
      </w:r>
      <w:r w:rsidRPr="00AB677D">
        <w:rPr>
          <w:rFonts w:ascii="Arial Unicode" w:hAnsi="Arial Unicode" w:cs="Times Armenian"/>
          <w:sz w:val="20"/>
        </w:rPr>
        <w:t>գ</w:t>
      </w:r>
      <w:r w:rsidRPr="00AB677D">
        <w:rPr>
          <w:rFonts w:ascii="Arial Unicode" w:hAnsi="Arial Unicode" w:cs="Sylfaen"/>
          <w:sz w:val="20"/>
        </w:rPr>
        <w:t>ործընթացի</w:t>
      </w:r>
      <w:r w:rsidR="005F6D46" w:rsidRPr="00AB677D">
        <w:rPr>
          <w:rFonts w:ascii="Arial Unicode" w:hAnsi="Arial Unicode" w:cs="Sylfaen"/>
          <w:sz w:val="20"/>
          <w:lang w:val="af-ZA"/>
        </w:rPr>
        <w:t xml:space="preserve"> </w:t>
      </w:r>
      <w:r w:rsidRPr="00AB677D">
        <w:rPr>
          <w:rFonts w:ascii="Arial Unicode" w:hAnsi="Arial Unicode" w:cs="Sylfaen"/>
          <w:sz w:val="20"/>
        </w:rPr>
        <w:t>կազմակերպման</w:t>
      </w:r>
      <w:r w:rsidRPr="00AB677D">
        <w:rPr>
          <w:rFonts w:ascii="Arial Unicode" w:hAnsi="Arial Unicode"/>
          <w:sz w:val="20"/>
          <w:lang w:val="af-ZA"/>
        </w:rPr>
        <w:t xml:space="preserve">» </w:t>
      </w:r>
      <w:r w:rsidRPr="00AB677D">
        <w:rPr>
          <w:rFonts w:ascii="Arial Unicode" w:hAnsi="Arial Unicode" w:cs="Sylfaen"/>
          <w:sz w:val="20"/>
        </w:rPr>
        <w:t>կար</w:t>
      </w:r>
      <w:r w:rsidRPr="00AB677D">
        <w:rPr>
          <w:rFonts w:ascii="Arial Unicode" w:hAnsi="Arial Unicode" w:cs="Times Armenian"/>
          <w:sz w:val="20"/>
        </w:rPr>
        <w:t>գ</w:t>
      </w:r>
      <w:r w:rsidRPr="00AB677D">
        <w:rPr>
          <w:rFonts w:ascii="Arial Unicode" w:hAnsi="Arial Unicode" w:cs="Sylfaen"/>
          <w:sz w:val="20"/>
        </w:rPr>
        <w:t>ի</w:t>
      </w:r>
      <w:r w:rsidRPr="00AB677D">
        <w:rPr>
          <w:rFonts w:ascii="Arial Unicode" w:hAnsi="Arial Unicode" w:cs="Times Armenian"/>
          <w:sz w:val="20"/>
          <w:lang w:val="af-ZA"/>
        </w:rPr>
        <w:t xml:space="preserve"> (</w:t>
      </w:r>
      <w:r w:rsidRPr="00AB677D">
        <w:rPr>
          <w:rFonts w:ascii="Arial Unicode" w:hAnsi="Arial Unicode" w:cs="Sylfaen"/>
          <w:sz w:val="20"/>
        </w:rPr>
        <w:t>այսուհետ</w:t>
      </w:r>
      <w:r w:rsidRPr="00AB677D">
        <w:rPr>
          <w:rFonts w:ascii="Arial Unicode" w:hAnsi="Arial Unicode" w:cs="Times Armenian"/>
          <w:sz w:val="20"/>
          <w:lang w:val="af-ZA"/>
        </w:rPr>
        <w:t xml:space="preserve">` </w:t>
      </w:r>
      <w:r w:rsidRPr="00AB677D">
        <w:rPr>
          <w:rFonts w:ascii="Arial Unicode" w:hAnsi="Arial Unicode" w:cs="Sylfaen"/>
          <w:sz w:val="20"/>
        </w:rPr>
        <w:t>Կար</w:t>
      </w:r>
      <w:r w:rsidRPr="00AB677D">
        <w:rPr>
          <w:rFonts w:ascii="Arial Unicode" w:hAnsi="Arial Unicode" w:cs="Times Armenian"/>
          <w:sz w:val="20"/>
        </w:rPr>
        <w:t>գ</w:t>
      </w:r>
      <w:r w:rsidRPr="00AB677D">
        <w:rPr>
          <w:rFonts w:ascii="Arial Unicode" w:hAnsi="Arial Unicode" w:cs="Times Armenian"/>
          <w:sz w:val="20"/>
          <w:lang w:val="af-ZA"/>
        </w:rPr>
        <w:t xml:space="preserve">) </w:t>
      </w:r>
      <w:r w:rsidRPr="00AB677D">
        <w:rPr>
          <w:rFonts w:ascii="Arial Unicode" w:hAnsi="Arial Unicode" w:cs="Sylfaen"/>
          <w:sz w:val="20"/>
        </w:rPr>
        <w:t>և</w:t>
      </w:r>
      <w:r w:rsidR="005F6D46" w:rsidRPr="00AB677D">
        <w:rPr>
          <w:rFonts w:ascii="Arial Unicode" w:hAnsi="Arial Unicode" w:cs="Sylfaen"/>
          <w:sz w:val="20"/>
          <w:lang w:val="af-ZA"/>
        </w:rPr>
        <w:t xml:space="preserve"> </w:t>
      </w:r>
      <w:r w:rsidRPr="00AB677D">
        <w:rPr>
          <w:rFonts w:ascii="Arial Unicode" w:hAnsi="Arial Unicode" w:cs="Sylfaen"/>
          <w:sz w:val="20"/>
        </w:rPr>
        <w:t>այլ</w:t>
      </w:r>
      <w:r w:rsidR="005F6D46" w:rsidRPr="00AB677D">
        <w:rPr>
          <w:rFonts w:ascii="Arial Unicode" w:hAnsi="Arial Unicode" w:cs="Sylfaen"/>
          <w:sz w:val="20"/>
          <w:lang w:val="af-ZA"/>
        </w:rPr>
        <w:t xml:space="preserve"> </w:t>
      </w:r>
      <w:r w:rsidRPr="00AB677D">
        <w:rPr>
          <w:rFonts w:ascii="Arial Unicode" w:hAnsi="Arial Unicode" w:cs="Sylfaen"/>
          <w:sz w:val="20"/>
        </w:rPr>
        <w:t>իրավական</w:t>
      </w:r>
      <w:r w:rsidR="005F6D46" w:rsidRPr="00AB677D">
        <w:rPr>
          <w:rFonts w:ascii="Arial Unicode" w:hAnsi="Arial Unicode" w:cs="Sylfaen"/>
          <w:sz w:val="20"/>
          <w:lang w:val="af-ZA"/>
        </w:rPr>
        <w:t xml:space="preserve"> </w:t>
      </w:r>
      <w:r w:rsidRPr="00AB677D">
        <w:rPr>
          <w:rFonts w:ascii="Arial Unicode" w:hAnsi="Arial Unicode" w:cs="Sylfaen"/>
          <w:sz w:val="20"/>
        </w:rPr>
        <w:t>ակտերի</w:t>
      </w:r>
      <w:r w:rsidR="005F6D46" w:rsidRPr="00AB677D">
        <w:rPr>
          <w:rFonts w:ascii="Arial Unicode" w:hAnsi="Arial Unicode" w:cs="Sylfaen"/>
          <w:sz w:val="20"/>
          <w:lang w:val="af-ZA"/>
        </w:rPr>
        <w:t xml:space="preserve"> </w:t>
      </w:r>
      <w:r w:rsidRPr="00AB677D">
        <w:rPr>
          <w:rFonts w:ascii="Arial Unicode" w:hAnsi="Arial Unicode" w:cs="Sylfaen"/>
          <w:sz w:val="20"/>
        </w:rPr>
        <w:t>պահանջներին</w:t>
      </w:r>
      <w:r w:rsidR="005F6D46" w:rsidRPr="00AB677D">
        <w:rPr>
          <w:rFonts w:ascii="Arial Unicode" w:hAnsi="Arial Unicode" w:cs="Sylfaen"/>
          <w:sz w:val="20"/>
          <w:lang w:val="af-ZA"/>
        </w:rPr>
        <w:t xml:space="preserve"> </w:t>
      </w:r>
      <w:r w:rsidRPr="00AB677D">
        <w:rPr>
          <w:rFonts w:ascii="Arial Unicode" w:hAnsi="Arial Unicode" w:cs="Sylfaen"/>
          <w:sz w:val="20"/>
        </w:rPr>
        <w:t>համապատասխան</w:t>
      </w:r>
      <w:r w:rsidR="005F6D46" w:rsidRPr="00AB677D">
        <w:rPr>
          <w:rFonts w:ascii="Arial Unicode" w:hAnsi="Arial Unicode" w:cs="Sylfaen"/>
          <w:sz w:val="20"/>
          <w:lang w:val="af-ZA"/>
        </w:rPr>
        <w:t xml:space="preserve"> </w:t>
      </w:r>
      <w:r w:rsidRPr="00AB677D">
        <w:rPr>
          <w:rFonts w:ascii="Arial Unicode" w:hAnsi="Arial Unicode" w:cs="Sylfaen"/>
          <w:sz w:val="20"/>
        </w:rPr>
        <w:t>և</w:t>
      </w:r>
      <w:r w:rsidR="005F6D46" w:rsidRPr="00AB677D">
        <w:rPr>
          <w:rFonts w:ascii="Arial Unicode" w:hAnsi="Arial Unicode" w:cs="Sylfaen"/>
          <w:sz w:val="20"/>
          <w:lang w:val="af-ZA"/>
        </w:rPr>
        <w:t xml:space="preserve"> </w:t>
      </w:r>
      <w:r w:rsidRPr="00AB677D">
        <w:rPr>
          <w:rFonts w:ascii="Arial Unicode" w:hAnsi="Arial Unicode" w:cs="Sylfaen"/>
          <w:sz w:val="20"/>
        </w:rPr>
        <w:t>նպատակ</w:t>
      </w:r>
      <w:r w:rsidR="005F6D46" w:rsidRPr="00AB677D">
        <w:rPr>
          <w:rFonts w:ascii="Arial Unicode" w:hAnsi="Arial Unicode" w:cs="Sylfaen"/>
          <w:sz w:val="20"/>
          <w:lang w:val="af-ZA"/>
        </w:rPr>
        <w:t xml:space="preserve"> </w:t>
      </w:r>
      <w:r w:rsidRPr="00AB677D">
        <w:rPr>
          <w:rFonts w:ascii="Arial Unicode" w:hAnsi="Arial Unicode" w:cs="Sylfaen"/>
          <w:sz w:val="20"/>
        </w:rPr>
        <w:t>ունի</w:t>
      </w:r>
      <w:r w:rsidR="005F6D46" w:rsidRPr="00AB677D">
        <w:rPr>
          <w:rFonts w:ascii="Arial Unicode" w:hAnsi="Arial Unicode" w:cs="Sylfaen"/>
          <w:sz w:val="20"/>
          <w:lang w:val="af-ZA"/>
        </w:rPr>
        <w:t xml:space="preserve"> </w:t>
      </w:r>
      <w:r w:rsidRPr="00AB677D">
        <w:rPr>
          <w:rFonts w:ascii="Arial Unicode" w:hAnsi="Arial Unicode"/>
          <w:sz w:val="20"/>
          <w:lang w:val="af-ZA"/>
        </w:rPr>
        <w:t>«</w:t>
      </w:r>
      <w:r w:rsidR="005F6D46" w:rsidRPr="00AB677D">
        <w:rPr>
          <w:rFonts w:ascii="Arial Unicode" w:hAnsi="Arial Unicode" w:cs="Sylfaen"/>
          <w:sz w:val="20"/>
          <w:lang w:val="en-US"/>
        </w:rPr>
        <w:t>Խաչփարի</w:t>
      </w:r>
      <w:r w:rsidR="005F6D46" w:rsidRPr="00AB677D">
        <w:rPr>
          <w:rFonts w:ascii="Arial Unicode" w:hAnsi="Arial Unicode" w:cs="Sylfaen"/>
          <w:sz w:val="20"/>
          <w:lang w:val="af-ZA"/>
        </w:rPr>
        <w:t xml:space="preserve"> </w:t>
      </w:r>
      <w:r w:rsidRPr="00AB677D">
        <w:rPr>
          <w:rFonts w:ascii="Arial Unicode" w:hAnsi="Arial Unicode" w:cs="Sylfaen"/>
          <w:sz w:val="20"/>
        </w:rPr>
        <w:t>համայնքապետարան</w:t>
      </w:r>
      <w:r w:rsidRPr="00AB677D">
        <w:rPr>
          <w:rFonts w:ascii="Arial Unicode" w:hAnsi="Arial Unicode"/>
          <w:sz w:val="20"/>
          <w:lang w:val="af-ZA"/>
        </w:rPr>
        <w:t>»-</w:t>
      </w:r>
      <w:r w:rsidRPr="00AB677D">
        <w:rPr>
          <w:rFonts w:ascii="Arial Unicode" w:hAnsi="Arial Unicode"/>
          <w:sz w:val="20"/>
        </w:rPr>
        <w:t>ի</w:t>
      </w:r>
      <w:r w:rsidR="005F6D46" w:rsidRPr="00AB677D">
        <w:rPr>
          <w:rFonts w:ascii="Arial Unicode" w:hAnsi="Arial Unicode"/>
          <w:sz w:val="20"/>
          <w:lang w:val="af-ZA"/>
        </w:rPr>
        <w:t xml:space="preserve"> </w:t>
      </w:r>
      <w:r w:rsidRPr="00AB677D">
        <w:rPr>
          <w:rFonts w:ascii="Arial Unicode" w:hAnsi="Arial Unicode" w:cs="Times Armenian"/>
          <w:sz w:val="20"/>
          <w:lang w:val="af-ZA"/>
        </w:rPr>
        <w:t>(</w:t>
      </w:r>
      <w:r w:rsidRPr="00AB677D">
        <w:rPr>
          <w:rFonts w:ascii="Arial Unicode" w:hAnsi="Arial Unicode" w:cs="Sylfaen"/>
          <w:sz w:val="20"/>
        </w:rPr>
        <w:t>այսուհետ</w:t>
      </w:r>
      <w:r w:rsidRPr="00AB677D">
        <w:rPr>
          <w:rFonts w:ascii="Arial Unicode" w:hAnsi="Arial Unicode" w:cs="Times Armenian"/>
          <w:sz w:val="20"/>
          <w:lang w:val="af-ZA"/>
        </w:rPr>
        <w:t xml:space="preserve">` </w:t>
      </w:r>
      <w:r w:rsidRPr="00AB677D">
        <w:rPr>
          <w:rFonts w:ascii="Arial Unicode" w:hAnsi="Arial Unicode" w:cs="Sylfaen"/>
          <w:sz w:val="20"/>
        </w:rPr>
        <w:t>պատվիրատու</w:t>
      </w:r>
      <w:r w:rsidRPr="00AB677D">
        <w:rPr>
          <w:rFonts w:ascii="Arial Unicode" w:hAnsi="Arial Unicode" w:cs="Times Armenian"/>
          <w:sz w:val="20"/>
          <w:lang w:val="af-ZA"/>
        </w:rPr>
        <w:t xml:space="preserve">) </w:t>
      </w:r>
      <w:r w:rsidRPr="00AB677D">
        <w:rPr>
          <w:rFonts w:ascii="Arial Unicode" w:hAnsi="Arial Unicode" w:cs="Sylfaen"/>
          <w:sz w:val="20"/>
        </w:rPr>
        <w:t>կողմից</w:t>
      </w:r>
      <w:r w:rsidR="005F6D46" w:rsidRPr="00AB677D">
        <w:rPr>
          <w:rFonts w:ascii="Arial Unicode" w:hAnsi="Arial Unicode" w:cs="Sylfaen"/>
          <w:sz w:val="20"/>
          <w:lang w:val="af-ZA"/>
        </w:rPr>
        <w:t xml:space="preserve"> </w:t>
      </w:r>
      <w:r w:rsidRPr="00AB677D">
        <w:rPr>
          <w:rFonts w:ascii="Arial Unicode" w:hAnsi="Arial Unicode" w:cs="Sylfaen"/>
          <w:sz w:val="20"/>
        </w:rPr>
        <w:t>հայտարարված</w:t>
      </w:r>
      <w:r w:rsidR="005F6D46" w:rsidRPr="00AB677D">
        <w:rPr>
          <w:rFonts w:ascii="Arial Unicode" w:hAnsi="Arial Unicode" w:cs="Sylfaen"/>
          <w:sz w:val="20"/>
          <w:lang w:val="af-ZA"/>
        </w:rPr>
        <w:t xml:space="preserve"> </w:t>
      </w:r>
      <w:r w:rsidRPr="00AB677D">
        <w:rPr>
          <w:rFonts w:ascii="Arial Unicode" w:hAnsi="Arial Unicode" w:cs="Sylfaen"/>
          <w:sz w:val="20"/>
        </w:rPr>
        <w:t>ընթացակար</w:t>
      </w:r>
      <w:r w:rsidRPr="00AB677D">
        <w:rPr>
          <w:rFonts w:ascii="Arial Unicode" w:hAnsi="Arial Unicode" w:cs="Times Armenian"/>
          <w:sz w:val="20"/>
        </w:rPr>
        <w:t>գ</w:t>
      </w:r>
      <w:r w:rsidRPr="00AB677D">
        <w:rPr>
          <w:rFonts w:ascii="Arial Unicode" w:hAnsi="Arial Unicode" w:cs="Sylfaen"/>
          <w:sz w:val="20"/>
        </w:rPr>
        <w:t>ին</w:t>
      </w:r>
      <w:r w:rsidR="005F6D46" w:rsidRPr="00AB677D">
        <w:rPr>
          <w:rFonts w:ascii="Arial Unicode" w:hAnsi="Arial Unicode" w:cs="Sylfaen"/>
          <w:sz w:val="20"/>
          <w:lang w:val="af-ZA"/>
        </w:rPr>
        <w:t xml:space="preserve"> </w:t>
      </w:r>
      <w:r w:rsidRPr="00AB677D">
        <w:rPr>
          <w:rFonts w:ascii="Arial Unicode" w:hAnsi="Arial Unicode" w:cs="Sylfaen"/>
          <w:sz w:val="20"/>
        </w:rPr>
        <w:t>մասնակցելու</w:t>
      </w:r>
      <w:r w:rsidR="005F6D46" w:rsidRPr="00AB677D">
        <w:rPr>
          <w:rFonts w:ascii="Arial Unicode" w:hAnsi="Arial Unicode" w:cs="Sylfaen"/>
          <w:sz w:val="20"/>
          <w:lang w:val="af-ZA"/>
        </w:rPr>
        <w:t xml:space="preserve"> </w:t>
      </w:r>
      <w:r w:rsidRPr="00AB677D">
        <w:rPr>
          <w:rFonts w:ascii="Arial Unicode" w:hAnsi="Arial Unicode" w:cs="Sylfaen"/>
          <w:sz w:val="20"/>
        </w:rPr>
        <w:t>մտադրություն</w:t>
      </w:r>
      <w:r w:rsidR="005F6D46" w:rsidRPr="00AB677D">
        <w:rPr>
          <w:rFonts w:ascii="Arial Unicode" w:hAnsi="Arial Unicode" w:cs="Sylfaen"/>
          <w:sz w:val="20"/>
          <w:lang w:val="af-ZA"/>
        </w:rPr>
        <w:t xml:space="preserve"> </w:t>
      </w:r>
      <w:r w:rsidRPr="00AB677D">
        <w:rPr>
          <w:rFonts w:ascii="Arial Unicode" w:hAnsi="Arial Unicode" w:cs="Sylfaen"/>
          <w:sz w:val="20"/>
        </w:rPr>
        <w:t>ունեցող</w:t>
      </w:r>
      <w:r w:rsidR="005F6D46" w:rsidRPr="00AB677D">
        <w:rPr>
          <w:rFonts w:ascii="Arial Unicode" w:hAnsi="Arial Unicode" w:cs="Sylfaen"/>
          <w:sz w:val="20"/>
          <w:lang w:val="af-ZA"/>
        </w:rPr>
        <w:t xml:space="preserve"> </w:t>
      </w:r>
      <w:r w:rsidRPr="00AB677D">
        <w:rPr>
          <w:rFonts w:ascii="Arial Unicode" w:hAnsi="Arial Unicode" w:cs="Sylfaen"/>
          <w:sz w:val="20"/>
        </w:rPr>
        <w:t>անձանց</w:t>
      </w:r>
      <w:r w:rsidRPr="00AB677D">
        <w:rPr>
          <w:rFonts w:ascii="Arial Unicode" w:hAnsi="Arial Unicode" w:cs="Times Armenian"/>
          <w:sz w:val="20"/>
          <w:lang w:val="af-ZA"/>
        </w:rPr>
        <w:t xml:space="preserve"> (</w:t>
      </w:r>
      <w:r w:rsidRPr="00AB677D">
        <w:rPr>
          <w:rFonts w:ascii="Arial Unicode" w:hAnsi="Arial Unicode" w:cs="Sylfaen"/>
          <w:sz w:val="20"/>
        </w:rPr>
        <w:t>այսուհետ</w:t>
      </w:r>
      <w:r w:rsidRPr="00AB677D">
        <w:rPr>
          <w:rFonts w:ascii="Arial Unicode" w:hAnsi="Arial Unicode" w:cs="Times Armenian"/>
          <w:sz w:val="20"/>
          <w:lang w:val="af-ZA"/>
        </w:rPr>
        <w:t xml:space="preserve">`  </w:t>
      </w:r>
      <w:r w:rsidRPr="00AB677D">
        <w:rPr>
          <w:rFonts w:ascii="Arial Unicode" w:hAnsi="Arial Unicode" w:cs="Sylfaen"/>
          <w:sz w:val="20"/>
        </w:rPr>
        <w:t>մասնակից</w:t>
      </w:r>
      <w:r w:rsidRPr="00AB677D">
        <w:rPr>
          <w:rFonts w:ascii="Arial Unicode" w:hAnsi="Arial Unicode" w:cs="Times Armenian"/>
          <w:sz w:val="20"/>
          <w:lang w:val="af-ZA"/>
        </w:rPr>
        <w:t xml:space="preserve">) </w:t>
      </w:r>
      <w:r w:rsidRPr="00AB677D">
        <w:rPr>
          <w:rFonts w:ascii="Arial Unicode" w:hAnsi="Arial Unicode" w:cs="Sylfaen"/>
          <w:sz w:val="20"/>
        </w:rPr>
        <w:t>տեղեկացնելու</w:t>
      </w:r>
      <w:r w:rsidR="005F6D46" w:rsidRPr="00AB677D">
        <w:rPr>
          <w:rFonts w:ascii="Arial Unicode" w:hAnsi="Arial Unicode" w:cs="Sylfaen"/>
          <w:sz w:val="20"/>
          <w:lang w:val="af-ZA"/>
        </w:rPr>
        <w:t xml:space="preserve"> </w:t>
      </w:r>
      <w:r w:rsidRPr="00AB677D">
        <w:rPr>
          <w:rFonts w:ascii="Arial Unicode" w:hAnsi="Arial Unicode" w:cs="Sylfaen"/>
          <w:sz w:val="20"/>
        </w:rPr>
        <w:t>ընթացակար</w:t>
      </w:r>
      <w:r w:rsidRPr="00AB677D">
        <w:rPr>
          <w:rFonts w:ascii="Arial Unicode" w:hAnsi="Arial Unicode" w:cs="Times Armenian"/>
          <w:sz w:val="20"/>
        </w:rPr>
        <w:t>գ</w:t>
      </w:r>
      <w:r w:rsidRPr="00AB677D">
        <w:rPr>
          <w:rFonts w:ascii="Arial Unicode" w:hAnsi="Arial Unicode" w:cs="Sylfaen"/>
          <w:sz w:val="20"/>
        </w:rPr>
        <w:t>ի</w:t>
      </w:r>
      <w:r w:rsidR="005F6D46" w:rsidRPr="00AB677D">
        <w:rPr>
          <w:rFonts w:ascii="Arial Unicode" w:hAnsi="Arial Unicode" w:cs="Sylfaen"/>
          <w:sz w:val="20"/>
          <w:lang w:val="af-ZA"/>
        </w:rPr>
        <w:t xml:space="preserve"> </w:t>
      </w:r>
      <w:r w:rsidRPr="00AB677D">
        <w:rPr>
          <w:rFonts w:ascii="Arial Unicode" w:hAnsi="Arial Unicode" w:cs="Sylfaen"/>
          <w:sz w:val="20"/>
        </w:rPr>
        <w:t>պայմանների</w:t>
      </w:r>
      <w:r w:rsidRPr="00AB677D">
        <w:rPr>
          <w:rFonts w:ascii="Arial Unicode" w:hAnsi="Arial Unicode" w:cs="Times Armenian"/>
          <w:sz w:val="20"/>
          <w:lang w:val="af-ZA"/>
        </w:rPr>
        <w:t xml:space="preserve">` </w:t>
      </w:r>
      <w:r w:rsidRPr="00AB677D">
        <w:rPr>
          <w:rFonts w:ascii="Arial Unicode" w:hAnsi="Arial Unicode" w:cs="Times Armenian"/>
          <w:sz w:val="20"/>
        </w:rPr>
        <w:t>գ</w:t>
      </w:r>
      <w:r w:rsidRPr="00AB677D">
        <w:rPr>
          <w:rFonts w:ascii="Arial Unicode" w:hAnsi="Arial Unicode" w:cs="Sylfaen"/>
          <w:sz w:val="20"/>
        </w:rPr>
        <w:t>նման</w:t>
      </w:r>
      <w:r w:rsidR="005F6D46" w:rsidRPr="00AB677D">
        <w:rPr>
          <w:rFonts w:ascii="Arial Unicode" w:hAnsi="Arial Unicode" w:cs="Sylfaen"/>
          <w:sz w:val="20"/>
          <w:lang w:val="af-ZA"/>
        </w:rPr>
        <w:t xml:space="preserve"> </w:t>
      </w:r>
      <w:r w:rsidRPr="00AB677D">
        <w:rPr>
          <w:rFonts w:ascii="Arial Unicode" w:hAnsi="Arial Unicode" w:cs="Sylfaen"/>
          <w:sz w:val="20"/>
        </w:rPr>
        <w:t>առարկայի</w:t>
      </w:r>
      <w:r w:rsidRPr="00AB677D">
        <w:rPr>
          <w:rFonts w:ascii="Arial Unicode" w:hAnsi="Arial Unicode" w:cs="Times Armenian"/>
          <w:sz w:val="20"/>
          <w:lang w:val="af-ZA"/>
        </w:rPr>
        <w:t xml:space="preserve">, </w:t>
      </w:r>
      <w:r w:rsidRPr="00AB677D">
        <w:rPr>
          <w:rFonts w:ascii="Arial Unicode" w:hAnsi="Arial Unicode" w:cs="Sylfaen"/>
          <w:sz w:val="20"/>
        </w:rPr>
        <w:t>ընթացակար</w:t>
      </w:r>
      <w:r w:rsidRPr="00AB677D">
        <w:rPr>
          <w:rFonts w:ascii="Arial Unicode" w:hAnsi="Arial Unicode" w:cs="Times Armenian"/>
          <w:sz w:val="20"/>
        </w:rPr>
        <w:t>գ</w:t>
      </w:r>
      <w:r w:rsidRPr="00AB677D">
        <w:rPr>
          <w:rFonts w:ascii="Arial Unicode" w:hAnsi="Arial Unicode" w:cs="Sylfaen"/>
          <w:sz w:val="20"/>
        </w:rPr>
        <w:t>ի</w:t>
      </w:r>
      <w:r w:rsidR="005F6D46" w:rsidRPr="00AB677D">
        <w:rPr>
          <w:rFonts w:ascii="Arial Unicode" w:hAnsi="Arial Unicode" w:cs="Sylfaen"/>
          <w:sz w:val="20"/>
          <w:lang w:val="af-ZA"/>
        </w:rPr>
        <w:t xml:space="preserve"> </w:t>
      </w:r>
      <w:r w:rsidRPr="00AB677D">
        <w:rPr>
          <w:rFonts w:ascii="Arial Unicode" w:hAnsi="Arial Unicode" w:cs="Sylfaen"/>
          <w:sz w:val="20"/>
        </w:rPr>
        <w:t>անցկացման</w:t>
      </w:r>
      <w:r w:rsidRPr="00AB677D">
        <w:rPr>
          <w:rFonts w:ascii="Arial Unicode" w:hAnsi="Arial Unicode" w:cs="Times Armenian"/>
          <w:sz w:val="20"/>
          <w:lang w:val="af-ZA"/>
        </w:rPr>
        <w:t xml:space="preserve">, </w:t>
      </w:r>
      <w:r w:rsidRPr="00AB677D">
        <w:rPr>
          <w:rFonts w:ascii="Arial Unicode" w:hAnsi="Arial Unicode" w:cs="Sylfaen"/>
          <w:sz w:val="20"/>
          <w:lang w:val="hy-AM"/>
        </w:rPr>
        <w:t>ընտրված մասնակցին</w:t>
      </w:r>
      <w:r w:rsidR="005F6D46" w:rsidRPr="00AB677D">
        <w:rPr>
          <w:rFonts w:ascii="Arial Unicode" w:hAnsi="Arial Unicode" w:cs="Sylfaen"/>
          <w:sz w:val="20"/>
          <w:lang w:val="af-ZA"/>
        </w:rPr>
        <w:t xml:space="preserve"> </w:t>
      </w:r>
      <w:r w:rsidRPr="00AB677D">
        <w:rPr>
          <w:rFonts w:ascii="Arial Unicode" w:hAnsi="Arial Unicode" w:cs="Sylfaen"/>
          <w:sz w:val="20"/>
        </w:rPr>
        <w:t>որոշելու</w:t>
      </w:r>
      <w:r w:rsidR="005F6D46" w:rsidRPr="00AB677D">
        <w:rPr>
          <w:rFonts w:ascii="Arial Unicode" w:hAnsi="Arial Unicode" w:cs="Sylfaen"/>
          <w:sz w:val="20"/>
          <w:lang w:val="af-ZA"/>
        </w:rPr>
        <w:t xml:space="preserve"> </w:t>
      </w:r>
      <w:r w:rsidRPr="00AB677D">
        <w:rPr>
          <w:rFonts w:ascii="Arial Unicode" w:hAnsi="Arial Unicode" w:cs="Sylfaen"/>
          <w:sz w:val="20"/>
        </w:rPr>
        <w:t>և</w:t>
      </w:r>
      <w:r w:rsidR="005F6D46" w:rsidRPr="00AB677D">
        <w:rPr>
          <w:rFonts w:ascii="Arial Unicode" w:hAnsi="Arial Unicode" w:cs="Sylfaen"/>
          <w:sz w:val="20"/>
          <w:lang w:val="af-ZA"/>
        </w:rPr>
        <w:t xml:space="preserve"> </w:t>
      </w:r>
      <w:r w:rsidRPr="00AB677D">
        <w:rPr>
          <w:rFonts w:ascii="Arial Unicode" w:hAnsi="Arial Unicode" w:cs="Sylfaen"/>
          <w:sz w:val="20"/>
        </w:rPr>
        <w:t>նրա</w:t>
      </w:r>
      <w:r w:rsidR="005F6D46" w:rsidRPr="00AB677D">
        <w:rPr>
          <w:rFonts w:ascii="Arial Unicode" w:hAnsi="Arial Unicode" w:cs="Sylfaen"/>
          <w:sz w:val="20"/>
          <w:lang w:val="af-ZA"/>
        </w:rPr>
        <w:t xml:space="preserve"> </w:t>
      </w:r>
      <w:r w:rsidRPr="00AB677D">
        <w:rPr>
          <w:rFonts w:ascii="Arial Unicode" w:hAnsi="Arial Unicode" w:cs="Sylfaen"/>
          <w:sz w:val="20"/>
        </w:rPr>
        <w:t>հետ</w:t>
      </w:r>
      <w:r w:rsidR="005F6D46" w:rsidRPr="00AB677D">
        <w:rPr>
          <w:rFonts w:ascii="Arial Unicode" w:hAnsi="Arial Unicode" w:cs="Sylfaen"/>
          <w:sz w:val="20"/>
          <w:lang w:val="af-ZA"/>
        </w:rPr>
        <w:t xml:space="preserve"> </w:t>
      </w:r>
      <w:r w:rsidRPr="00AB677D">
        <w:rPr>
          <w:rFonts w:ascii="Arial Unicode" w:hAnsi="Arial Unicode" w:cs="Sylfaen"/>
          <w:sz w:val="20"/>
        </w:rPr>
        <w:t>պայմանա</w:t>
      </w:r>
      <w:r w:rsidRPr="00AB677D">
        <w:rPr>
          <w:rFonts w:ascii="Arial Unicode" w:hAnsi="Arial Unicode" w:cs="Times Armenian"/>
          <w:sz w:val="20"/>
        </w:rPr>
        <w:t>գ</w:t>
      </w:r>
      <w:r w:rsidRPr="00AB677D">
        <w:rPr>
          <w:rFonts w:ascii="Arial Unicode" w:hAnsi="Arial Unicode" w:cs="Sylfaen"/>
          <w:sz w:val="20"/>
        </w:rPr>
        <w:t>իր</w:t>
      </w:r>
      <w:r w:rsidR="005F6D46" w:rsidRPr="00AB677D">
        <w:rPr>
          <w:rFonts w:ascii="Arial Unicode" w:hAnsi="Arial Unicode" w:cs="Sylfaen"/>
          <w:sz w:val="20"/>
          <w:lang w:val="af-ZA"/>
        </w:rPr>
        <w:t xml:space="preserve"> </w:t>
      </w:r>
      <w:r w:rsidRPr="00AB677D">
        <w:rPr>
          <w:rFonts w:ascii="Arial Unicode" w:hAnsi="Arial Unicode" w:cs="Sylfaen"/>
          <w:sz w:val="20"/>
        </w:rPr>
        <w:t>կնքելու</w:t>
      </w:r>
      <w:r w:rsidR="005F6D46" w:rsidRPr="00AB677D">
        <w:rPr>
          <w:rFonts w:ascii="Arial Unicode" w:hAnsi="Arial Unicode" w:cs="Sylfaen"/>
          <w:sz w:val="20"/>
          <w:lang w:val="af-ZA"/>
        </w:rPr>
        <w:t xml:space="preserve"> </w:t>
      </w:r>
      <w:r w:rsidRPr="00AB677D">
        <w:rPr>
          <w:rFonts w:ascii="Arial Unicode" w:hAnsi="Arial Unicode" w:cs="Sylfaen"/>
          <w:sz w:val="20"/>
        </w:rPr>
        <w:t>մասին</w:t>
      </w:r>
      <w:r w:rsidRPr="00AB677D">
        <w:rPr>
          <w:rFonts w:ascii="Arial Unicode" w:hAnsi="Arial Unicode" w:cs="Times Armenian"/>
          <w:sz w:val="20"/>
          <w:lang w:val="af-ZA"/>
        </w:rPr>
        <w:t xml:space="preserve">, </w:t>
      </w:r>
      <w:r w:rsidRPr="00AB677D">
        <w:rPr>
          <w:rFonts w:ascii="Arial Unicode" w:hAnsi="Arial Unicode" w:cs="Sylfaen"/>
          <w:sz w:val="20"/>
        </w:rPr>
        <w:t>ինչպես</w:t>
      </w:r>
      <w:r w:rsidR="005F6D46" w:rsidRPr="00AB677D">
        <w:rPr>
          <w:rFonts w:ascii="Arial Unicode" w:hAnsi="Arial Unicode" w:cs="Sylfaen"/>
          <w:sz w:val="20"/>
          <w:lang w:val="af-ZA"/>
        </w:rPr>
        <w:t xml:space="preserve"> </w:t>
      </w:r>
      <w:r w:rsidRPr="00AB677D">
        <w:rPr>
          <w:rFonts w:ascii="Arial Unicode" w:hAnsi="Arial Unicode" w:cs="Sylfaen"/>
          <w:sz w:val="20"/>
        </w:rPr>
        <w:t>նաև</w:t>
      </w:r>
      <w:r w:rsidR="005F6D46" w:rsidRPr="00AB677D">
        <w:rPr>
          <w:rFonts w:ascii="Arial Unicode" w:hAnsi="Arial Unicode" w:cs="Sylfaen"/>
          <w:sz w:val="20"/>
          <w:lang w:val="af-ZA"/>
        </w:rPr>
        <w:t xml:space="preserve"> </w:t>
      </w:r>
      <w:r w:rsidRPr="00AB677D">
        <w:rPr>
          <w:rFonts w:ascii="Arial Unicode" w:hAnsi="Arial Unicode" w:cs="Sylfaen"/>
          <w:sz w:val="20"/>
        </w:rPr>
        <w:t>օժանդակելու</w:t>
      </w:r>
      <w:r w:rsidR="005F6D46" w:rsidRPr="00AB677D">
        <w:rPr>
          <w:rFonts w:ascii="Arial Unicode" w:hAnsi="Arial Unicode" w:cs="Sylfaen"/>
          <w:sz w:val="20"/>
          <w:lang w:val="af-ZA"/>
        </w:rPr>
        <w:t xml:space="preserve"> </w:t>
      </w:r>
      <w:r w:rsidRPr="00AB677D">
        <w:rPr>
          <w:rFonts w:ascii="Arial Unicode" w:hAnsi="Arial Unicode" w:cs="Sylfaen"/>
          <w:sz w:val="20"/>
        </w:rPr>
        <w:t>ընթացակար</w:t>
      </w:r>
      <w:r w:rsidRPr="00AB677D">
        <w:rPr>
          <w:rFonts w:ascii="Arial Unicode" w:hAnsi="Arial Unicode" w:cs="Times Armenian"/>
          <w:sz w:val="20"/>
        </w:rPr>
        <w:t>գ</w:t>
      </w:r>
      <w:r w:rsidRPr="00AB677D">
        <w:rPr>
          <w:rFonts w:ascii="Arial Unicode" w:hAnsi="Arial Unicode" w:cs="Sylfaen"/>
          <w:sz w:val="20"/>
        </w:rPr>
        <w:t>ի</w:t>
      </w:r>
      <w:r w:rsidR="005F6D46" w:rsidRPr="00AB677D">
        <w:rPr>
          <w:rFonts w:ascii="Arial Unicode" w:hAnsi="Arial Unicode" w:cs="Sylfaen"/>
          <w:sz w:val="20"/>
          <w:lang w:val="af-ZA"/>
        </w:rPr>
        <w:t xml:space="preserve"> </w:t>
      </w:r>
      <w:r w:rsidRPr="00AB677D">
        <w:rPr>
          <w:rFonts w:ascii="Arial Unicode" w:hAnsi="Arial Unicode" w:cs="Sylfaen"/>
          <w:sz w:val="20"/>
        </w:rPr>
        <w:t>հայտը</w:t>
      </w:r>
      <w:r w:rsidR="005F6D46" w:rsidRPr="00AB677D">
        <w:rPr>
          <w:rFonts w:ascii="Arial Unicode" w:hAnsi="Arial Unicode" w:cs="Sylfaen"/>
          <w:sz w:val="20"/>
          <w:lang w:val="af-ZA"/>
        </w:rPr>
        <w:t xml:space="preserve"> </w:t>
      </w:r>
      <w:r w:rsidRPr="00AB677D">
        <w:rPr>
          <w:rFonts w:ascii="Arial Unicode" w:hAnsi="Arial Unicode" w:cs="Sylfaen"/>
          <w:sz w:val="20"/>
        </w:rPr>
        <w:t>պատրաստելիս</w:t>
      </w:r>
      <w:r w:rsidRPr="00AB677D">
        <w:rPr>
          <w:rFonts w:ascii="Arial Unicode" w:hAnsi="Arial Unicode" w:cs="Times Armenian"/>
          <w:sz w:val="20"/>
          <w:lang w:val="af-ZA"/>
        </w:rPr>
        <w:t>։</w:t>
      </w:r>
    </w:p>
    <w:p w:rsidR="00402CEF" w:rsidRPr="008F5D51" w:rsidRDefault="00402CEF" w:rsidP="00402CEF">
      <w:pPr>
        <w:ind w:firstLine="567"/>
        <w:jc w:val="both"/>
        <w:rPr>
          <w:rFonts w:ascii="Arial Unicode" w:hAnsi="Arial Unicode"/>
          <w:sz w:val="20"/>
          <w:lang w:val="af-ZA"/>
        </w:rPr>
      </w:pPr>
      <w:r w:rsidRPr="00AB677D">
        <w:rPr>
          <w:rFonts w:ascii="Arial Unicode" w:hAnsi="Arial Unicode" w:cs="Sylfaen"/>
          <w:sz w:val="20"/>
        </w:rPr>
        <w:t>Հայտեր</w:t>
      </w:r>
      <w:r w:rsidR="005F6D46" w:rsidRPr="00AB677D">
        <w:rPr>
          <w:rFonts w:ascii="Arial Unicode" w:hAnsi="Arial Unicode" w:cs="Sylfaen"/>
          <w:sz w:val="20"/>
          <w:lang w:val="af-ZA"/>
        </w:rPr>
        <w:t xml:space="preserve"> </w:t>
      </w:r>
      <w:r w:rsidRPr="00AB677D">
        <w:rPr>
          <w:rFonts w:ascii="Arial Unicode" w:hAnsi="Arial Unicode" w:cs="Sylfaen"/>
          <w:sz w:val="20"/>
        </w:rPr>
        <w:t>կարող</w:t>
      </w:r>
      <w:r w:rsidR="005F6D46" w:rsidRPr="00AB677D">
        <w:rPr>
          <w:rFonts w:ascii="Arial Unicode" w:hAnsi="Arial Unicode" w:cs="Sylfaen"/>
          <w:sz w:val="20"/>
          <w:lang w:val="af-ZA"/>
        </w:rPr>
        <w:t xml:space="preserve"> </w:t>
      </w:r>
      <w:r w:rsidRPr="00AB677D">
        <w:rPr>
          <w:rFonts w:ascii="Arial Unicode" w:hAnsi="Arial Unicode" w:cs="Sylfaen"/>
          <w:sz w:val="20"/>
        </w:rPr>
        <w:t>են</w:t>
      </w:r>
      <w:r w:rsidR="005F6D46" w:rsidRPr="00AB677D">
        <w:rPr>
          <w:rFonts w:ascii="Arial Unicode" w:hAnsi="Arial Unicode" w:cs="Sylfaen"/>
          <w:sz w:val="20"/>
          <w:lang w:val="af-ZA"/>
        </w:rPr>
        <w:t xml:space="preserve"> </w:t>
      </w:r>
      <w:r w:rsidRPr="008F5D51">
        <w:rPr>
          <w:rFonts w:ascii="Arial Unicode" w:hAnsi="Arial Unicode" w:cs="Sylfaen"/>
          <w:sz w:val="20"/>
        </w:rPr>
        <w:t>ներկայացնել</w:t>
      </w:r>
      <w:r w:rsidR="005F6D46" w:rsidRPr="008F5D51">
        <w:rPr>
          <w:rFonts w:ascii="Arial Unicode" w:hAnsi="Arial Unicode" w:cs="Sylfaen"/>
          <w:sz w:val="20"/>
          <w:lang w:val="af-ZA"/>
        </w:rPr>
        <w:t xml:space="preserve"> </w:t>
      </w:r>
      <w:r w:rsidRPr="008F5D51">
        <w:rPr>
          <w:rFonts w:ascii="Arial Unicode" w:hAnsi="Arial Unicode" w:cs="Sylfaen"/>
          <w:sz w:val="20"/>
        </w:rPr>
        <w:t>բոլոր</w:t>
      </w:r>
      <w:r w:rsidR="005F6D46" w:rsidRPr="008F5D51">
        <w:rPr>
          <w:rFonts w:ascii="Arial Unicode" w:hAnsi="Arial Unicode" w:cs="Sylfaen"/>
          <w:sz w:val="20"/>
          <w:lang w:val="af-ZA"/>
        </w:rPr>
        <w:t xml:space="preserve"> </w:t>
      </w:r>
      <w:r w:rsidRPr="008F5D51">
        <w:rPr>
          <w:rFonts w:ascii="Arial Unicode" w:hAnsi="Arial Unicode" w:cs="Sylfaen"/>
          <w:sz w:val="20"/>
        </w:rPr>
        <w:t>անձիք</w:t>
      </w:r>
      <w:r w:rsidRPr="008F5D51">
        <w:rPr>
          <w:rFonts w:ascii="Arial Unicode" w:hAnsi="Arial Unicode" w:cs="Times Armenian"/>
          <w:sz w:val="20"/>
          <w:lang w:val="af-ZA"/>
        </w:rPr>
        <w:t xml:space="preserve">, </w:t>
      </w:r>
      <w:r w:rsidRPr="008F5D51">
        <w:rPr>
          <w:rFonts w:ascii="Arial Unicode" w:hAnsi="Arial Unicode" w:cs="Sylfaen"/>
          <w:sz w:val="20"/>
        </w:rPr>
        <w:t>անկախ</w:t>
      </w:r>
      <w:r w:rsidR="005F6D46" w:rsidRPr="008F5D51">
        <w:rPr>
          <w:rFonts w:ascii="Arial Unicode" w:hAnsi="Arial Unicode" w:cs="Sylfaen"/>
          <w:sz w:val="20"/>
          <w:lang w:val="af-ZA"/>
        </w:rPr>
        <w:t xml:space="preserve"> </w:t>
      </w:r>
      <w:r w:rsidRPr="008F5D51">
        <w:rPr>
          <w:rFonts w:ascii="Arial Unicode" w:hAnsi="Arial Unicode" w:cs="Sylfaen"/>
          <w:sz w:val="20"/>
        </w:rPr>
        <w:t>նրանց</w:t>
      </w:r>
      <w:r w:rsidRPr="008F5D51">
        <w:rPr>
          <w:rFonts w:ascii="Arial Unicode" w:hAnsi="Arial Unicode" w:cs="Times Armenian"/>
          <w:sz w:val="20"/>
          <w:lang w:val="af-ZA"/>
        </w:rPr>
        <w:t xml:space="preserve">` </w:t>
      </w:r>
      <w:r w:rsidRPr="008F5D51">
        <w:rPr>
          <w:rFonts w:ascii="Arial Unicode" w:hAnsi="Arial Unicode" w:cs="Sylfaen"/>
          <w:sz w:val="20"/>
        </w:rPr>
        <w:t>օտարերկրյա</w:t>
      </w:r>
      <w:r w:rsidR="005F6D46" w:rsidRPr="008F5D51">
        <w:rPr>
          <w:rFonts w:ascii="Arial Unicode" w:hAnsi="Arial Unicode" w:cs="Sylfaen"/>
          <w:sz w:val="20"/>
          <w:lang w:val="af-ZA"/>
        </w:rPr>
        <w:t xml:space="preserve"> </w:t>
      </w:r>
      <w:r w:rsidRPr="008F5D51">
        <w:rPr>
          <w:rFonts w:ascii="Arial Unicode" w:hAnsi="Arial Unicode" w:cs="Sylfaen"/>
          <w:sz w:val="20"/>
        </w:rPr>
        <w:t>ֆիզիկական</w:t>
      </w:r>
      <w:r w:rsidR="005F6D46" w:rsidRPr="008F5D51">
        <w:rPr>
          <w:rFonts w:ascii="Arial Unicode" w:hAnsi="Arial Unicode" w:cs="Sylfaen"/>
          <w:sz w:val="20"/>
          <w:lang w:val="af-ZA"/>
        </w:rPr>
        <w:t xml:space="preserve"> </w:t>
      </w:r>
      <w:r w:rsidRPr="008F5D51">
        <w:rPr>
          <w:rFonts w:ascii="Arial Unicode" w:hAnsi="Arial Unicode" w:cs="Sylfaen"/>
          <w:sz w:val="20"/>
        </w:rPr>
        <w:t>անձ</w:t>
      </w:r>
      <w:r w:rsidRPr="008F5D51">
        <w:rPr>
          <w:rFonts w:ascii="Arial Unicode" w:hAnsi="Arial Unicode" w:cs="Times Armenian"/>
          <w:sz w:val="20"/>
          <w:lang w:val="af-ZA"/>
        </w:rPr>
        <w:t xml:space="preserve">, </w:t>
      </w:r>
      <w:r w:rsidRPr="008F5D51">
        <w:rPr>
          <w:rFonts w:ascii="Arial Unicode" w:hAnsi="Arial Unicode" w:cs="Sylfaen"/>
          <w:sz w:val="20"/>
        </w:rPr>
        <w:t>կազմակերպություն</w:t>
      </w:r>
      <w:r w:rsidRPr="008F5D51">
        <w:rPr>
          <w:rFonts w:ascii="Arial Unicode" w:hAnsi="Arial Unicode" w:cs="Times Armenian"/>
          <w:sz w:val="20"/>
          <w:lang w:val="af-ZA"/>
        </w:rPr>
        <w:t xml:space="preserve">, </w:t>
      </w:r>
      <w:r w:rsidRPr="008F5D51">
        <w:rPr>
          <w:rFonts w:ascii="Arial Unicode" w:hAnsi="Arial Unicode" w:cs="Sylfaen"/>
          <w:sz w:val="20"/>
        </w:rPr>
        <w:t>քաղաքացիություն</w:t>
      </w:r>
      <w:r w:rsidR="005F6D46" w:rsidRPr="008F5D51">
        <w:rPr>
          <w:rFonts w:ascii="Arial Unicode" w:hAnsi="Arial Unicode" w:cs="Sylfaen"/>
          <w:sz w:val="20"/>
          <w:lang w:val="af-ZA"/>
        </w:rPr>
        <w:t xml:space="preserve"> </w:t>
      </w:r>
      <w:r w:rsidRPr="008F5D51">
        <w:rPr>
          <w:rFonts w:ascii="Arial Unicode" w:hAnsi="Arial Unicode" w:cs="Sylfaen"/>
          <w:sz w:val="20"/>
        </w:rPr>
        <w:t>չունեցող</w:t>
      </w:r>
      <w:r w:rsidR="005F6D46" w:rsidRPr="008F5D51">
        <w:rPr>
          <w:rFonts w:ascii="Arial Unicode" w:hAnsi="Arial Unicode" w:cs="Sylfaen"/>
          <w:sz w:val="20"/>
          <w:lang w:val="af-ZA"/>
        </w:rPr>
        <w:t xml:space="preserve"> </w:t>
      </w:r>
      <w:r w:rsidRPr="008F5D51">
        <w:rPr>
          <w:rFonts w:ascii="Arial Unicode" w:hAnsi="Arial Unicode" w:cs="Sylfaen"/>
          <w:sz w:val="20"/>
        </w:rPr>
        <w:t>անձ</w:t>
      </w:r>
      <w:r w:rsidR="005F6D46" w:rsidRPr="008F5D51">
        <w:rPr>
          <w:rFonts w:ascii="Arial Unicode" w:hAnsi="Arial Unicode" w:cs="Sylfaen"/>
          <w:sz w:val="20"/>
          <w:lang w:val="af-ZA"/>
        </w:rPr>
        <w:t xml:space="preserve"> </w:t>
      </w:r>
      <w:r w:rsidRPr="008F5D51">
        <w:rPr>
          <w:rFonts w:ascii="Arial Unicode" w:hAnsi="Arial Unicode" w:cs="Sylfaen"/>
          <w:sz w:val="20"/>
        </w:rPr>
        <w:t>լինելու</w:t>
      </w:r>
      <w:r w:rsidR="005F6D46" w:rsidRPr="008F5D51">
        <w:rPr>
          <w:rFonts w:ascii="Arial Unicode" w:hAnsi="Arial Unicode" w:cs="Sylfaen"/>
          <w:sz w:val="20"/>
          <w:lang w:val="af-ZA"/>
        </w:rPr>
        <w:t xml:space="preserve"> </w:t>
      </w:r>
      <w:r w:rsidRPr="008F5D51">
        <w:rPr>
          <w:rFonts w:ascii="Arial Unicode" w:hAnsi="Arial Unicode" w:cs="Sylfaen"/>
          <w:sz w:val="20"/>
        </w:rPr>
        <w:t>հան</w:t>
      </w:r>
      <w:r w:rsidRPr="008F5D51">
        <w:rPr>
          <w:rFonts w:ascii="Arial Unicode" w:hAnsi="Arial Unicode" w:cs="Times Armenian"/>
          <w:sz w:val="20"/>
        </w:rPr>
        <w:t>գ</w:t>
      </w:r>
      <w:r w:rsidRPr="008F5D51">
        <w:rPr>
          <w:rFonts w:ascii="Arial Unicode" w:hAnsi="Arial Unicode" w:cs="Sylfaen"/>
          <w:sz w:val="20"/>
        </w:rPr>
        <w:t>ամանքից</w:t>
      </w:r>
      <w:r w:rsidRPr="008F5D51">
        <w:rPr>
          <w:rFonts w:ascii="Arial Unicode" w:hAnsi="Arial Unicode" w:cs="Times Armenian"/>
          <w:sz w:val="20"/>
          <w:lang w:val="af-ZA"/>
        </w:rPr>
        <w:t>։</w:t>
      </w:r>
    </w:p>
    <w:p w:rsidR="00F91AF0" w:rsidRPr="008F5D51" w:rsidRDefault="00402CEF" w:rsidP="00402CEF">
      <w:pPr>
        <w:ind w:firstLine="567"/>
        <w:jc w:val="both"/>
        <w:rPr>
          <w:rFonts w:ascii="Arial Unicode" w:hAnsi="Arial Unicode" w:cs="Times Armenian"/>
          <w:sz w:val="20"/>
          <w:lang w:val="af-ZA"/>
        </w:rPr>
      </w:pPr>
      <w:r w:rsidRPr="008F5D51">
        <w:rPr>
          <w:rFonts w:ascii="Arial Unicode" w:hAnsi="Arial Unicode" w:cs="Sylfaen"/>
          <w:sz w:val="20"/>
        </w:rPr>
        <w:t>Սույն</w:t>
      </w:r>
      <w:r w:rsidR="00F91AF0" w:rsidRPr="008F5D51">
        <w:rPr>
          <w:rFonts w:ascii="Arial Unicode" w:hAnsi="Arial Unicode" w:cs="Sylfaen"/>
          <w:sz w:val="20"/>
          <w:lang w:val="af-ZA"/>
        </w:rPr>
        <w:t xml:space="preserve"> </w:t>
      </w:r>
      <w:r w:rsidRPr="008F5D51">
        <w:rPr>
          <w:rFonts w:ascii="Arial Unicode" w:hAnsi="Arial Unicode" w:cs="Sylfaen"/>
          <w:sz w:val="20"/>
        </w:rPr>
        <w:t>ընթացակար</w:t>
      </w:r>
      <w:r w:rsidRPr="008F5D51">
        <w:rPr>
          <w:rFonts w:ascii="Arial Unicode" w:hAnsi="Arial Unicode" w:cs="Times Armenian"/>
          <w:sz w:val="20"/>
        </w:rPr>
        <w:t>գ</w:t>
      </w:r>
      <w:r w:rsidRPr="008F5D51">
        <w:rPr>
          <w:rFonts w:ascii="Arial Unicode" w:hAnsi="Arial Unicode" w:cs="Sylfaen"/>
          <w:sz w:val="20"/>
        </w:rPr>
        <w:t>ի</w:t>
      </w:r>
      <w:r w:rsidR="00F91AF0" w:rsidRPr="008F5D51">
        <w:rPr>
          <w:rFonts w:ascii="Arial Unicode" w:hAnsi="Arial Unicode" w:cs="Sylfaen"/>
          <w:sz w:val="20"/>
          <w:lang w:val="af-ZA"/>
        </w:rPr>
        <w:t xml:space="preserve"> </w:t>
      </w:r>
      <w:r w:rsidRPr="008F5D51">
        <w:rPr>
          <w:rFonts w:ascii="Arial Unicode" w:hAnsi="Arial Unicode" w:cs="Sylfaen"/>
          <w:sz w:val="20"/>
        </w:rPr>
        <w:t>հետ</w:t>
      </w:r>
      <w:r w:rsidR="00F91AF0" w:rsidRPr="008F5D51">
        <w:rPr>
          <w:rFonts w:ascii="Arial Unicode" w:hAnsi="Arial Unicode" w:cs="Sylfaen"/>
          <w:sz w:val="20"/>
          <w:lang w:val="af-ZA"/>
        </w:rPr>
        <w:t xml:space="preserve"> </w:t>
      </w:r>
      <w:r w:rsidRPr="008F5D51">
        <w:rPr>
          <w:rFonts w:ascii="Arial Unicode" w:hAnsi="Arial Unicode" w:cs="Sylfaen"/>
          <w:sz w:val="20"/>
        </w:rPr>
        <w:t>կապված</w:t>
      </w:r>
      <w:r w:rsidR="00F91AF0" w:rsidRPr="008F5D51">
        <w:rPr>
          <w:rFonts w:ascii="Arial Unicode" w:hAnsi="Arial Unicode" w:cs="Sylfaen"/>
          <w:sz w:val="20"/>
          <w:lang w:val="af-ZA"/>
        </w:rPr>
        <w:t xml:space="preserve"> </w:t>
      </w:r>
      <w:r w:rsidRPr="008F5D51">
        <w:rPr>
          <w:rFonts w:ascii="Arial Unicode" w:hAnsi="Arial Unicode" w:cs="Sylfaen"/>
          <w:sz w:val="20"/>
        </w:rPr>
        <w:t>հարաբերությունների</w:t>
      </w:r>
      <w:r w:rsidR="00F91AF0" w:rsidRPr="008F5D51">
        <w:rPr>
          <w:rFonts w:ascii="Arial Unicode" w:hAnsi="Arial Unicode" w:cs="Sylfaen"/>
          <w:sz w:val="20"/>
          <w:lang w:val="af-ZA"/>
        </w:rPr>
        <w:t xml:space="preserve"> </w:t>
      </w:r>
      <w:r w:rsidRPr="008F5D51">
        <w:rPr>
          <w:rFonts w:ascii="Arial Unicode" w:hAnsi="Arial Unicode" w:cs="Sylfaen"/>
          <w:sz w:val="20"/>
        </w:rPr>
        <w:t>նկատմամբ</w:t>
      </w:r>
      <w:r w:rsidR="00F91AF0" w:rsidRPr="008F5D51">
        <w:rPr>
          <w:rFonts w:ascii="Arial Unicode" w:hAnsi="Arial Unicode" w:cs="Sylfaen"/>
          <w:sz w:val="20"/>
          <w:lang w:val="af-ZA"/>
        </w:rPr>
        <w:t xml:space="preserve"> </w:t>
      </w:r>
      <w:r w:rsidRPr="008F5D51">
        <w:rPr>
          <w:rFonts w:ascii="Arial Unicode" w:hAnsi="Arial Unicode" w:cs="Sylfaen"/>
          <w:sz w:val="20"/>
        </w:rPr>
        <w:t>կիրառվում</w:t>
      </w:r>
      <w:r w:rsidR="00F91AF0" w:rsidRPr="008F5D51">
        <w:rPr>
          <w:rFonts w:ascii="Arial Unicode" w:hAnsi="Arial Unicode" w:cs="Sylfaen"/>
          <w:sz w:val="20"/>
          <w:lang w:val="af-ZA"/>
        </w:rPr>
        <w:t xml:space="preserve"> </w:t>
      </w:r>
      <w:r w:rsidRPr="008F5D51">
        <w:rPr>
          <w:rFonts w:ascii="Arial Unicode" w:hAnsi="Arial Unicode" w:cs="Sylfaen"/>
          <w:sz w:val="20"/>
        </w:rPr>
        <w:t>է</w:t>
      </w:r>
      <w:r w:rsidR="00F91AF0" w:rsidRPr="008F5D51">
        <w:rPr>
          <w:rFonts w:ascii="Arial Unicode" w:hAnsi="Arial Unicode" w:cs="Sylfaen"/>
          <w:sz w:val="20"/>
          <w:lang w:val="af-ZA"/>
        </w:rPr>
        <w:t xml:space="preserve"> </w:t>
      </w:r>
      <w:r w:rsidRPr="008F5D51">
        <w:rPr>
          <w:rFonts w:ascii="Arial Unicode" w:hAnsi="Arial Unicode" w:cs="Sylfaen"/>
          <w:sz w:val="20"/>
        </w:rPr>
        <w:t>Հայաստանի</w:t>
      </w:r>
      <w:r w:rsidR="00F91AF0" w:rsidRPr="008F5D51">
        <w:rPr>
          <w:rFonts w:ascii="Arial Unicode" w:hAnsi="Arial Unicode" w:cs="Sylfaen"/>
          <w:sz w:val="20"/>
          <w:lang w:val="af-ZA"/>
        </w:rPr>
        <w:t xml:space="preserve"> </w:t>
      </w:r>
      <w:r w:rsidRPr="008F5D51">
        <w:rPr>
          <w:rFonts w:ascii="Arial Unicode" w:hAnsi="Arial Unicode" w:cs="Sylfaen"/>
          <w:sz w:val="20"/>
        </w:rPr>
        <w:t>Հանրապետության</w:t>
      </w:r>
      <w:r w:rsidR="00F91AF0" w:rsidRPr="008F5D51">
        <w:rPr>
          <w:rFonts w:ascii="Arial Unicode" w:hAnsi="Arial Unicode" w:cs="Sylfaen"/>
          <w:sz w:val="20"/>
          <w:lang w:val="af-ZA"/>
        </w:rPr>
        <w:t xml:space="preserve"> </w:t>
      </w:r>
      <w:r w:rsidRPr="008F5D51">
        <w:rPr>
          <w:rFonts w:ascii="Arial Unicode" w:hAnsi="Arial Unicode" w:cs="Sylfaen"/>
          <w:sz w:val="20"/>
        </w:rPr>
        <w:t>իրավունքը</w:t>
      </w:r>
      <w:r w:rsidRPr="008F5D51">
        <w:rPr>
          <w:rFonts w:ascii="Arial Unicode" w:hAnsi="Arial Unicode" w:cs="Times Armenian"/>
          <w:sz w:val="20"/>
          <w:lang w:val="af-ZA"/>
        </w:rPr>
        <w:t>։</w:t>
      </w:r>
    </w:p>
    <w:p w:rsidR="00402CEF" w:rsidRPr="008F5D51" w:rsidRDefault="00402CEF" w:rsidP="00402CEF">
      <w:pPr>
        <w:ind w:firstLine="567"/>
        <w:jc w:val="both"/>
        <w:rPr>
          <w:rFonts w:ascii="Arial Unicode" w:hAnsi="Arial Unicode" w:cs="Times Armenian"/>
          <w:sz w:val="20"/>
          <w:lang w:val="af-ZA"/>
        </w:rPr>
      </w:pPr>
      <w:r w:rsidRPr="008F5D51">
        <w:rPr>
          <w:rFonts w:ascii="Arial Unicode" w:hAnsi="Arial Unicode" w:cs="Times Armenian"/>
          <w:sz w:val="20"/>
          <w:lang w:val="af-ZA"/>
        </w:rPr>
        <w:t xml:space="preserve"> </w:t>
      </w:r>
      <w:r w:rsidRPr="008F5D51">
        <w:rPr>
          <w:rFonts w:ascii="Arial Unicode" w:hAnsi="Arial Unicode" w:cs="Sylfaen"/>
          <w:sz w:val="20"/>
        </w:rPr>
        <w:t>Սույն</w:t>
      </w:r>
      <w:r w:rsidR="00F91AF0" w:rsidRPr="008F5D51">
        <w:rPr>
          <w:rFonts w:ascii="Arial Unicode" w:hAnsi="Arial Unicode" w:cs="Sylfaen"/>
          <w:sz w:val="20"/>
          <w:lang w:val="af-ZA"/>
        </w:rPr>
        <w:t xml:space="preserve"> </w:t>
      </w:r>
      <w:r w:rsidRPr="008F5D51">
        <w:rPr>
          <w:rFonts w:ascii="Arial Unicode" w:hAnsi="Arial Unicode" w:cs="Sylfaen"/>
          <w:sz w:val="20"/>
        </w:rPr>
        <w:t>ընթացակար</w:t>
      </w:r>
      <w:r w:rsidRPr="008F5D51">
        <w:rPr>
          <w:rFonts w:ascii="Arial Unicode" w:hAnsi="Arial Unicode" w:cs="Times Armenian"/>
          <w:sz w:val="20"/>
        </w:rPr>
        <w:t>գ</w:t>
      </w:r>
      <w:r w:rsidRPr="008F5D51">
        <w:rPr>
          <w:rFonts w:ascii="Arial Unicode" w:hAnsi="Arial Unicode" w:cs="Sylfaen"/>
          <w:sz w:val="20"/>
        </w:rPr>
        <w:t>ի</w:t>
      </w:r>
      <w:r w:rsidR="00F91AF0" w:rsidRPr="008F5D51">
        <w:rPr>
          <w:rFonts w:ascii="Arial Unicode" w:hAnsi="Arial Unicode" w:cs="Sylfaen"/>
          <w:sz w:val="20"/>
          <w:lang w:val="af-ZA"/>
        </w:rPr>
        <w:t xml:space="preserve"> </w:t>
      </w:r>
      <w:r w:rsidRPr="008F5D51">
        <w:rPr>
          <w:rFonts w:ascii="Arial Unicode" w:hAnsi="Arial Unicode" w:cs="Sylfaen"/>
          <w:sz w:val="20"/>
        </w:rPr>
        <w:t>հետ</w:t>
      </w:r>
      <w:r w:rsidR="00F91AF0" w:rsidRPr="008F5D51">
        <w:rPr>
          <w:rFonts w:ascii="Arial Unicode" w:hAnsi="Arial Unicode" w:cs="Sylfaen"/>
          <w:sz w:val="20"/>
          <w:lang w:val="af-ZA"/>
        </w:rPr>
        <w:t xml:space="preserve"> </w:t>
      </w:r>
      <w:r w:rsidRPr="008F5D51">
        <w:rPr>
          <w:rFonts w:ascii="Arial Unicode" w:hAnsi="Arial Unicode" w:cs="Sylfaen"/>
          <w:sz w:val="20"/>
        </w:rPr>
        <w:t>կապված</w:t>
      </w:r>
      <w:r w:rsidR="00F91AF0" w:rsidRPr="008F5D51">
        <w:rPr>
          <w:rFonts w:ascii="Arial Unicode" w:hAnsi="Arial Unicode" w:cs="Sylfaen"/>
          <w:sz w:val="20"/>
          <w:lang w:val="af-ZA"/>
        </w:rPr>
        <w:t xml:space="preserve"> </w:t>
      </w:r>
      <w:r w:rsidRPr="008F5D51">
        <w:rPr>
          <w:rFonts w:ascii="Arial Unicode" w:hAnsi="Arial Unicode" w:cs="Sylfaen"/>
          <w:sz w:val="20"/>
        </w:rPr>
        <w:t>վեճերը</w:t>
      </w:r>
      <w:r w:rsidR="00F91AF0" w:rsidRPr="008F5D51">
        <w:rPr>
          <w:rFonts w:ascii="Arial Unicode" w:hAnsi="Arial Unicode" w:cs="Sylfaen"/>
          <w:sz w:val="20"/>
          <w:lang w:val="af-ZA"/>
        </w:rPr>
        <w:t xml:space="preserve"> </w:t>
      </w:r>
      <w:r w:rsidRPr="008F5D51">
        <w:rPr>
          <w:rFonts w:ascii="Arial Unicode" w:hAnsi="Arial Unicode" w:cs="Sylfaen"/>
          <w:sz w:val="20"/>
        </w:rPr>
        <w:t>ենթակա</w:t>
      </w:r>
      <w:r w:rsidR="00F91AF0" w:rsidRPr="008F5D51">
        <w:rPr>
          <w:rFonts w:ascii="Arial Unicode" w:hAnsi="Arial Unicode" w:cs="Sylfaen"/>
          <w:sz w:val="20"/>
          <w:lang w:val="af-ZA"/>
        </w:rPr>
        <w:t xml:space="preserve"> </w:t>
      </w:r>
      <w:r w:rsidRPr="008F5D51">
        <w:rPr>
          <w:rFonts w:ascii="Arial Unicode" w:hAnsi="Arial Unicode" w:cs="Sylfaen"/>
          <w:sz w:val="20"/>
        </w:rPr>
        <w:t>են</w:t>
      </w:r>
      <w:r w:rsidR="00F91AF0" w:rsidRPr="008F5D51">
        <w:rPr>
          <w:rFonts w:ascii="Arial Unicode" w:hAnsi="Arial Unicode" w:cs="Sylfaen"/>
          <w:sz w:val="20"/>
          <w:lang w:val="af-ZA"/>
        </w:rPr>
        <w:t xml:space="preserve"> </w:t>
      </w:r>
      <w:r w:rsidRPr="008F5D51">
        <w:rPr>
          <w:rFonts w:ascii="Arial Unicode" w:hAnsi="Arial Unicode" w:cs="Sylfaen"/>
          <w:sz w:val="20"/>
        </w:rPr>
        <w:t>քննության</w:t>
      </w:r>
      <w:r w:rsidR="00F91AF0" w:rsidRPr="008F5D51">
        <w:rPr>
          <w:rFonts w:ascii="Arial Unicode" w:hAnsi="Arial Unicode" w:cs="Sylfaen"/>
          <w:sz w:val="20"/>
          <w:lang w:val="af-ZA"/>
        </w:rPr>
        <w:t xml:space="preserve"> </w:t>
      </w:r>
      <w:r w:rsidRPr="008F5D51">
        <w:rPr>
          <w:rFonts w:ascii="Arial Unicode" w:hAnsi="Arial Unicode" w:cs="Sylfaen"/>
          <w:sz w:val="20"/>
        </w:rPr>
        <w:t>Հայաստանի</w:t>
      </w:r>
      <w:r w:rsidR="00F91AF0" w:rsidRPr="008F5D51">
        <w:rPr>
          <w:rFonts w:ascii="Arial Unicode" w:hAnsi="Arial Unicode" w:cs="Sylfaen"/>
          <w:sz w:val="20"/>
          <w:lang w:val="af-ZA"/>
        </w:rPr>
        <w:t xml:space="preserve"> </w:t>
      </w:r>
      <w:r w:rsidRPr="008F5D51">
        <w:rPr>
          <w:rFonts w:ascii="Arial Unicode" w:hAnsi="Arial Unicode" w:cs="Sylfaen"/>
          <w:sz w:val="20"/>
        </w:rPr>
        <w:t>Հանրապետության</w:t>
      </w:r>
      <w:r w:rsidR="00F91AF0" w:rsidRPr="008F5D51">
        <w:rPr>
          <w:rFonts w:ascii="Arial Unicode" w:hAnsi="Arial Unicode" w:cs="Sylfaen"/>
          <w:sz w:val="20"/>
          <w:lang w:val="af-ZA"/>
        </w:rPr>
        <w:t xml:space="preserve"> </w:t>
      </w:r>
      <w:r w:rsidRPr="008F5D51">
        <w:rPr>
          <w:rFonts w:ascii="Arial Unicode" w:hAnsi="Arial Unicode" w:cs="Sylfaen"/>
          <w:sz w:val="20"/>
        </w:rPr>
        <w:t>դատարաններում</w:t>
      </w:r>
      <w:r w:rsidRPr="008F5D51">
        <w:rPr>
          <w:rFonts w:ascii="Arial Unicode" w:hAnsi="Arial Unicode" w:cs="Times Armenian"/>
          <w:sz w:val="20"/>
          <w:lang w:val="af-ZA"/>
        </w:rPr>
        <w:t xml:space="preserve">։ </w:t>
      </w:r>
    </w:p>
    <w:p w:rsidR="00402CEF" w:rsidRPr="008F5D51" w:rsidRDefault="00402CEF" w:rsidP="00402CEF">
      <w:pPr>
        <w:pStyle w:val="23"/>
        <w:spacing w:line="240" w:lineRule="auto"/>
        <w:ind w:firstLine="567"/>
        <w:rPr>
          <w:rFonts w:ascii="Arial Unicode" w:hAnsi="Arial Unicode"/>
        </w:rPr>
      </w:pPr>
      <w:r w:rsidRPr="008F5D51">
        <w:rPr>
          <w:rFonts w:ascii="Arial Unicode" w:hAnsi="Arial Unicode"/>
        </w:rPr>
        <w:t xml:space="preserve">Գնահատող հանձնաժողովի քարտուղարի </w:t>
      </w:r>
      <w:r w:rsidR="00F91AF0" w:rsidRPr="008F5D51">
        <w:rPr>
          <w:rFonts w:ascii="Arial Unicode" w:hAnsi="Arial Unicode"/>
        </w:rPr>
        <w:t xml:space="preserve"> </w:t>
      </w:r>
      <w:r w:rsidRPr="008F5D51">
        <w:rPr>
          <w:rFonts w:ascii="Arial Unicode" w:hAnsi="Arial Unicode"/>
        </w:rPr>
        <w:t xml:space="preserve">էլեկտրոնային փոստի հասցեն է` </w:t>
      </w:r>
      <w:r w:rsidR="00F91AF0" w:rsidRPr="008F5D51">
        <w:rPr>
          <w:rFonts w:ascii="Arial Unicode" w:hAnsi="Arial Unicode" w:cs="Calibri"/>
          <w:sz w:val="18"/>
          <w:szCs w:val="18"/>
        </w:rPr>
        <w:t>«khachpar.gyughapetaran@mail.ru»</w:t>
      </w:r>
      <w:r w:rsidR="00F91AF0" w:rsidRPr="008F5D51">
        <w:rPr>
          <w:rFonts w:ascii="Arial Unicode" w:hAnsi="Arial Unicode"/>
          <w:i/>
        </w:rPr>
        <w:t xml:space="preserve">։ </w:t>
      </w:r>
    </w:p>
    <w:p w:rsidR="00402CEF" w:rsidRPr="008F5D51" w:rsidRDefault="00402CEF" w:rsidP="00402CEF">
      <w:pPr>
        <w:jc w:val="center"/>
        <w:rPr>
          <w:rFonts w:ascii="Arial Unicode" w:hAnsi="Arial Unicode"/>
          <w:lang w:val="af-ZA"/>
        </w:rPr>
      </w:pPr>
      <w:r w:rsidRPr="008F5D51">
        <w:rPr>
          <w:rFonts w:ascii="Arial Unicode" w:hAnsi="Arial Unicode"/>
          <w:sz w:val="16"/>
          <w:szCs w:val="16"/>
          <w:lang w:val="af-ZA"/>
        </w:rPr>
        <w:br w:type="page"/>
      </w:r>
      <w:r w:rsidRPr="008F5D51">
        <w:rPr>
          <w:rFonts w:ascii="Arial Unicode" w:hAnsi="Arial Unicode" w:cs="Sylfaen"/>
        </w:rPr>
        <w:lastRenderedPageBreak/>
        <w:t>ՄԱՍ</w:t>
      </w:r>
      <w:r w:rsidRPr="008F5D51">
        <w:rPr>
          <w:rFonts w:ascii="Arial Unicode" w:hAnsi="Arial Unicode" w:cs="Times Armenian"/>
          <w:lang w:val="af-ZA"/>
        </w:rPr>
        <w:t xml:space="preserve">  I</w:t>
      </w:r>
    </w:p>
    <w:p w:rsidR="00402CEF" w:rsidRPr="008F5D51" w:rsidRDefault="00402CEF" w:rsidP="00402CEF">
      <w:pPr>
        <w:pStyle w:val="3"/>
        <w:spacing w:line="240" w:lineRule="auto"/>
        <w:ind w:firstLine="567"/>
        <w:rPr>
          <w:rFonts w:ascii="Arial Unicode" w:hAnsi="Arial Unicode"/>
          <w:sz w:val="24"/>
          <w:szCs w:val="22"/>
          <w:lang w:val="af-ZA"/>
        </w:rPr>
      </w:pPr>
    </w:p>
    <w:p w:rsidR="00402CEF" w:rsidRPr="008F5D51" w:rsidRDefault="00402CEF" w:rsidP="00402CEF">
      <w:pPr>
        <w:numPr>
          <w:ilvl w:val="0"/>
          <w:numId w:val="3"/>
        </w:numPr>
        <w:spacing w:after="0" w:line="240" w:lineRule="auto"/>
        <w:jc w:val="center"/>
        <w:rPr>
          <w:rFonts w:ascii="Arial Unicode" w:hAnsi="Arial Unicode" w:cs="Sylfaen"/>
          <w:b/>
          <w:sz w:val="20"/>
        </w:rPr>
      </w:pPr>
      <w:r w:rsidRPr="008F5D51">
        <w:rPr>
          <w:rFonts w:ascii="Arial Unicode" w:hAnsi="Arial Unicode" w:cs="Sylfaen"/>
          <w:b/>
          <w:sz w:val="20"/>
        </w:rPr>
        <w:t>ԳՆՄԱՆ  ԱՌԱՐԿԱՅԻ  ԲՆՈՒԹԱԳԻՐԸ</w:t>
      </w:r>
    </w:p>
    <w:p w:rsidR="00402CEF" w:rsidRPr="008F5D51" w:rsidRDefault="00402CEF" w:rsidP="00402CEF">
      <w:pPr>
        <w:ind w:left="360"/>
        <w:jc w:val="center"/>
        <w:rPr>
          <w:rFonts w:ascii="Arial Unicode" w:hAnsi="Arial Unicode" w:cs="Sylfaen"/>
          <w:b/>
          <w:sz w:val="20"/>
        </w:rPr>
      </w:pPr>
    </w:p>
    <w:p w:rsidR="00402CEF" w:rsidRPr="008F5D51" w:rsidRDefault="00402CEF" w:rsidP="00402CEF">
      <w:pPr>
        <w:pStyle w:val="3"/>
        <w:spacing w:line="240" w:lineRule="auto"/>
        <w:ind w:firstLine="567"/>
        <w:jc w:val="both"/>
        <w:rPr>
          <w:rFonts w:ascii="Arial Unicode" w:hAnsi="Arial Unicode"/>
          <w:i w:val="0"/>
          <w:lang w:val="af-ZA"/>
        </w:rPr>
      </w:pPr>
      <w:r w:rsidRPr="008F5D51">
        <w:rPr>
          <w:rFonts w:ascii="Arial Unicode" w:hAnsi="Arial Unicode" w:cs="Sylfaen"/>
          <w:i w:val="0"/>
          <w:lang w:val="ru-RU"/>
        </w:rPr>
        <w:t xml:space="preserve">1.1 </w:t>
      </w:r>
      <w:r w:rsidRPr="008F5D51">
        <w:rPr>
          <w:rFonts w:ascii="Arial Unicode" w:hAnsi="Arial Unicode" w:cs="Sylfaen"/>
          <w:i w:val="0"/>
        </w:rPr>
        <w:t>Գնման</w:t>
      </w:r>
      <w:r w:rsidR="004551EA" w:rsidRPr="008F5D51">
        <w:rPr>
          <w:rFonts w:ascii="Arial Unicode" w:hAnsi="Arial Unicode" w:cs="Sylfaen"/>
          <w:i w:val="0"/>
          <w:lang w:val="ru-RU"/>
        </w:rPr>
        <w:t xml:space="preserve"> </w:t>
      </w:r>
      <w:r w:rsidRPr="008F5D51">
        <w:rPr>
          <w:rFonts w:ascii="Arial Unicode" w:hAnsi="Arial Unicode" w:cs="Sylfaen"/>
          <w:i w:val="0"/>
        </w:rPr>
        <w:t>առարկա</w:t>
      </w:r>
      <w:r w:rsidR="004551EA" w:rsidRPr="008F5D51">
        <w:rPr>
          <w:rFonts w:ascii="Arial Unicode" w:hAnsi="Arial Unicode" w:cs="Sylfaen"/>
          <w:i w:val="0"/>
          <w:lang w:val="ru-RU"/>
        </w:rPr>
        <w:t xml:space="preserve"> </w:t>
      </w:r>
      <w:r w:rsidRPr="008F5D51">
        <w:rPr>
          <w:rFonts w:ascii="Arial Unicode" w:hAnsi="Arial Unicode" w:cs="Sylfaen"/>
          <w:i w:val="0"/>
        </w:rPr>
        <w:t>է</w:t>
      </w:r>
      <w:r w:rsidR="004551EA" w:rsidRPr="008F5D51">
        <w:rPr>
          <w:rFonts w:ascii="Arial Unicode" w:hAnsi="Arial Unicode" w:cs="Sylfaen"/>
          <w:i w:val="0"/>
          <w:lang w:val="ru-RU"/>
        </w:rPr>
        <w:t xml:space="preserve"> </w:t>
      </w:r>
      <w:r w:rsidRPr="008F5D51">
        <w:rPr>
          <w:rFonts w:ascii="Arial Unicode" w:hAnsi="Arial Unicode" w:cs="Sylfaen"/>
          <w:i w:val="0"/>
        </w:rPr>
        <w:t>հանդիսանում</w:t>
      </w:r>
      <w:r w:rsidRPr="008F5D51">
        <w:rPr>
          <w:rFonts w:ascii="Arial Unicode" w:hAnsi="Arial Unicode" w:cs="Sylfaen"/>
          <w:i w:val="0"/>
          <w:lang w:val="af-ZA"/>
        </w:rPr>
        <w:t xml:space="preserve">  «</w:t>
      </w:r>
      <w:r w:rsidRPr="008F5D51">
        <w:rPr>
          <w:rFonts w:ascii="Arial Unicode" w:hAnsi="Arial Unicode" w:cs="Sylfaen"/>
          <w:i w:val="0"/>
          <w:lang w:val="ru-RU"/>
        </w:rPr>
        <w:t xml:space="preserve"> </w:t>
      </w:r>
      <w:r w:rsidRPr="008F5D51">
        <w:rPr>
          <w:rFonts w:ascii="Arial Unicode" w:hAnsi="Arial Unicode" w:cs="Sylfaen"/>
          <w:i w:val="0"/>
        </w:rPr>
        <w:t>ՀՀ</w:t>
      </w:r>
      <w:r w:rsidRPr="008F5D51">
        <w:rPr>
          <w:rFonts w:ascii="Arial Unicode" w:hAnsi="Arial Unicode" w:cs="Sylfaen"/>
          <w:i w:val="0"/>
          <w:lang w:val="ru-RU"/>
        </w:rPr>
        <w:t xml:space="preserve"> </w:t>
      </w:r>
      <w:r w:rsidRPr="008F5D51">
        <w:rPr>
          <w:rFonts w:ascii="Arial Unicode" w:hAnsi="Arial Unicode" w:cs="Sylfaen"/>
          <w:i w:val="0"/>
        </w:rPr>
        <w:t>Արարատի</w:t>
      </w:r>
      <w:r w:rsidRPr="008F5D51">
        <w:rPr>
          <w:rFonts w:ascii="Arial Unicode" w:hAnsi="Arial Unicode" w:cs="Sylfaen"/>
          <w:i w:val="0"/>
          <w:lang w:val="ru-RU"/>
        </w:rPr>
        <w:t xml:space="preserve"> </w:t>
      </w:r>
      <w:r w:rsidRPr="008F5D51">
        <w:rPr>
          <w:rFonts w:ascii="Arial Unicode" w:hAnsi="Arial Unicode" w:cs="Sylfaen"/>
          <w:i w:val="0"/>
        </w:rPr>
        <w:t>մարզ</w:t>
      </w:r>
      <w:r w:rsidRPr="008F5D51">
        <w:rPr>
          <w:rFonts w:ascii="Arial Unicode" w:hAnsi="Arial Unicode" w:cs="Sylfaen"/>
          <w:i w:val="0"/>
          <w:lang w:val="ru-RU"/>
        </w:rPr>
        <w:t xml:space="preserve">, </w:t>
      </w:r>
      <w:r w:rsidR="004551EA" w:rsidRPr="008F5D51">
        <w:rPr>
          <w:rFonts w:ascii="Arial Unicode" w:hAnsi="Arial Unicode" w:cs="Sylfaen"/>
          <w:i w:val="0"/>
          <w:lang w:val="en-US"/>
        </w:rPr>
        <w:t>Խաչփարի</w:t>
      </w:r>
      <w:r w:rsidRPr="008F5D51">
        <w:rPr>
          <w:rFonts w:ascii="Arial Unicode" w:hAnsi="Arial Unicode" w:cs="Sylfaen"/>
          <w:i w:val="0"/>
          <w:lang w:val="ru-RU"/>
        </w:rPr>
        <w:t xml:space="preserve"> </w:t>
      </w:r>
      <w:r w:rsidRPr="008F5D51">
        <w:rPr>
          <w:rFonts w:ascii="Arial Unicode" w:hAnsi="Arial Unicode" w:cs="Sylfaen"/>
          <w:i w:val="0"/>
        </w:rPr>
        <w:t>համայնքապետարան</w:t>
      </w:r>
      <w:r w:rsidRPr="008F5D51">
        <w:rPr>
          <w:rFonts w:ascii="Arial Unicode" w:hAnsi="Arial Unicode"/>
          <w:i w:val="0"/>
          <w:lang w:val="af-ZA"/>
        </w:rPr>
        <w:t xml:space="preserve">» </w:t>
      </w:r>
      <w:r w:rsidRPr="008F5D51">
        <w:rPr>
          <w:rFonts w:ascii="Arial Unicode" w:hAnsi="Arial Unicode" w:cs="Sylfaen"/>
          <w:i w:val="0"/>
        </w:rPr>
        <w:t>կարիքների</w:t>
      </w:r>
      <w:r w:rsidR="004551EA" w:rsidRPr="008F5D51">
        <w:rPr>
          <w:rFonts w:ascii="Arial Unicode" w:hAnsi="Arial Unicode" w:cs="Sylfaen"/>
          <w:i w:val="0"/>
          <w:lang w:val="ru-RU"/>
        </w:rPr>
        <w:t xml:space="preserve"> </w:t>
      </w:r>
      <w:r w:rsidRPr="008F5D51">
        <w:rPr>
          <w:rFonts w:ascii="Arial Unicode" w:hAnsi="Arial Unicode" w:cs="Sylfaen"/>
          <w:i w:val="0"/>
        </w:rPr>
        <w:t>համար</w:t>
      </w:r>
      <w:r w:rsidRPr="008F5D51">
        <w:rPr>
          <w:rFonts w:ascii="Arial Unicode" w:hAnsi="Arial Unicode" w:cs="Times Armenian"/>
          <w:i w:val="0"/>
          <w:lang w:val="af-ZA"/>
        </w:rPr>
        <w:t xml:space="preserve">` </w:t>
      </w:r>
      <w:r w:rsidRPr="008F5D51">
        <w:rPr>
          <w:rFonts w:ascii="Arial Unicode" w:hAnsi="Arial Unicode"/>
          <w:i w:val="0"/>
          <w:lang w:val="af-ZA"/>
        </w:rPr>
        <w:t>«</w:t>
      </w:r>
      <w:r w:rsidRPr="008F5D51">
        <w:rPr>
          <w:rFonts w:ascii="Arial Unicode" w:hAnsi="Arial Unicode" w:cs="Sylfaen"/>
          <w:i w:val="0"/>
          <w:lang w:val="ru-RU"/>
        </w:rPr>
        <w:t>Հ</w:t>
      </w:r>
      <w:r w:rsidRPr="008F5D51">
        <w:rPr>
          <w:rFonts w:ascii="Arial Unicode" w:hAnsi="Arial Unicode" w:cs="Sylfaen"/>
          <w:i w:val="0"/>
        </w:rPr>
        <w:t>ամայնքի</w:t>
      </w:r>
      <w:r w:rsidRPr="008F5D51">
        <w:rPr>
          <w:rFonts w:ascii="Arial Unicode" w:hAnsi="Arial Unicode" w:cs="Sylfaen"/>
          <w:i w:val="0"/>
          <w:lang w:val="ru-RU"/>
        </w:rPr>
        <w:t xml:space="preserve"> </w:t>
      </w:r>
      <w:r w:rsidRPr="008F5D51">
        <w:rPr>
          <w:rFonts w:ascii="Arial Unicode" w:hAnsi="Arial Unicode" w:cs="Sylfaen"/>
          <w:i w:val="0"/>
        </w:rPr>
        <w:t>կենցաղային</w:t>
      </w:r>
      <w:r w:rsidRPr="008F5D51">
        <w:rPr>
          <w:rFonts w:ascii="Arial Unicode" w:hAnsi="Arial Unicode" w:cs="Sylfaen"/>
          <w:i w:val="0"/>
          <w:lang w:val="ru-RU"/>
        </w:rPr>
        <w:t xml:space="preserve"> </w:t>
      </w:r>
      <w:r w:rsidRPr="008F5D51">
        <w:rPr>
          <w:rFonts w:ascii="Arial Unicode" w:hAnsi="Arial Unicode" w:cs="Sylfaen"/>
          <w:i w:val="0"/>
          <w:lang w:val="en-US"/>
        </w:rPr>
        <w:t>աղբահանության</w:t>
      </w:r>
      <w:r w:rsidR="004551EA" w:rsidRPr="008F5D51">
        <w:rPr>
          <w:rFonts w:ascii="Arial Unicode" w:hAnsi="Arial Unicode" w:cs="Sylfaen"/>
          <w:i w:val="0"/>
          <w:lang w:val="ru-RU"/>
        </w:rPr>
        <w:t xml:space="preserve"> </w:t>
      </w:r>
      <w:r w:rsidR="004551EA" w:rsidRPr="008F5D51">
        <w:rPr>
          <w:rFonts w:ascii="Arial Unicode" w:hAnsi="Arial Unicode" w:cs="Sylfaen"/>
          <w:i w:val="0"/>
          <w:lang w:val="en-US"/>
        </w:rPr>
        <w:t>և</w:t>
      </w:r>
      <w:r w:rsidR="004551EA" w:rsidRPr="008F5D51">
        <w:rPr>
          <w:rFonts w:ascii="Arial Unicode" w:hAnsi="Arial Unicode" w:cs="Sylfaen"/>
          <w:i w:val="0"/>
          <w:lang w:val="ru-RU"/>
        </w:rPr>
        <w:t xml:space="preserve"> </w:t>
      </w:r>
      <w:r w:rsidR="004551EA" w:rsidRPr="008F5D51">
        <w:rPr>
          <w:rFonts w:ascii="Arial Unicode" w:hAnsi="Arial Unicode" w:cs="Sylfaen"/>
          <w:i w:val="0"/>
          <w:lang w:val="en-US"/>
        </w:rPr>
        <w:t>սանիտարական</w:t>
      </w:r>
      <w:r w:rsidRPr="008F5D51">
        <w:rPr>
          <w:rFonts w:ascii="Arial Unicode" w:hAnsi="Arial Unicode" w:cs="Sylfaen"/>
          <w:i w:val="0"/>
          <w:lang w:val="ru-RU"/>
        </w:rPr>
        <w:t xml:space="preserve"> </w:t>
      </w:r>
      <w:r w:rsidRPr="008F5D51">
        <w:rPr>
          <w:rFonts w:ascii="Arial Unicode" w:hAnsi="Arial Unicode" w:cs="Sylfaen"/>
          <w:i w:val="0"/>
          <w:lang w:val="en-US"/>
        </w:rPr>
        <w:t>ծառայություններ</w:t>
      </w:r>
      <w:r w:rsidRPr="008F5D51">
        <w:rPr>
          <w:rFonts w:ascii="Arial Unicode" w:hAnsi="Arial Unicode"/>
          <w:i w:val="0"/>
          <w:lang w:val="af-ZA"/>
        </w:rPr>
        <w:t>»-ի</w:t>
      </w:r>
      <w:r w:rsidRPr="008F5D51">
        <w:rPr>
          <w:rFonts w:ascii="Arial Unicode" w:hAnsi="Arial Unicode"/>
          <w:i w:val="0"/>
        </w:rPr>
        <w:t>մատուցումը</w:t>
      </w:r>
      <w:r w:rsidRPr="008F5D51">
        <w:rPr>
          <w:rFonts w:ascii="Arial Unicode" w:hAnsi="Arial Unicode"/>
          <w:i w:val="0"/>
          <w:lang w:val="ru-RU"/>
        </w:rPr>
        <w:t xml:space="preserve"> (</w:t>
      </w:r>
      <w:r w:rsidRPr="008F5D51">
        <w:rPr>
          <w:rFonts w:ascii="Arial Unicode" w:hAnsi="Arial Unicode"/>
          <w:i w:val="0"/>
        </w:rPr>
        <w:t>այսուհետ</w:t>
      </w:r>
      <w:r w:rsidRPr="008F5D51">
        <w:rPr>
          <w:rFonts w:ascii="Arial Unicode" w:hAnsi="Arial Unicode"/>
          <w:i w:val="0"/>
          <w:lang w:val="ru-RU"/>
        </w:rPr>
        <w:t xml:space="preserve">` </w:t>
      </w:r>
      <w:r w:rsidRPr="008F5D51">
        <w:rPr>
          <w:rFonts w:ascii="Arial Unicode" w:hAnsi="Arial Unicode"/>
          <w:i w:val="0"/>
        </w:rPr>
        <w:t>նաև</w:t>
      </w:r>
      <w:r w:rsidRPr="008F5D51">
        <w:rPr>
          <w:rFonts w:ascii="Arial Unicode" w:hAnsi="Arial Unicode"/>
          <w:i w:val="0"/>
          <w:lang w:val="ru-RU"/>
        </w:rPr>
        <w:t xml:space="preserve"> </w:t>
      </w:r>
      <w:r w:rsidRPr="008F5D51">
        <w:rPr>
          <w:rFonts w:ascii="Arial Unicode" w:hAnsi="Arial Unicode"/>
          <w:i w:val="0"/>
        </w:rPr>
        <w:t>ծառայություն</w:t>
      </w:r>
      <w:r w:rsidRPr="008F5D51">
        <w:rPr>
          <w:rFonts w:ascii="Arial Unicode" w:hAnsi="Arial Unicode"/>
          <w:i w:val="0"/>
          <w:lang w:val="ru-RU"/>
        </w:rPr>
        <w:t>)</w:t>
      </w:r>
      <w:r w:rsidRPr="008F5D51">
        <w:rPr>
          <w:rFonts w:ascii="Arial Unicode" w:hAnsi="Arial Unicode"/>
          <w:i w:val="0"/>
          <w:lang w:val="af-ZA"/>
        </w:rPr>
        <w:t xml:space="preserve">, </w:t>
      </w:r>
      <w:r w:rsidRPr="008F5D51">
        <w:rPr>
          <w:rFonts w:ascii="Arial Unicode" w:hAnsi="Arial Unicode"/>
          <w:i w:val="0"/>
        </w:rPr>
        <w:t>որոնք</w:t>
      </w:r>
      <w:r w:rsidR="004551EA" w:rsidRPr="008F5D51">
        <w:rPr>
          <w:rFonts w:ascii="Arial Unicode" w:hAnsi="Arial Unicode"/>
          <w:i w:val="0"/>
          <w:lang w:val="ru-RU"/>
        </w:rPr>
        <w:t xml:space="preserve"> </w:t>
      </w:r>
      <w:r w:rsidRPr="008F5D51">
        <w:rPr>
          <w:rFonts w:ascii="Arial Unicode" w:hAnsi="Arial Unicode"/>
          <w:i w:val="0"/>
        </w:rPr>
        <w:t>խմբավորված</w:t>
      </w:r>
      <w:r w:rsidR="004551EA" w:rsidRPr="008F5D51">
        <w:rPr>
          <w:rFonts w:ascii="Arial Unicode" w:hAnsi="Arial Unicode"/>
          <w:i w:val="0"/>
          <w:lang w:val="ru-RU"/>
        </w:rPr>
        <w:t xml:space="preserve"> </w:t>
      </w:r>
      <w:r w:rsidRPr="008F5D51">
        <w:rPr>
          <w:rFonts w:ascii="Arial Unicode" w:hAnsi="Arial Unicode"/>
          <w:i w:val="0"/>
        </w:rPr>
        <w:t>են</w:t>
      </w:r>
      <w:r w:rsidR="004551EA" w:rsidRPr="008F5D51">
        <w:rPr>
          <w:rFonts w:ascii="Arial Unicode" w:hAnsi="Arial Unicode"/>
          <w:i w:val="0"/>
          <w:lang w:val="ru-RU"/>
        </w:rPr>
        <w:t xml:space="preserve"> </w:t>
      </w:r>
      <w:r w:rsidRPr="008F5D51">
        <w:rPr>
          <w:rFonts w:ascii="Arial Unicode" w:hAnsi="Arial Unicode"/>
          <w:i w:val="0"/>
          <w:lang w:val="ru-RU"/>
        </w:rPr>
        <w:t>1</w:t>
      </w:r>
      <w:r w:rsidRPr="008F5D51">
        <w:rPr>
          <w:rFonts w:ascii="Arial Unicode" w:hAnsi="Arial Unicode" w:cs="Sylfaen"/>
          <w:i w:val="0"/>
        </w:rPr>
        <w:t>չափաբաժնում</w:t>
      </w:r>
      <w:r w:rsidRPr="008F5D51">
        <w:rPr>
          <w:rFonts w:ascii="Arial Unicode" w:hAnsi="Arial Unicode"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402CEF" w:rsidRPr="008F5D51" w:rsidTr="005850CF">
        <w:tc>
          <w:tcPr>
            <w:tcW w:w="1530" w:type="dxa"/>
            <w:vAlign w:val="center"/>
          </w:tcPr>
          <w:p w:rsidR="00402CEF" w:rsidRPr="008F5D51" w:rsidRDefault="00402CEF" w:rsidP="005850CF">
            <w:pPr>
              <w:pStyle w:val="23"/>
              <w:spacing w:line="240" w:lineRule="auto"/>
              <w:ind w:firstLine="0"/>
              <w:jc w:val="center"/>
              <w:rPr>
                <w:rFonts w:ascii="Arial Unicode" w:hAnsi="Arial Unicode"/>
                <w:b/>
                <w:bCs/>
                <w:i/>
                <w:iCs/>
                <w:sz w:val="14"/>
                <w:szCs w:val="14"/>
              </w:rPr>
            </w:pPr>
            <w:r w:rsidRPr="008F5D51">
              <w:rPr>
                <w:rFonts w:ascii="Arial Unicode" w:hAnsi="Arial Unicode"/>
                <w:b/>
                <w:bCs/>
                <w:i/>
                <w:iCs/>
                <w:sz w:val="14"/>
                <w:szCs w:val="14"/>
              </w:rPr>
              <w:t>Չափաբաժինների համարները</w:t>
            </w:r>
          </w:p>
        </w:tc>
        <w:tc>
          <w:tcPr>
            <w:tcW w:w="8820" w:type="dxa"/>
            <w:vAlign w:val="center"/>
          </w:tcPr>
          <w:p w:rsidR="00402CEF" w:rsidRPr="008F5D51" w:rsidRDefault="00402CEF" w:rsidP="005850CF">
            <w:pPr>
              <w:pStyle w:val="23"/>
              <w:spacing w:line="240" w:lineRule="auto"/>
              <w:ind w:firstLine="0"/>
              <w:jc w:val="center"/>
              <w:rPr>
                <w:rFonts w:ascii="Arial Unicode" w:hAnsi="Arial Unicode"/>
                <w:b/>
                <w:bCs/>
                <w:i/>
                <w:iCs/>
              </w:rPr>
            </w:pPr>
            <w:r w:rsidRPr="008F5D51">
              <w:rPr>
                <w:rFonts w:ascii="Arial Unicode" w:hAnsi="Arial Unicode"/>
                <w:b/>
                <w:bCs/>
                <w:i/>
                <w:iCs/>
              </w:rPr>
              <w:t>Չափաբաժնի անվանումը</w:t>
            </w:r>
          </w:p>
        </w:tc>
      </w:tr>
      <w:tr w:rsidR="00402CEF" w:rsidRPr="00E67BC8" w:rsidTr="005850CF">
        <w:tc>
          <w:tcPr>
            <w:tcW w:w="1530" w:type="dxa"/>
            <w:vAlign w:val="center"/>
          </w:tcPr>
          <w:p w:rsidR="00402CEF" w:rsidRPr="008F5D51" w:rsidRDefault="00402CEF" w:rsidP="005850CF">
            <w:pPr>
              <w:pStyle w:val="23"/>
              <w:spacing w:line="240" w:lineRule="auto"/>
              <w:ind w:firstLine="0"/>
              <w:jc w:val="center"/>
              <w:rPr>
                <w:rFonts w:ascii="Arial Unicode" w:hAnsi="Arial Unicode"/>
                <w:sz w:val="16"/>
              </w:rPr>
            </w:pPr>
            <w:r w:rsidRPr="008F5D51">
              <w:rPr>
                <w:rFonts w:ascii="Arial Unicode" w:hAnsi="Arial Unicode"/>
                <w:sz w:val="16"/>
              </w:rPr>
              <w:t>1</w:t>
            </w:r>
          </w:p>
        </w:tc>
        <w:tc>
          <w:tcPr>
            <w:tcW w:w="8820" w:type="dxa"/>
            <w:vAlign w:val="center"/>
          </w:tcPr>
          <w:p w:rsidR="00402CEF" w:rsidRPr="008F5D51" w:rsidRDefault="00402CEF" w:rsidP="005850CF">
            <w:pPr>
              <w:pStyle w:val="23"/>
              <w:spacing w:line="240" w:lineRule="auto"/>
              <w:ind w:firstLine="0"/>
              <w:rPr>
                <w:rFonts w:ascii="Arial Unicode" w:hAnsi="Arial Unicode"/>
                <w:u w:val="single"/>
              </w:rPr>
            </w:pPr>
            <w:r w:rsidRPr="008F5D51">
              <w:rPr>
                <w:rFonts w:ascii="Arial Unicode" w:hAnsi="Arial Unicode" w:cs="Sylfaen"/>
                <w:i/>
                <w:lang w:val="ru-RU"/>
              </w:rPr>
              <w:t>Հ</w:t>
            </w:r>
            <w:r w:rsidRPr="008F5D51">
              <w:rPr>
                <w:rFonts w:ascii="Arial Unicode" w:hAnsi="Arial Unicode" w:cs="Sylfaen"/>
                <w:i/>
              </w:rPr>
              <w:t xml:space="preserve">ամայնքի </w:t>
            </w:r>
            <w:r w:rsidR="004551EA" w:rsidRPr="008F5D51">
              <w:rPr>
                <w:rFonts w:ascii="Arial Unicode" w:hAnsi="Arial Unicode" w:cs="Sylfaen"/>
                <w:i/>
              </w:rPr>
              <w:t xml:space="preserve"> </w:t>
            </w:r>
            <w:r w:rsidRPr="008F5D51">
              <w:rPr>
                <w:rFonts w:ascii="Arial Unicode" w:hAnsi="Arial Unicode" w:cs="Sylfaen"/>
                <w:i/>
              </w:rPr>
              <w:t xml:space="preserve">կենցաղային </w:t>
            </w:r>
            <w:r w:rsidR="004551EA" w:rsidRPr="008F5D51">
              <w:rPr>
                <w:rFonts w:ascii="Arial Unicode" w:hAnsi="Arial Unicode" w:cs="Sylfaen"/>
                <w:i/>
              </w:rPr>
              <w:t xml:space="preserve"> </w:t>
            </w:r>
            <w:r w:rsidRPr="008F5D51">
              <w:rPr>
                <w:rFonts w:ascii="Arial Unicode" w:hAnsi="Arial Unicode" w:cs="Sylfaen"/>
                <w:i/>
                <w:lang w:val="en-US"/>
              </w:rPr>
              <w:t>աղբահանության</w:t>
            </w:r>
            <w:r w:rsidR="004551EA" w:rsidRPr="008F5D51">
              <w:rPr>
                <w:rFonts w:ascii="Arial Unicode" w:hAnsi="Arial Unicode" w:cs="Sylfaen"/>
                <w:i/>
              </w:rPr>
              <w:t xml:space="preserve"> </w:t>
            </w:r>
            <w:r w:rsidR="004551EA" w:rsidRPr="008F5D51">
              <w:rPr>
                <w:rFonts w:ascii="Arial Unicode" w:hAnsi="Arial Unicode" w:cs="Sylfaen"/>
                <w:i/>
                <w:lang w:val="en-US"/>
              </w:rPr>
              <w:t>և</w:t>
            </w:r>
            <w:r w:rsidR="004551EA" w:rsidRPr="008F5D51">
              <w:rPr>
                <w:rFonts w:ascii="Arial Unicode" w:hAnsi="Arial Unicode" w:cs="Sylfaen"/>
                <w:i/>
              </w:rPr>
              <w:t xml:space="preserve"> </w:t>
            </w:r>
            <w:r w:rsidR="004551EA" w:rsidRPr="008F5D51">
              <w:rPr>
                <w:rFonts w:ascii="Arial Unicode" w:hAnsi="Arial Unicode" w:cs="Sylfaen"/>
                <w:i/>
                <w:lang w:val="en-US"/>
              </w:rPr>
              <w:t>սանիտարական</w:t>
            </w:r>
            <w:r w:rsidR="004551EA" w:rsidRPr="008F5D51">
              <w:rPr>
                <w:rFonts w:ascii="Arial Unicode" w:hAnsi="Arial Unicode" w:cs="Sylfaen"/>
                <w:i/>
              </w:rPr>
              <w:t xml:space="preserve"> </w:t>
            </w:r>
            <w:r w:rsidRPr="008F5D51">
              <w:rPr>
                <w:rFonts w:ascii="Arial Unicode" w:hAnsi="Arial Unicode" w:cs="Sylfaen"/>
                <w:i/>
                <w:lang w:val="en-US"/>
              </w:rPr>
              <w:t>ծառայություններ</w:t>
            </w:r>
            <w:r w:rsidR="004551EA" w:rsidRPr="008F5D51">
              <w:rPr>
                <w:rFonts w:ascii="Arial Unicode" w:hAnsi="Arial Unicode" w:cs="Sylfaen"/>
                <w:i/>
              </w:rPr>
              <w:t xml:space="preserve"> </w:t>
            </w:r>
            <w:r w:rsidRPr="008F5D51">
              <w:rPr>
                <w:rFonts w:ascii="Arial Unicode" w:hAnsi="Arial Unicode"/>
                <w:u w:val="single"/>
              </w:rPr>
              <w:t>N1»</w:t>
            </w:r>
          </w:p>
        </w:tc>
      </w:tr>
    </w:tbl>
    <w:p w:rsidR="00402CEF" w:rsidRPr="008F5D51" w:rsidRDefault="00402CEF" w:rsidP="00402CEF">
      <w:pPr>
        <w:pStyle w:val="23"/>
        <w:spacing w:line="240" w:lineRule="auto"/>
        <w:ind w:firstLine="567"/>
        <w:rPr>
          <w:rFonts w:ascii="Arial Unicode" w:hAnsi="Arial Unicode"/>
        </w:rPr>
      </w:pPr>
      <w:r w:rsidRPr="008F5D51">
        <w:rPr>
          <w:rFonts w:ascii="Arial Unicode" w:hAnsi="Arial Unicode"/>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402CEF" w:rsidRPr="008F5D51" w:rsidRDefault="00402CEF" w:rsidP="00402CEF">
      <w:pPr>
        <w:pStyle w:val="23"/>
        <w:spacing w:line="240" w:lineRule="auto"/>
        <w:ind w:firstLine="567"/>
        <w:rPr>
          <w:rFonts w:ascii="Arial Unicode" w:hAnsi="Arial Unicode"/>
        </w:rPr>
      </w:pPr>
      <w:r w:rsidRPr="008F5D51">
        <w:rPr>
          <w:rFonts w:ascii="Arial Unicode" w:hAnsi="Arial Unicode"/>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402CEF" w:rsidRPr="008F5D51" w:rsidRDefault="00402CEF" w:rsidP="00402CEF">
      <w:pPr>
        <w:ind w:firstLine="567"/>
        <w:rPr>
          <w:rFonts w:ascii="Arial Unicode" w:hAnsi="Arial Unicode" w:cs="Sylfaen"/>
          <w:i/>
          <w:sz w:val="20"/>
          <w:lang w:val="es-ES"/>
        </w:rPr>
      </w:pPr>
    </w:p>
    <w:p w:rsidR="00402CEF" w:rsidRPr="008F5D51" w:rsidRDefault="00402CEF" w:rsidP="00402CEF">
      <w:pPr>
        <w:ind w:firstLine="567"/>
        <w:rPr>
          <w:rFonts w:ascii="Arial Unicode" w:hAnsi="Arial Unicode" w:cs="Sylfaen"/>
          <w:i/>
          <w:sz w:val="20"/>
          <w:lang w:val="es-ES"/>
        </w:rPr>
      </w:pPr>
    </w:p>
    <w:p w:rsidR="00402CEF" w:rsidRPr="008F5D51" w:rsidRDefault="00402CEF" w:rsidP="00402CEF">
      <w:pPr>
        <w:jc w:val="center"/>
        <w:rPr>
          <w:rFonts w:ascii="Arial Unicode" w:hAnsi="Arial Unicode"/>
          <w:b/>
          <w:sz w:val="20"/>
          <w:lang w:val="es-ES"/>
        </w:rPr>
      </w:pPr>
      <w:r w:rsidRPr="008F5D51">
        <w:rPr>
          <w:rFonts w:ascii="Arial Unicode" w:hAnsi="Arial Unicode"/>
          <w:b/>
          <w:sz w:val="20"/>
          <w:lang w:val="es-ES"/>
        </w:rPr>
        <w:t xml:space="preserve">2.  </w:t>
      </w:r>
      <w:r w:rsidRPr="008F5D51">
        <w:rPr>
          <w:rFonts w:ascii="Arial Unicode" w:hAnsi="Arial Unicode" w:cs="Sylfaen"/>
          <w:b/>
          <w:sz w:val="20"/>
        </w:rPr>
        <w:t>ՄԱՍՆԱԿՑԻ</w:t>
      </w:r>
      <w:r w:rsidR="005437AC" w:rsidRPr="008F5D51">
        <w:rPr>
          <w:rFonts w:ascii="Arial Unicode" w:hAnsi="Arial Unicode" w:cs="Sylfaen"/>
          <w:b/>
          <w:sz w:val="20"/>
          <w:lang w:val="es-ES"/>
        </w:rPr>
        <w:t xml:space="preserve"> </w:t>
      </w:r>
      <w:r w:rsidRPr="008F5D51">
        <w:rPr>
          <w:rFonts w:ascii="Arial Unicode" w:hAnsi="Arial Unicode" w:cs="Sylfaen"/>
          <w:b/>
          <w:sz w:val="20"/>
        </w:rPr>
        <w:t>ՄԱՍՆԱԿՑՈՒԹՅԱՆ</w:t>
      </w:r>
      <w:r w:rsidR="005437AC" w:rsidRPr="008F5D51">
        <w:rPr>
          <w:rFonts w:ascii="Arial Unicode" w:hAnsi="Arial Unicode" w:cs="Sylfaen"/>
          <w:b/>
          <w:sz w:val="20"/>
          <w:lang w:val="es-ES"/>
        </w:rPr>
        <w:t xml:space="preserve"> </w:t>
      </w:r>
      <w:r w:rsidRPr="008F5D51">
        <w:rPr>
          <w:rFonts w:ascii="Arial Unicode" w:hAnsi="Arial Unicode" w:cs="Sylfaen"/>
          <w:b/>
          <w:sz w:val="20"/>
        </w:rPr>
        <w:t>ԻՐԱՎՈՒՆՔԻ</w:t>
      </w:r>
      <w:r w:rsidR="005437AC" w:rsidRPr="008F5D51">
        <w:rPr>
          <w:rFonts w:ascii="Arial Unicode" w:hAnsi="Arial Unicode" w:cs="Sylfaen"/>
          <w:b/>
          <w:sz w:val="20"/>
          <w:lang w:val="es-ES"/>
        </w:rPr>
        <w:t xml:space="preserve"> </w:t>
      </w:r>
      <w:r w:rsidRPr="008F5D51">
        <w:rPr>
          <w:rFonts w:ascii="Arial Unicode" w:hAnsi="Arial Unicode" w:cs="Sylfaen"/>
          <w:b/>
          <w:sz w:val="20"/>
        </w:rPr>
        <w:t>ՊԱՀԱՆՋՆԵՐԸ</w:t>
      </w:r>
      <w:r w:rsidRPr="008F5D51">
        <w:rPr>
          <w:rFonts w:ascii="Arial Unicode" w:hAnsi="Arial Unicode"/>
          <w:b/>
          <w:sz w:val="20"/>
          <w:lang w:val="es-ES"/>
        </w:rPr>
        <w:t xml:space="preserve">, </w:t>
      </w:r>
      <w:r w:rsidRPr="008F5D51">
        <w:rPr>
          <w:rFonts w:ascii="Arial Unicode" w:hAnsi="Arial Unicode" w:cs="Sylfaen"/>
          <w:b/>
          <w:sz w:val="20"/>
        </w:rPr>
        <w:t>ՈՐԱԿԱՎՈՐՄԱՆ</w:t>
      </w:r>
      <w:r w:rsidR="005437AC" w:rsidRPr="008F5D51">
        <w:rPr>
          <w:rFonts w:ascii="Arial Unicode" w:hAnsi="Arial Unicode" w:cs="Sylfaen"/>
          <w:b/>
          <w:sz w:val="20"/>
          <w:lang w:val="es-ES"/>
        </w:rPr>
        <w:t xml:space="preserve"> </w:t>
      </w:r>
      <w:r w:rsidRPr="008F5D51">
        <w:rPr>
          <w:rFonts w:ascii="Arial Unicode" w:hAnsi="Arial Unicode" w:cs="Sylfaen"/>
          <w:b/>
          <w:sz w:val="20"/>
        </w:rPr>
        <w:t>ՉԱՓԱՆԻՇՆԵՐԸ</w:t>
      </w:r>
      <w:r w:rsidRPr="008F5D51">
        <w:rPr>
          <w:rFonts w:ascii="Arial Unicode" w:hAnsi="Arial Unicode"/>
          <w:b/>
          <w:sz w:val="20"/>
          <w:lang w:val="es-ES"/>
        </w:rPr>
        <w:t xml:space="preserve">  ԵՎ</w:t>
      </w:r>
      <w:r w:rsidR="005437AC" w:rsidRPr="008F5D51">
        <w:rPr>
          <w:rFonts w:ascii="Arial Unicode" w:hAnsi="Arial Unicode"/>
          <w:b/>
          <w:sz w:val="20"/>
          <w:lang w:val="es-ES"/>
        </w:rPr>
        <w:t xml:space="preserve"> </w:t>
      </w:r>
      <w:r w:rsidRPr="008F5D51">
        <w:rPr>
          <w:rFonts w:ascii="Arial Unicode" w:hAnsi="Arial Unicode" w:cs="Sylfaen"/>
          <w:b/>
          <w:sz w:val="20"/>
        </w:rPr>
        <w:t>ԴՐԱՆՑ</w:t>
      </w:r>
      <w:r w:rsidR="005437AC" w:rsidRPr="008F5D51">
        <w:rPr>
          <w:rFonts w:ascii="Arial Unicode" w:hAnsi="Arial Unicode" w:cs="Sylfaen"/>
          <w:b/>
          <w:sz w:val="20"/>
          <w:lang w:val="es-ES"/>
        </w:rPr>
        <w:t xml:space="preserve"> </w:t>
      </w:r>
      <w:r w:rsidRPr="008F5D51">
        <w:rPr>
          <w:rFonts w:ascii="Arial Unicode" w:hAnsi="Arial Unicode" w:cs="Sylfaen"/>
          <w:b/>
          <w:sz w:val="20"/>
          <w:lang w:val="es-ES"/>
        </w:rPr>
        <w:t>Գ</w:t>
      </w:r>
      <w:r w:rsidRPr="008F5D51">
        <w:rPr>
          <w:rFonts w:ascii="Arial Unicode" w:hAnsi="Arial Unicode" w:cs="Sylfaen"/>
          <w:b/>
          <w:sz w:val="20"/>
        </w:rPr>
        <w:t>ՆԱՀԱՏՄԱՆ</w:t>
      </w:r>
      <w:r w:rsidR="005437AC" w:rsidRPr="008F5D51">
        <w:rPr>
          <w:rFonts w:ascii="Arial Unicode" w:hAnsi="Arial Unicode" w:cs="Sylfaen"/>
          <w:b/>
          <w:sz w:val="20"/>
          <w:lang w:val="es-ES"/>
        </w:rPr>
        <w:t xml:space="preserve"> </w:t>
      </w:r>
      <w:r w:rsidRPr="008F5D51">
        <w:rPr>
          <w:rFonts w:ascii="Arial Unicode" w:hAnsi="Arial Unicode" w:cs="Sylfaen"/>
          <w:b/>
          <w:sz w:val="20"/>
        </w:rPr>
        <w:t>ԿԱՐ</w:t>
      </w:r>
      <w:r w:rsidRPr="008F5D51">
        <w:rPr>
          <w:rFonts w:ascii="Arial Unicode" w:hAnsi="Arial Unicode" w:cs="Sylfaen"/>
          <w:b/>
          <w:sz w:val="20"/>
          <w:lang w:val="es-ES"/>
        </w:rPr>
        <w:t>Գ</w:t>
      </w:r>
      <w:r w:rsidRPr="008F5D51">
        <w:rPr>
          <w:rFonts w:ascii="Arial Unicode" w:hAnsi="Arial Unicode" w:cs="Sylfaen"/>
          <w:b/>
          <w:sz w:val="20"/>
        </w:rPr>
        <w:t>Ը</w:t>
      </w:r>
    </w:p>
    <w:p w:rsidR="00402CEF" w:rsidRPr="008F5D51" w:rsidRDefault="00402CEF" w:rsidP="00402CEF">
      <w:pPr>
        <w:ind w:firstLine="567"/>
        <w:jc w:val="both"/>
        <w:rPr>
          <w:rFonts w:ascii="Arial Unicode" w:hAnsi="Arial Unicode"/>
          <w:lang w:val="es-ES"/>
        </w:rPr>
      </w:pPr>
    </w:p>
    <w:p w:rsidR="00402CEF" w:rsidRPr="008F5D51" w:rsidRDefault="00402CEF" w:rsidP="00402CEF">
      <w:pPr>
        <w:jc w:val="both"/>
        <w:rPr>
          <w:rFonts w:ascii="Arial Unicode" w:hAnsi="Arial Unicode" w:cs="Arial Armenian"/>
          <w:sz w:val="20"/>
          <w:lang w:val="es-ES"/>
        </w:rPr>
      </w:pPr>
      <w:r w:rsidRPr="008F5D51">
        <w:rPr>
          <w:rFonts w:ascii="Arial Unicode" w:hAnsi="Arial Unicode" w:cs="Arial Armenian"/>
          <w:sz w:val="20"/>
          <w:lang w:val="es-ES"/>
        </w:rPr>
        <w:t xml:space="preserve">2.1 </w:t>
      </w:r>
      <w:r w:rsidRPr="008F5D51">
        <w:rPr>
          <w:rFonts w:ascii="Arial Unicode" w:hAnsi="Arial Unicode" w:cs="Sylfaen"/>
          <w:sz w:val="20"/>
        </w:rPr>
        <w:t>Սույն</w:t>
      </w:r>
      <w:r w:rsidRPr="008F5D51">
        <w:rPr>
          <w:rFonts w:ascii="Arial Unicode" w:hAnsi="Arial Unicode" w:cs="Arial Armenian"/>
          <w:sz w:val="20"/>
          <w:lang w:val="es-ES"/>
        </w:rPr>
        <w:t xml:space="preserve">  ընթացակարգին </w:t>
      </w:r>
      <w:r w:rsidRPr="008F5D51">
        <w:rPr>
          <w:rFonts w:ascii="Arial Unicode" w:hAnsi="Arial Unicode" w:cs="Sylfaen"/>
          <w:sz w:val="20"/>
        </w:rPr>
        <w:t>մասնակցելուիրավունք</w:t>
      </w:r>
      <w:r w:rsidR="005437AC" w:rsidRPr="008F5D51">
        <w:rPr>
          <w:rFonts w:ascii="Arial Unicode" w:hAnsi="Arial Unicode" w:cs="Sylfaen"/>
          <w:sz w:val="20"/>
          <w:lang w:val="es-ES"/>
        </w:rPr>
        <w:t xml:space="preserve"> </w:t>
      </w:r>
      <w:r w:rsidRPr="008F5D51">
        <w:rPr>
          <w:rFonts w:ascii="Arial Unicode" w:hAnsi="Arial Unicode" w:cs="Sylfaen"/>
          <w:sz w:val="20"/>
        </w:rPr>
        <w:t>չունեն</w:t>
      </w:r>
      <w:r w:rsidR="005437AC" w:rsidRPr="008F5D51">
        <w:rPr>
          <w:rFonts w:ascii="Arial Unicode" w:hAnsi="Arial Unicode" w:cs="Sylfaen"/>
          <w:sz w:val="20"/>
          <w:lang w:val="es-ES"/>
        </w:rPr>
        <w:t xml:space="preserve"> </w:t>
      </w:r>
      <w:r w:rsidRPr="008F5D51">
        <w:rPr>
          <w:rFonts w:ascii="Arial Unicode" w:hAnsi="Arial Unicode" w:cs="Sylfaen"/>
          <w:sz w:val="20"/>
        </w:rPr>
        <w:t>անձինք</w:t>
      </w:r>
      <w:r w:rsidRPr="008F5D51">
        <w:rPr>
          <w:rFonts w:ascii="Arial Unicode" w:hAnsi="Arial Unicode" w:cs="Sylfaen"/>
          <w:sz w:val="20"/>
          <w:lang w:val="es-ES"/>
        </w:rPr>
        <w:t>.</w:t>
      </w:r>
    </w:p>
    <w:p w:rsidR="00402CEF" w:rsidRPr="000319C6" w:rsidRDefault="00402CEF" w:rsidP="00402CEF">
      <w:pPr>
        <w:jc w:val="both"/>
        <w:rPr>
          <w:rFonts w:ascii="Arial Unicode" w:hAnsi="Arial Unicode"/>
          <w:sz w:val="20"/>
          <w:szCs w:val="20"/>
          <w:lang w:val="es-ES"/>
        </w:rPr>
      </w:pPr>
      <w:r w:rsidRPr="008F5D51">
        <w:rPr>
          <w:rFonts w:ascii="Arial Unicode" w:hAnsi="Arial Unicode"/>
          <w:sz w:val="20"/>
          <w:szCs w:val="20"/>
          <w:lang w:val="es-ES"/>
        </w:rPr>
        <w:t xml:space="preserve">1) </w:t>
      </w:r>
      <w:r w:rsidRPr="008F5D51">
        <w:rPr>
          <w:rFonts w:ascii="Arial Unicode" w:hAnsi="Arial Unicode" w:cs="Sylfaen"/>
          <w:sz w:val="20"/>
          <w:szCs w:val="20"/>
        </w:rPr>
        <w:t>որոնք</w:t>
      </w:r>
      <w:r w:rsidR="005437AC" w:rsidRPr="008F5D51">
        <w:rPr>
          <w:rFonts w:ascii="Arial Unicode" w:hAnsi="Arial Unicode" w:cs="Sylfaen"/>
          <w:sz w:val="20"/>
          <w:szCs w:val="20"/>
          <w:lang w:val="es-ES"/>
        </w:rPr>
        <w:t xml:space="preserve"> </w:t>
      </w:r>
      <w:r w:rsidRPr="008F5D51">
        <w:rPr>
          <w:rFonts w:ascii="Arial Unicode" w:hAnsi="Arial Unicode" w:cs="Sylfaen"/>
          <w:sz w:val="20"/>
          <w:szCs w:val="20"/>
        </w:rPr>
        <w:t>հայտը</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ներկայացնելու</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օրվա</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դրությամբ</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դատական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կարգով</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ճանաչվել</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են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սնանկ</w:t>
      </w:r>
      <w:r w:rsidRPr="000319C6">
        <w:rPr>
          <w:rFonts w:ascii="Arial Unicode" w:hAnsi="Arial Unicode"/>
          <w:sz w:val="20"/>
          <w:szCs w:val="20"/>
          <w:lang w:val="es-ES"/>
        </w:rPr>
        <w:t xml:space="preserve">. </w:t>
      </w:r>
    </w:p>
    <w:p w:rsidR="00402CEF" w:rsidRPr="000319C6" w:rsidRDefault="00402CEF" w:rsidP="00402CEF">
      <w:pPr>
        <w:tabs>
          <w:tab w:val="left" w:pos="7200"/>
        </w:tabs>
        <w:jc w:val="both"/>
        <w:rPr>
          <w:rFonts w:ascii="Arial Unicode" w:hAnsi="Arial Unicode"/>
          <w:sz w:val="20"/>
          <w:szCs w:val="20"/>
          <w:lang w:val="es-ES"/>
        </w:rPr>
      </w:pPr>
      <w:r w:rsidRPr="000319C6">
        <w:rPr>
          <w:rFonts w:ascii="Arial Unicode" w:hAnsi="Arial Unicode"/>
          <w:sz w:val="20"/>
          <w:szCs w:val="20"/>
          <w:lang w:val="es-ES"/>
        </w:rPr>
        <w:t xml:space="preserve">2) </w:t>
      </w:r>
      <w:r w:rsidRPr="000319C6">
        <w:rPr>
          <w:rFonts w:ascii="Arial Unicode" w:hAnsi="Arial Unicode" w:cs="Sylfaen"/>
          <w:sz w:val="20"/>
          <w:szCs w:val="20"/>
        </w:rPr>
        <w:t>որոնք</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հայտը</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ներկայացնելու</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օրվա</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դրությամբ</w:t>
      </w:r>
      <w:r w:rsidR="005437AC" w:rsidRPr="000319C6">
        <w:rPr>
          <w:rFonts w:ascii="Arial Unicode" w:hAnsi="Arial Unicode" w:cs="Sylfaen"/>
          <w:sz w:val="20"/>
          <w:szCs w:val="20"/>
          <w:lang w:val="es-ES"/>
        </w:rPr>
        <w:t xml:space="preserve"> </w:t>
      </w:r>
      <w:r w:rsidRPr="000319C6">
        <w:rPr>
          <w:rFonts w:ascii="Arial Unicode" w:hAnsi="Arial Unicode"/>
          <w:sz w:val="20"/>
          <w:szCs w:val="20"/>
        </w:rPr>
        <w:t>հարկային</w:t>
      </w:r>
      <w:r w:rsidR="005437AC" w:rsidRPr="000319C6">
        <w:rPr>
          <w:rFonts w:ascii="Arial Unicode" w:hAnsi="Arial Unicode"/>
          <w:sz w:val="20"/>
          <w:szCs w:val="20"/>
          <w:lang w:val="es-ES"/>
        </w:rPr>
        <w:t xml:space="preserve"> </w:t>
      </w:r>
      <w:r w:rsidRPr="000319C6">
        <w:rPr>
          <w:rFonts w:ascii="Arial Unicode" w:hAnsi="Arial Unicode"/>
          <w:sz w:val="20"/>
          <w:szCs w:val="20"/>
        </w:rPr>
        <w:t>մարմնի</w:t>
      </w:r>
      <w:r w:rsidR="005437AC" w:rsidRPr="000319C6">
        <w:rPr>
          <w:rFonts w:ascii="Arial Unicode" w:hAnsi="Arial Unicode"/>
          <w:sz w:val="20"/>
          <w:szCs w:val="20"/>
          <w:lang w:val="es-ES"/>
        </w:rPr>
        <w:t xml:space="preserve"> </w:t>
      </w:r>
      <w:r w:rsidRPr="000319C6">
        <w:rPr>
          <w:rFonts w:ascii="Arial Unicode" w:hAnsi="Arial Unicode"/>
          <w:sz w:val="20"/>
          <w:szCs w:val="20"/>
        </w:rPr>
        <w:t>կողմից</w:t>
      </w:r>
      <w:r w:rsidR="005437AC" w:rsidRPr="000319C6">
        <w:rPr>
          <w:rFonts w:ascii="Arial Unicode" w:hAnsi="Arial Unicode"/>
          <w:sz w:val="20"/>
          <w:szCs w:val="20"/>
          <w:lang w:val="es-ES"/>
        </w:rPr>
        <w:t xml:space="preserve"> </w:t>
      </w:r>
      <w:r w:rsidRPr="000319C6">
        <w:rPr>
          <w:rFonts w:ascii="Arial Unicode" w:hAnsi="Arial Unicode"/>
          <w:sz w:val="20"/>
          <w:szCs w:val="20"/>
        </w:rPr>
        <w:t>վերահսկվող</w:t>
      </w:r>
      <w:r w:rsidR="005437AC" w:rsidRPr="000319C6">
        <w:rPr>
          <w:rFonts w:ascii="Arial Unicode" w:hAnsi="Arial Unicode"/>
          <w:sz w:val="20"/>
          <w:szCs w:val="20"/>
          <w:lang w:val="es-ES"/>
        </w:rPr>
        <w:t xml:space="preserve"> </w:t>
      </w:r>
      <w:r w:rsidRPr="000319C6">
        <w:rPr>
          <w:rFonts w:ascii="Arial Unicode" w:hAnsi="Arial Unicode"/>
          <w:sz w:val="20"/>
          <w:szCs w:val="20"/>
        </w:rPr>
        <w:t>եկամուտների</w:t>
      </w:r>
      <w:r w:rsidR="005437AC" w:rsidRPr="000319C6">
        <w:rPr>
          <w:rFonts w:ascii="Arial Unicode" w:hAnsi="Arial Unicode"/>
          <w:sz w:val="20"/>
          <w:szCs w:val="20"/>
          <w:lang w:val="es-ES"/>
        </w:rPr>
        <w:t xml:space="preserve"> </w:t>
      </w:r>
      <w:r w:rsidRPr="000319C6">
        <w:rPr>
          <w:rFonts w:ascii="Arial Unicode" w:hAnsi="Arial Unicode"/>
          <w:sz w:val="20"/>
          <w:szCs w:val="20"/>
        </w:rPr>
        <w:t>գծով</w:t>
      </w:r>
      <w:r w:rsidR="005437AC" w:rsidRPr="000319C6">
        <w:rPr>
          <w:rFonts w:ascii="Arial Unicode" w:hAnsi="Arial Unicode"/>
          <w:sz w:val="20"/>
          <w:szCs w:val="20"/>
          <w:lang w:val="es-ES"/>
        </w:rPr>
        <w:t xml:space="preserve"> </w:t>
      </w:r>
      <w:r w:rsidRPr="000319C6">
        <w:rPr>
          <w:rFonts w:ascii="Arial Unicode" w:hAnsi="Arial Unicode" w:cs="Sylfaen"/>
          <w:sz w:val="20"/>
          <w:szCs w:val="20"/>
        </w:rPr>
        <w:t>ունեն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իրենց</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ներկայացրած</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գնային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առաջարկի</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մինչև</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մեկ</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տոկոսը</w:t>
      </w:r>
      <w:r w:rsidRPr="000319C6">
        <w:rPr>
          <w:rFonts w:ascii="Arial Unicode" w:hAnsi="Arial Unicode" w:cs="Sylfaen"/>
          <w:sz w:val="20"/>
          <w:szCs w:val="20"/>
          <w:lang w:val="es-ES"/>
        </w:rPr>
        <w:t xml:space="preserve">, </w:t>
      </w:r>
      <w:r w:rsidRPr="000319C6">
        <w:rPr>
          <w:rFonts w:ascii="Arial Unicode" w:hAnsi="Arial Unicode" w:cs="Sylfaen"/>
          <w:sz w:val="20"/>
          <w:szCs w:val="20"/>
        </w:rPr>
        <w:t>բայց</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ոչ</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ավելի</w:t>
      </w:r>
      <w:r w:rsidRPr="000319C6">
        <w:rPr>
          <w:rFonts w:ascii="Arial Unicode" w:hAnsi="Arial Unicode" w:cs="Sylfaen"/>
          <w:sz w:val="20"/>
          <w:szCs w:val="20"/>
          <w:lang w:val="es-ES"/>
        </w:rPr>
        <w:t xml:space="preserve">, </w:t>
      </w:r>
      <w:r w:rsidRPr="000319C6">
        <w:rPr>
          <w:rFonts w:ascii="Arial Unicode" w:hAnsi="Arial Unicode" w:cs="Sylfaen"/>
          <w:sz w:val="20"/>
          <w:szCs w:val="20"/>
        </w:rPr>
        <w:t>քան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հիսուն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հազար</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Հայաստանի</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Հանրապետության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դրամը</w:t>
      </w:r>
      <w:r w:rsidR="005437AC" w:rsidRPr="000319C6">
        <w:rPr>
          <w:rFonts w:ascii="Arial Unicode" w:hAnsi="Arial Unicode" w:cs="Sylfaen"/>
          <w:sz w:val="20"/>
          <w:szCs w:val="20"/>
          <w:lang w:val="es-ES"/>
        </w:rPr>
        <w:t xml:space="preserve"> </w:t>
      </w:r>
      <w:r w:rsidRPr="000319C6">
        <w:rPr>
          <w:rFonts w:ascii="Arial Unicode" w:hAnsi="Arial Unicode"/>
          <w:sz w:val="20"/>
          <w:szCs w:val="20"/>
        </w:rPr>
        <w:t>գերազանցող</w:t>
      </w:r>
      <w:r w:rsidR="005437AC" w:rsidRPr="000319C6">
        <w:rPr>
          <w:rFonts w:ascii="Arial Unicode" w:hAnsi="Arial Unicode"/>
          <w:sz w:val="20"/>
          <w:szCs w:val="20"/>
          <w:lang w:val="es-ES"/>
        </w:rPr>
        <w:t xml:space="preserve"> </w:t>
      </w:r>
      <w:r w:rsidRPr="000319C6">
        <w:rPr>
          <w:rFonts w:ascii="Arial Unicode" w:hAnsi="Arial Unicode"/>
          <w:sz w:val="20"/>
          <w:szCs w:val="20"/>
        </w:rPr>
        <w:t>ժամկետանց</w:t>
      </w:r>
      <w:r w:rsidR="005437AC" w:rsidRPr="000319C6">
        <w:rPr>
          <w:rFonts w:ascii="Arial Unicode" w:hAnsi="Arial Unicode"/>
          <w:sz w:val="20"/>
          <w:szCs w:val="20"/>
          <w:lang w:val="es-ES"/>
        </w:rPr>
        <w:t xml:space="preserve"> </w:t>
      </w:r>
      <w:r w:rsidRPr="000319C6">
        <w:rPr>
          <w:rFonts w:ascii="Arial Unicode" w:hAnsi="Arial Unicode"/>
          <w:sz w:val="20"/>
          <w:szCs w:val="20"/>
        </w:rPr>
        <w:t>պարտավորություններ</w:t>
      </w:r>
      <w:r w:rsidRPr="000319C6">
        <w:rPr>
          <w:rFonts w:ascii="Arial Unicode" w:hAnsi="Arial Unicode"/>
          <w:sz w:val="20"/>
          <w:szCs w:val="20"/>
          <w:lang w:val="es-ES"/>
        </w:rPr>
        <w:t>.</w:t>
      </w:r>
    </w:p>
    <w:p w:rsidR="00402CEF" w:rsidRPr="000319C6" w:rsidRDefault="00402CEF" w:rsidP="00402CEF">
      <w:pPr>
        <w:jc w:val="both"/>
        <w:rPr>
          <w:rFonts w:ascii="Arial Unicode" w:hAnsi="Arial Unicode"/>
          <w:sz w:val="20"/>
          <w:szCs w:val="20"/>
          <w:lang w:val="es-ES"/>
        </w:rPr>
      </w:pPr>
      <w:r w:rsidRPr="000319C6">
        <w:rPr>
          <w:rFonts w:ascii="Arial Unicode" w:hAnsi="Arial Unicode"/>
          <w:sz w:val="20"/>
          <w:szCs w:val="20"/>
          <w:lang w:val="es-ES"/>
        </w:rPr>
        <w:t xml:space="preserve">3) </w:t>
      </w:r>
      <w:r w:rsidRPr="000319C6">
        <w:rPr>
          <w:rFonts w:ascii="Arial Unicode" w:hAnsi="Arial Unicode"/>
          <w:sz w:val="20"/>
          <w:szCs w:val="20"/>
        </w:rPr>
        <w:t>որոնք</w:t>
      </w:r>
      <w:r w:rsidR="005437AC" w:rsidRPr="000319C6">
        <w:rPr>
          <w:rFonts w:ascii="Arial Unicode" w:hAnsi="Arial Unicode"/>
          <w:sz w:val="20"/>
          <w:szCs w:val="20"/>
          <w:lang w:val="es-ES"/>
        </w:rPr>
        <w:t xml:space="preserve"> </w:t>
      </w:r>
      <w:r w:rsidRPr="000319C6">
        <w:rPr>
          <w:rFonts w:ascii="Arial Unicode" w:hAnsi="Arial Unicode"/>
          <w:sz w:val="20"/>
          <w:szCs w:val="20"/>
        </w:rPr>
        <w:t>կամ</w:t>
      </w:r>
      <w:r w:rsidR="005437AC" w:rsidRPr="000319C6">
        <w:rPr>
          <w:rFonts w:ascii="Arial Unicode" w:hAnsi="Arial Unicode"/>
          <w:sz w:val="20"/>
          <w:szCs w:val="20"/>
          <w:lang w:val="es-ES"/>
        </w:rPr>
        <w:t xml:space="preserve"> </w:t>
      </w:r>
      <w:r w:rsidRPr="000319C6">
        <w:rPr>
          <w:rFonts w:ascii="Arial Unicode" w:hAnsi="Arial Unicode"/>
          <w:sz w:val="20"/>
          <w:szCs w:val="20"/>
        </w:rPr>
        <w:t>որոնց</w:t>
      </w:r>
      <w:r w:rsidR="005437AC" w:rsidRPr="000319C6">
        <w:rPr>
          <w:rFonts w:ascii="Arial Unicode" w:hAnsi="Arial Unicode"/>
          <w:sz w:val="20"/>
          <w:szCs w:val="20"/>
          <w:lang w:val="es-ES"/>
        </w:rPr>
        <w:t xml:space="preserve"> </w:t>
      </w:r>
      <w:r w:rsidRPr="000319C6">
        <w:rPr>
          <w:rFonts w:ascii="Arial Unicode" w:hAnsi="Arial Unicode" w:cs="Sylfaen"/>
          <w:sz w:val="20"/>
          <w:szCs w:val="20"/>
        </w:rPr>
        <w:t>գործադիր</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մարմնի</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ներկայացուցիչը</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հայտը</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ներկայացնելու</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օրվան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նախորդող</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երեք</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տարիների</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ընթացքում</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դատապարտված</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է</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եղել</w:t>
      </w:r>
      <w:r w:rsidR="005437AC" w:rsidRPr="000319C6">
        <w:rPr>
          <w:rFonts w:ascii="Arial Unicode" w:hAnsi="Arial Unicode" w:cs="Sylfaen"/>
          <w:sz w:val="20"/>
          <w:szCs w:val="20"/>
          <w:lang w:val="es-ES"/>
        </w:rPr>
        <w:t xml:space="preserve"> </w:t>
      </w:r>
      <w:r w:rsidRPr="000319C6">
        <w:rPr>
          <w:rFonts w:ascii="Arial Unicode" w:hAnsi="Arial Unicode"/>
          <w:sz w:val="20"/>
          <w:szCs w:val="20"/>
        </w:rPr>
        <w:t>ահաբեկչության</w:t>
      </w:r>
      <w:r w:rsidR="005437AC" w:rsidRPr="000319C6">
        <w:rPr>
          <w:rFonts w:ascii="Arial Unicode" w:hAnsi="Arial Unicode"/>
          <w:sz w:val="20"/>
          <w:szCs w:val="20"/>
          <w:lang w:val="es-ES"/>
        </w:rPr>
        <w:t xml:space="preserve"> </w:t>
      </w:r>
      <w:r w:rsidRPr="000319C6">
        <w:rPr>
          <w:rFonts w:ascii="Arial Unicode" w:hAnsi="Arial Unicode"/>
          <w:sz w:val="20"/>
          <w:szCs w:val="20"/>
        </w:rPr>
        <w:t>ֆինանսավորման</w:t>
      </w:r>
      <w:r w:rsidRPr="000319C6">
        <w:rPr>
          <w:rFonts w:ascii="Arial Unicode" w:hAnsi="Arial Unicode"/>
          <w:sz w:val="20"/>
          <w:szCs w:val="20"/>
          <w:lang w:val="es-ES"/>
        </w:rPr>
        <w:t xml:space="preserve">, </w:t>
      </w:r>
      <w:r w:rsidRPr="000319C6">
        <w:rPr>
          <w:rFonts w:ascii="Arial Unicode" w:hAnsi="Arial Unicode"/>
          <w:sz w:val="20"/>
          <w:szCs w:val="20"/>
        </w:rPr>
        <w:t>երեխայի</w:t>
      </w:r>
      <w:r w:rsidR="005437AC" w:rsidRPr="000319C6">
        <w:rPr>
          <w:rFonts w:ascii="Arial Unicode" w:hAnsi="Arial Unicode"/>
          <w:sz w:val="20"/>
          <w:szCs w:val="20"/>
          <w:lang w:val="es-ES"/>
        </w:rPr>
        <w:t xml:space="preserve"> </w:t>
      </w:r>
      <w:r w:rsidRPr="000319C6">
        <w:rPr>
          <w:rFonts w:ascii="Arial Unicode" w:hAnsi="Arial Unicode"/>
          <w:sz w:val="20"/>
          <w:szCs w:val="20"/>
        </w:rPr>
        <w:t>շահագործման</w:t>
      </w:r>
      <w:r w:rsidR="005437AC" w:rsidRPr="000319C6">
        <w:rPr>
          <w:rFonts w:ascii="Arial Unicode" w:hAnsi="Arial Unicode"/>
          <w:sz w:val="20"/>
          <w:szCs w:val="20"/>
          <w:lang w:val="es-ES"/>
        </w:rPr>
        <w:t xml:space="preserve"> </w:t>
      </w:r>
      <w:r w:rsidRPr="000319C6">
        <w:rPr>
          <w:rFonts w:ascii="Arial Unicode" w:hAnsi="Arial Unicode"/>
          <w:sz w:val="20"/>
          <w:szCs w:val="20"/>
        </w:rPr>
        <w:t>կամ</w:t>
      </w:r>
      <w:r w:rsidR="005437AC" w:rsidRPr="000319C6">
        <w:rPr>
          <w:rFonts w:ascii="Arial Unicode" w:hAnsi="Arial Unicode"/>
          <w:sz w:val="20"/>
          <w:szCs w:val="20"/>
          <w:lang w:val="es-ES"/>
        </w:rPr>
        <w:t xml:space="preserve"> </w:t>
      </w:r>
      <w:r w:rsidRPr="000319C6">
        <w:rPr>
          <w:rFonts w:ascii="Arial Unicode" w:hAnsi="Arial Unicode"/>
          <w:sz w:val="20"/>
          <w:szCs w:val="20"/>
        </w:rPr>
        <w:t>մարդկային</w:t>
      </w:r>
      <w:r w:rsidR="005437AC" w:rsidRPr="000319C6">
        <w:rPr>
          <w:rFonts w:ascii="Arial Unicode" w:hAnsi="Arial Unicode"/>
          <w:sz w:val="20"/>
          <w:szCs w:val="20"/>
          <w:lang w:val="es-ES"/>
        </w:rPr>
        <w:t xml:space="preserve"> </w:t>
      </w:r>
      <w:r w:rsidRPr="000319C6">
        <w:rPr>
          <w:rFonts w:ascii="Arial Unicode" w:hAnsi="Arial Unicode"/>
          <w:sz w:val="20"/>
          <w:szCs w:val="20"/>
        </w:rPr>
        <w:t>թրաֆիքինգ</w:t>
      </w:r>
      <w:r w:rsidR="005437AC" w:rsidRPr="000319C6">
        <w:rPr>
          <w:rFonts w:ascii="Arial Unicode" w:hAnsi="Arial Unicode"/>
          <w:sz w:val="20"/>
          <w:szCs w:val="20"/>
          <w:lang w:val="es-ES"/>
        </w:rPr>
        <w:t xml:space="preserve"> </w:t>
      </w:r>
      <w:r w:rsidRPr="000319C6">
        <w:rPr>
          <w:rFonts w:ascii="Arial Unicode" w:hAnsi="Arial Unicode"/>
          <w:sz w:val="20"/>
          <w:szCs w:val="20"/>
        </w:rPr>
        <w:t>ներառող</w:t>
      </w:r>
      <w:r w:rsidR="005437AC" w:rsidRPr="000319C6">
        <w:rPr>
          <w:rFonts w:ascii="Arial Unicode" w:hAnsi="Arial Unicode"/>
          <w:sz w:val="20"/>
          <w:szCs w:val="20"/>
          <w:lang w:val="es-ES"/>
        </w:rPr>
        <w:t xml:space="preserve"> </w:t>
      </w:r>
      <w:r w:rsidRPr="000319C6">
        <w:rPr>
          <w:rFonts w:ascii="Arial Unicode" w:hAnsi="Arial Unicode"/>
          <w:sz w:val="20"/>
          <w:szCs w:val="20"/>
        </w:rPr>
        <w:t>հանցագործության</w:t>
      </w:r>
      <w:r w:rsidRPr="000319C6">
        <w:rPr>
          <w:rFonts w:ascii="Arial Unicode" w:hAnsi="Arial Unicode"/>
          <w:sz w:val="20"/>
          <w:szCs w:val="20"/>
          <w:lang w:val="es-ES"/>
        </w:rPr>
        <w:t xml:space="preserve">, </w:t>
      </w:r>
      <w:r w:rsidRPr="000319C6">
        <w:rPr>
          <w:rFonts w:ascii="Arial Unicode" w:hAnsi="Arial Unicode" w:cs="Sylfaen"/>
          <w:sz w:val="20"/>
          <w:szCs w:val="20"/>
        </w:rPr>
        <w:t>հանցավոր</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համագործակցություն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ստեղծելու</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կամ</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դրան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մասնակցելու</w:t>
      </w:r>
      <w:r w:rsidRPr="000319C6">
        <w:rPr>
          <w:rFonts w:ascii="Arial Unicode" w:hAnsi="Arial Unicode" w:cs="Sylfaen"/>
          <w:sz w:val="20"/>
          <w:szCs w:val="20"/>
          <w:lang w:val="es-ES"/>
        </w:rPr>
        <w:t xml:space="preserve">, </w:t>
      </w:r>
      <w:r w:rsidRPr="000319C6">
        <w:rPr>
          <w:rFonts w:ascii="Arial Unicode" w:hAnsi="Arial Unicode" w:cs="Sylfaen"/>
          <w:sz w:val="20"/>
          <w:szCs w:val="20"/>
        </w:rPr>
        <w:t>կաշառք</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ստանալու</w:t>
      </w:r>
      <w:r w:rsidRPr="000319C6">
        <w:rPr>
          <w:rFonts w:ascii="Arial Unicode" w:hAnsi="Arial Unicode"/>
          <w:sz w:val="20"/>
          <w:szCs w:val="20"/>
          <w:lang w:val="es-ES"/>
        </w:rPr>
        <w:t xml:space="preserve">, </w:t>
      </w:r>
      <w:r w:rsidRPr="000319C6">
        <w:rPr>
          <w:rFonts w:ascii="Arial Unicode" w:hAnsi="Arial Unicode"/>
          <w:sz w:val="20"/>
          <w:szCs w:val="20"/>
        </w:rPr>
        <w:t>կաշառք</w:t>
      </w:r>
      <w:r w:rsidR="005437AC" w:rsidRPr="000319C6">
        <w:rPr>
          <w:rFonts w:ascii="Arial Unicode" w:hAnsi="Arial Unicode"/>
          <w:sz w:val="20"/>
          <w:szCs w:val="20"/>
          <w:lang w:val="es-ES"/>
        </w:rPr>
        <w:t xml:space="preserve"> </w:t>
      </w:r>
      <w:r w:rsidRPr="000319C6">
        <w:rPr>
          <w:rFonts w:ascii="Arial Unicode" w:hAnsi="Arial Unicode"/>
          <w:sz w:val="20"/>
          <w:szCs w:val="20"/>
        </w:rPr>
        <w:t>տալու</w:t>
      </w:r>
      <w:r w:rsidR="005437AC" w:rsidRPr="000319C6">
        <w:rPr>
          <w:rFonts w:ascii="Arial Unicode" w:hAnsi="Arial Unicode"/>
          <w:sz w:val="20"/>
          <w:szCs w:val="20"/>
          <w:lang w:val="es-ES"/>
        </w:rPr>
        <w:t xml:space="preserve"> </w:t>
      </w:r>
      <w:r w:rsidRPr="000319C6">
        <w:rPr>
          <w:rFonts w:ascii="Arial Unicode" w:hAnsi="Arial Unicode"/>
          <w:sz w:val="20"/>
          <w:szCs w:val="20"/>
        </w:rPr>
        <w:t>կամ</w:t>
      </w:r>
      <w:r w:rsidR="005437AC" w:rsidRPr="000319C6">
        <w:rPr>
          <w:rFonts w:ascii="Arial Unicode" w:hAnsi="Arial Unicode"/>
          <w:sz w:val="20"/>
          <w:szCs w:val="20"/>
          <w:lang w:val="es-ES"/>
        </w:rPr>
        <w:t xml:space="preserve"> </w:t>
      </w:r>
      <w:r w:rsidRPr="000319C6">
        <w:rPr>
          <w:rFonts w:ascii="Arial Unicode" w:hAnsi="Arial Unicode"/>
          <w:sz w:val="20"/>
          <w:szCs w:val="20"/>
        </w:rPr>
        <w:t>կաշառքի</w:t>
      </w:r>
      <w:r w:rsidR="005437AC" w:rsidRPr="000319C6">
        <w:rPr>
          <w:rFonts w:ascii="Arial Unicode" w:hAnsi="Arial Unicode"/>
          <w:sz w:val="20"/>
          <w:szCs w:val="20"/>
          <w:lang w:val="es-ES"/>
        </w:rPr>
        <w:t xml:space="preserve"> </w:t>
      </w:r>
      <w:r w:rsidRPr="000319C6">
        <w:rPr>
          <w:rFonts w:ascii="Arial Unicode" w:hAnsi="Arial Unicode"/>
          <w:sz w:val="20"/>
          <w:szCs w:val="20"/>
        </w:rPr>
        <w:t>միջնորդության</w:t>
      </w:r>
      <w:r w:rsidR="005437AC" w:rsidRPr="000319C6">
        <w:rPr>
          <w:rFonts w:ascii="Arial Unicode" w:hAnsi="Arial Unicode"/>
          <w:sz w:val="20"/>
          <w:szCs w:val="20"/>
          <w:lang w:val="es-ES"/>
        </w:rPr>
        <w:t xml:space="preserve"> </w:t>
      </w:r>
      <w:r w:rsidRPr="000319C6">
        <w:rPr>
          <w:rFonts w:ascii="Arial Unicode" w:hAnsi="Arial Unicode"/>
          <w:sz w:val="20"/>
          <w:szCs w:val="20"/>
        </w:rPr>
        <w:t>և</w:t>
      </w:r>
      <w:r w:rsidR="005437AC" w:rsidRPr="000319C6">
        <w:rPr>
          <w:rFonts w:ascii="Arial Unicode" w:hAnsi="Arial Unicode"/>
          <w:sz w:val="20"/>
          <w:szCs w:val="20"/>
          <w:lang w:val="es-ES"/>
        </w:rPr>
        <w:t xml:space="preserve"> </w:t>
      </w:r>
      <w:r w:rsidRPr="000319C6">
        <w:rPr>
          <w:rFonts w:ascii="Arial Unicode" w:hAnsi="Arial Unicode"/>
          <w:sz w:val="20"/>
          <w:szCs w:val="20"/>
        </w:rPr>
        <w:t>օրենքով</w:t>
      </w:r>
      <w:r w:rsidR="005437AC" w:rsidRPr="000319C6">
        <w:rPr>
          <w:rFonts w:ascii="Arial Unicode" w:hAnsi="Arial Unicode"/>
          <w:sz w:val="20"/>
          <w:szCs w:val="20"/>
          <w:lang w:val="es-ES"/>
        </w:rPr>
        <w:t xml:space="preserve"> </w:t>
      </w:r>
      <w:r w:rsidRPr="000319C6">
        <w:rPr>
          <w:rFonts w:ascii="Arial Unicode" w:hAnsi="Arial Unicode"/>
          <w:sz w:val="20"/>
          <w:szCs w:val="20"/>
        </w:rPr>
        <w:t>նախատեսված</w:t>
      </w:r>
      <w:r w:rsidR="005437AC" w:rsidRPr="000319C6">
        <w:rPr>
          <w:rFonts w:ascii="Arial Unicode" w:hAnsi="Arial Unicode"/>
          <w:sz w:val="20"/>
          <w:szCs w:val="20"/>
          <w:lang w:val="es-ES"/>
        </w:rPr>
        <w:t xml:space="preserve"> </w:t>
      </w:r>
      <w:r w:rsidRPr="000319C6">
        <w:rPr>
          <w:rFonts w:ascii="Arial Unicode" w:hAnsi="Arial Unicode"/>
          <w:sz w:val="20"/>
          <w:szCs w:val="20"/>
        </w:rPr>
        <w:t>տնտեսական</w:t>
      </w:r>
      <w:r w:rsidR="005437AC" w:rsidRPr="000319C6">
        <w:rPr>
          <w:rFonts w:ascii="Arial Unicode" w:hAnsi="Arial Unicode"/>
          <w:sz w:val="20"/>
          <w:szCs w:val="20"/>
          <w:lang w:val="es-ES"/>
        </w:rPr>
        <w:t xml:space="preserve"> </w:t>
      </w:r>
      <w:r w:rsidRPr="000319C6">
        <w:rPr>
          <w:rFonts w:ascii="Arial Unicode" w:hAnsi="Arial Unicode"/>
          <w:sz w:val="20"/>
          <w:szCs w:val="20"/>
        </w:rPr>
        <w:t>գործունեության</w:t>
      </w:r>
      <w:r w:rsidR="005437AC" w:rsidRPr="000319C6">
        <w:rPr>
          <w:rFonts w:ascii="Arial Unicode" w:hAnsi="Arial Unicode"/>
          <w:sz w:val="20"/>
          <w:szCs w:val="20"/>
          <w:lang w:val="es-ES"/>
        </w:rPr>
        <w:t xml:space="preserve"> </w:t>
      </w:r>
      <w:r w:rsidRPr="000319C6">
        <w:rPr>
          <w:rFonts w:ascii="Arial Unicode" w:hAnsi="Arial Unicode"/>
          <w:sz w:val="20"/>
          <w:szCs w:val="20"/>
        </w:rPr>
        <w:t>դեմ</w:t>
      </w:r>
      <w:r w:rsidR="005437AC" w:rsidRPr="000319C6">
        <w:rPr>
          <w:rFonts w:ascii="Arial Unicode" w:hAnsi="Arial Unicode"/>
          <w:sz w:val="20"/>
          <w:szCs w:val="20"/>
          <w:lang w:val="es-ES"/>
        </w:rPr>
        <w:t xml:space="preserve"> </w:t>
      </w:r>
      <w:r w:rsidRPr="000319C6">
        <w:rPr>
          <w:rFonts w:ascii="Arial Unicode" w:hAnsi="Arial Unicode"/>
          <w:sz w:val="20"/>
          <w:szCs w:val="20"/>
        </w:rPr>
        <w:t>ուղղված</w:t>
      </w:r>
      <w:r w:rsidR="005437AC" w:rsidRPr="000319C6">
        <w:rPr>
          <w:rFonts w:ascii="Arial Unicode" w:hAnsi="Arial Unicode"/>
          <w:sz w:val="20"/>
          <w:szCs w:val="20"/>
          <w:lang w:val="es-ES"/>
        </w:rPr>
        <w:t xml:space="preserve"> </w:t>
      </w:r>
      <w:r w:rsidRPr="000319C6">
        <w:rPr>
          <w:rFonts w:ascii="Arial Unicode" w:hAnsi="Arial Unicode"/>
          <w:sz w:val="20"/>
          <w:szCs w:val="20"/>
        </w:rPr>
        <w:t>հանցագործությունների</w:t>
      </w:r>
      <w:r w:rsidR="005437AC" w:rsidRPr="000319C6">
        <w:rPr>
          <w:rFonts w:ascii="Arial Unicode" w:hAnsi="Arial Unicode"/>
          <w:sz w:val="20"/>
          <w:szCs w:val="20"/>
          <w:lang w:val="es-ES"/>
        </w:rPr>
        <w:t xml:space="preserve"> </w:t>
      </w:r>
      <w:r w:rsidRPr="000319C6">
        <w:rPr>
          <w:rFonts w:ascii="Arial Unicode" w:hAnsi="Arial Unicode"/>
          <w:sz w:val="20"/>
          <w:szCs w:val="20"/>
        </w:rPr>
        <w:t>համար</w:t>
      </w:r>
      <w:r w:rsidRPr="000319C6">
        <w:rPr>
          <w:rFonts w:ascii="Arial Unicode" w:hAnsi="Arial Unicode"/>
          <w:sz w:val="20"/>
          <w:szCs w:val="20"/>
          <w:lang w:val="es-ES"/>
        </w:rPr>
        <w:t>,</w:t>
      </w:r>
      <w:r w:rsidR="005437AC" w:rsidRPr="000319C6">
        <w:rPr>
          <w:rFonts w:ascii="Arial Unicode" w:hAnsi="Arial Unicode"/>
          <w:sz w:val="20"/>
          <w:szCs w:val="20"/>
          <w:lang w:val="es-ES"/>
        </w:rPr>
        <w:t xml:space="preserve"> </w:t>
      </w:r>
      <w:r w:rsidRPr="000319C6">
        <w:rPr>
          <w:rFonts w:ascii="Arial Unicode" w:hAnsi="Arial Unicode" w:cs="Sylfaen"/>
          <w:sz w:val="20"/>
          <w:szCs w:val="20"/>
        </w:rPr>
        <w:t>բացառությամբ</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այն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դեպքերի</w:t>
      </w:r>
      <w:r w:rsidRPr="000319C6">
        <w:rPr>
          <w:rFonts w:ascii="Arial Unicode" w:hAnsi="Arial Unicode"/>
          <w:sz w:val="20"/>
          <w:szCs w:val="20"/>
          <w:lang w:val="es-ES"/>
        </w:rPr>
        <w:t xml:space="preserve">, </w:t>
      </w:r>
      <w:r w:rsidRPr="000319C6">
        <w:rPr>
          <w:rFonts w:ascii="Arial Unicode" w:hAnsi="Arial Unicode" w:cs="Sylfaen"/>
          <w:sz w:val="20"/>
          <w:szCs w:val="20"/>
        </w:rPr>
        <w:t>երբ</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դատվածությունը</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օրենքով</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սահմանված</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կարգով</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հանված</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կամ</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մարված</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է</w:t>
      </w:r>
      <w:r w:rsidRPr="000319C6">
        <w:rPr>
          <w:rFonts w:ascii="Arial Unicode" w:hAnsi="Arial Unicode"/>
          <w:sz w:val="20"/>
          <w:szCs w:val="20"/>
          <w:lang w:val="es-ES"/>
        </w:rPr>
        <w:t xml:space="preserve">.  </w:t>
      </w:r>
    </w:p>
    <w:p w:rsidR="00402CEF" w:rsidRPr="000319C6" w:rsidRDefault="00402CEF" w:rsidP="00402CEF">
      <w:pPr>
        <w:jc w:val="both"/>
        <w:rPr>
          <w:rFonts w:ascii="Arial Unicode" w:hAnsi="Arial Unicode"/>
          <w:sz w:val="20"/>
          <w:szCs w:val="20"/>
          <w:lang w:val="es-ES"/>
        </w:rPr>
      </w:pPr>
      <w:r w:rsidRPr="000319C6">
        <w:rPr>
          <w:rFonts w:ascii="Arial Unicode" w:hAnsi="Arial Unicode" w:cs="Sylfaen"/>
          <w:sz w:val="20"/>
          <w:szCs w:val="20"/>
          <w:lang w:val="es-ES"/>
        </w:rPr>
        <w:t>4)</w:t>
      </w:r>
      <w:r w:rsidRPr="000319C6">
        <w:rPr>
          <w:rFonts w:ascii="Arial Unicode" w:hAnsi="Arial Unicode"/>
          <w:sz w:val="20"/>
          <w:szCs w:val="20"/>
        </w:rPr>
        <w:t>որոնց</w:t>
      </w:r>
      <w:r w:rsidR="005437AC" w:rsidRPr="000319C6">
        <w:rPr>
          <w:rFonts w:ascii="Arial Unicode" w:hAnsi="Arial Unicode"/>
          <w:sz w:val="20"/>
          <w:szCs w:val="20"/>
          <w:lang w:val="es-ES"/>
        </w:rPr>
        <w:t xml:space="preserve"> </w:t>
      </w:r>
      <w:r w:rsidRPr="000319C6">
        <w:rPr>
          <w:rFonts w:ascii="Arial Unicode" w:hAnsi="Arial Unicode"/>
          <w:sz w:val="20"/>
          <w:szCs w:val="20"/>
        </w:rPr>
        <w:t>վերաբերյալ</w:t>
      </w:r>
      <w:r w:rsidR="005437AC" w:rsidRPr="000319C6">
        <w:rPr>
          <w:rFonts w:ascii="Arial Unicode" w:hAnsi="Arial Unicode"/>
          <w:sz w:val="20"/>
          <w:szCs w:val="20"/>
          <w:lang w:val="es-ES"/>
        </w:rPr>
        <w:t xml:space="preserve"> </w:t>
      </w:r>
      <w:r w:rsidRPr="000319C6">
        <w:rPr>
          <w:rFonts w:ascii="Arial Unicode" w:hAnsi="Arial Unicode"/>
          <w:sz w:val="20"/>
          <w:szCs w:val="20"/>
        </w:rPr>
        <w:t>հայտը</w:t>
      </w:r>
      <w:r w:rsidR="005437AC" w:rsidRPr="000319C6">
        <w:rPr>
          <w:rFonts w:ascii="Arial Unicode" w:hAnsi="Arial Unicode"/>
          <w:sz w:val="20"/>
          <w:szCs w:val="20"/>
          <w:lang w:val="es-ES"/>
        </w:rPr>
        <w:t xml:space="preserve"> </w:t>
      </w:r>
      <w:r w:rsidRPr="000319C6">
        <w:rPr>
          <w:rFonts w:ascii="Arial Unicode" w:hAnsi="Arial Unicode"/>
          <w:sz w:val="20"/>
          <w:szCs w:val="20"/>
        </w:rPr>
        <w:t>ներկայացվելու</w:t>
      </w:r>
      <w:r w:rsidR="005437AC" w:rsidRPr="000319C6">
        <w:rPr>
          <w:rFonts w:ascii="Arial Unicode" w:hAnsi="Arial Unicode"/>
          <w:sz w:val="20"/>
          <w:szCs w:val="20"/>
          <w:lang w:val="es-ES"/>
        </w:rPr>
        <w:t xml:space="preserve"> </w:t>
      </w:r>
      <w:r w:rsidRPr="000319C6">
        <w:rPr>
          <w:rFonts w:ascii="Arial Unicode" w:hAnsi="Arial Unicode"/>
          <w:sz w:val="20"/>
          <w:szCs w:val="20"/>
        </w:rPr>
        <w:t>օրվան</w:t>
      </w:r>
      <w:r w:rsidR="005437AC" w:rsidRPr="000319C6">
        <w:rPr>
          <w:rFonts w:ascii="Arial Unicode" w:hAnsi="Arial Unicode"/>
          <w:sz w:val="20"/>
          <w:szCs w:val="20"/>
          <w:lang w:val="es-ES"/>
        </w:rPr>
        <w:t xml:space="preserve"> </w:t>
      </w:r>
      <w:r w:rsidRPr="000319C6">
        <w:rPr>
          <w:rFonts w:ascii="Arial Unicode" w:hAnsi="Arial Unicode"/>
          <w:sz w:val="20"/>
          <w:szCs w:val="20"/>
        </w:rPr>
        <w:t>նախորդող</w:t>
      </w:r>
      <w:r w:rsidR="005437AC" w:rsidRPr="000319C6">
        <w:rPr>
          <w:rFonts w:ascii="Arial Unicode" w:hAnsi="Arial Unicode"/>
          <w:sz w:val="20"/>
          <w:szCs w:val="20"/>
          <w:lang w:val="es-ES"/>
        </w:rPr>
        <w:t xml:space="preserve"> </w:t>
      </w:r>
      <w:r w:rsidRPr="000319C6">
        <w:rPr>
          <w:rFonts w:ascii="Arial Unicode" w:hAnsi="Arial Unicode"/>
          <w:sz w:val="20"/>
          <w:szCs w:val="20"/>
        </w:rPr>
        <w:t>մեկ</w:t>
      </w:r>
      <w:r w:rsidR="005437AC" w:rsidRPr="000319C6">
        <w:rPr>
          <w:rFonts w:ascii="Arial Unicode" w:hAnsi="Arial Unicode"/>
          <w:sz w:val="20"/>
          <w:szCs w:val="20"/>
          <w:lang w:val="es-ES"/>
        </w:rPr>
        <w:t xml:space="preserve"> </w:t>
      </w:r>
      <w:r w:rsidRPr="000319C6">
        <w:rPr>
          <w:rFonts w:ascii="Arial Unicode" w:hAnsi="Arial Unicode"/>
          <w:sz w:val="20"/>
          <w:szCs w:val="20"/>
        </w:rPr>
        <w:t>տարվա</w:t>
      </w:r>
      <w:r w:rsidR="005437AC" w:rsidRPr="000319C6">
        <w:rPr>
          <w:rFonts w:ascii="Arial Unicode" w:hAnsi="Arial Unicode"/>
          <w:sz w:val="20"/>
          <w:szCs w:val="20"/>
          <w:lang w:val="es-ES"/>
        </w:rPr>
        <w:t xml:space="preserve"> </w:t>
      </w:r>
      <w:r w:rsidRPr="000319C6">
        <w:rPr>
          <w:rFonts w:ascii="Arial Unicode" w:hAnsi="Arial Unicode"/>
          <w:sz w:val="20"/>
          <w:szCs w:val="20"/>
        </w:rPr>
        <w:t>ընթացքում</w:t>
      </w:r>
      <w:r w:rsidR="005437AC" w:rsidRPr="000319C6">
        <w:rPr>
          <w:rFonts w:ascii="Arial Unicode" w:hAnsi="Arial Unicode"/>
          <w:sz w:val="20"/>
          <w:szCs w:val="20"/>
          <w:lang w:val="es-ES"/>
        </w:rPr>
        <w:t xml:space="preserve"> </w:t>
      </w:r>
      <w:r w:rsidRPr="000319C6">
        <w:rPr>
          <w:rFonts w:ascii="Arial Unicode" w:hAnsi="Arial Unicode"/>
          <w:sz w:val="20"/>
          <w:szCs w:val="20"/>
        </w:rPr>
        <w:t>առկա</w:t>
      </w:r>
      <w:r w:rsidR="005437AC" w:rsidRPr="000319C6">
        <w:rPr>
          <w:rFonts w:ascii="Arial Unicode" w:hAnsi="Arial Unicode"/>
          <w:sz w:val="20"/>
          <w:szCs w:val="20"/>
          <w:lang w:val="es-ES"/>
        </w:rPr>
        <w:t xml:space="preserve"> </w:t>
      </w:r>
      <w:r w:rsidRPr="000319C6">
        <w:rPr>
          <w:rFonts w:ascii="Arial Unicode" w:hAnsi="Arial Unicode"/>
          <w:sz w:val="20"/>
          <w:szCs w:val="20"/>
        </w:rPr>
        <w:t>է</w:t>
      </w:r>
      <w:r w:rsidR="005437AC" w:rsidRPr="000319C6">
        <w:rPr>
          <w:rFonts w:ascii="Arial Unicode" w:hAnsi="Arial Unicode"/>
          <w:sz w:val="20"/>
          <w:szCs w:val="20"/>
          <w:lang w:val="es-ES"/>
        </w:rPr>
        <w:t xml:space="preserve"> </w:t>
      </w:r>
      <w:r w:rsidRPr="000319C6">
        <w:rPr>
          <w:rFonts w:ascii="Arial Unicode" w:hAnsi="Arial Unicode"/>
          <w:sz w:val="20"/>
          <w:szCs w:val="20"/>
        </w:rPr>
        <w:t>օրենքով</w:t>
      </w:r>
      <w:r w:rsidR="005437AC" w:rsidRPr="000319C6">
        <w:rPr>
          <w:rFonts w:ascii="Arial Unicode" w:hAnsi="Arial Unicode"/>
          <w:sz w:val="20"/>
          <w:szCs w:val="20"/>
          <w:lang w:val="es-ES"/>
        </w:rPr>
        <w:t xml:space="preserve"> </w:t>
      </w:r>
      <w:r w:rsidRPr="000319C6">
        <w:rPr>
          <w:rFonts w:ascii="Arial Unicode" w:hAnsi="Arial Unicode"/>
          <w:sz w:val="20"/>
          <w:szCs w:val="20"/>
        </w:rPr>
        <w:t>սահմանված</w:t>
      </w:r>
      <w:r w:rsidR="005437AC" w:rsidRPr="000319C6">
        <w:rPr>
          <w:rFonts w:ascii="Arial Unicode" w:hAnsi="Arial Unicode"/>
          <w:sz w:val="20"/>
          <w:szCs w:val="20"/>
          <w:lang w:val="es-ES"/>
        </w:rPr>
        <w:t xml:space="preserve"> </w:t>
      </w:r>
      <w:r w:rsidRPr="000319C6">
        <w:rPr>
          <w:rFonts w:ascii="Arial Unicode" w:hAnsi="Arial Unicode"/>
          <w:sz w:val="20"/>
          <w:szCs w:val="20"/>
        </w:rPr>
        <w:t>կարգով</w:t>
      </w:r>
      <w:r w:rsidR="005437AC" w:rsidRPr="000319C6">
        <w:rPr>
          <w:rFonts w:ascii="Arial Unicode" w:hAnsi="Arial Unicode"/>
          <w:sz w:val="20"/>
          <w:szCs w:val="20"/>
          <w:lang w:val="es-ES"/>
        </w:rPr>
        <w:t xml:space="preserve"> </w:t>
      </w:r>
      <w:r w:rsidRPr="000319C6">
        <w:rPr>
          <w:rFonts w:ascii="Arial Unicode" w:hAnsi="Arial Unicode"/>
          <w:sz w:val="20"/>
          <w:szCs w:val="20"/>
        </w:rPr>
        <w:t>կայացված</w:t>
      </w:r>
      <w:r w:rsidR="005437AC" w:rsidRPr="000319C6">
        <w:rPr>
          <w:rFonts w:ascii="Arial Unicode" w:hAnsi="Arial Unicode"/>
          <w:sz w:val="20"/>
          <w:szCs w:val="20"/>
          <w:lang w:val="es-ES"/>
        </w:rPr>
        <w:t xml:space="preserve"> </w:t>
      </w:r>
      <w:r w:rsidRPr="000319C6">
        <w:rPr>
          <w:rFonts w:ascii="Arial Unicode" w:hAnsi="Arial Unicode"/>
          <w:sz w:val="20"/>
          <w:szCs w:val="20"/>
        </w:rPr>
        <w:t>անբողոքարկելի</w:t>
      </w:r>
      <w:r w:rsidR="005437AC" w:rsidRPr="000319C6">
        <w:rPr>
          <w:rFonts w:ascii="Arial Unicode" w:hAnsi="Arial Unicode"/>
          <w:sz w:val="20"/>
          <w:szCs w:val="20"/>
          <w:lang w:val="es-ES"/>
        </w:rPr>
        <w:t xml:space="preserve"> </w:t>
      </w:r>
      <w:r w:rsidRPr="000319C6">
        <w:rPr>
          <w:rFonts w:ascii="Arial Unicode" w:hAnsi="Arial Unicode"/>
          <w:sz w:val="20"/>
          <w:szCs w:val="20"/>
        </w:rPr>
        <w:t>վարչական</w:t>
      </w:r>
      <w:r w:rsidR="005437AC" w:rsidRPr="000319C6">
        <w:rPr>
          <w:rFonts w:ascii="Arial Unicode" w:hAnsi="Arial Unicode"/>
          <w:sz w:val="20"/>
          <w:szCs w:val="20"/>
          <w:lang w:val="es-ES"/>
        </w:rPr>
        <w:t xml:space="preserve"> </w:t>
      </w:r>
      <w:r w:rsidRPr="000319C6">
        <w:rPr>
          <w:rFonts w:ascii="Arial Unicode" w:hAnsi="Arial Unicode"/>
          <w:sz w:val="20"/>
          <w:szCs w:val="20"/>
        </w:rPr>
        <w:t>ակտ</w:t>
      </w:r>
      <w:r w:rsidRPr="000319C6">
        <w:rPr>
          <w:rFonts w:ascii="Arial Unicode" w:hAnsi="Arial Unicode"/>
          <w:sz w:val="20"/>
          <w:szCs w:val="20"/>
          <w:lang w:val="es-ES"/>
        </w:rPr>
        <w:t xml:space="preserve">` </w:t>
      </w:r>
      <w:r w:rsidRPr="000319C6">
        <w:rPr>
          <w:rFonts w:ascii="Arial Unicode" w:hAnsi="Arial Unicode"/>
          <w:sz w:val="20"/>
          <w:szCs w:val="20"/>
        </w:rPr>
        <w:t>գնումների</w:t>
      </w:r>
      <w:r w:rsidR="005437AC" w:rsidRPr="000319C6">
        <w:rPr>
          <w:rFonts w:ascii="Arial Unicode" w:hAnsi="Arial Unicode"/>
          <w:sz w:val="20"/>
          <w:szCs w:val="20"/>
          <w:lang w:val="es-ES"/>
        </w:rPr>
        <w:t xml:space="preserve"> </w:t>
      </w:r>
      <w:r w:rsidRPr="000319C6">
        <w:rPr>
          <w:rFonts w:ascii="Arial Unicode" w:hAnsi="Arial Unicode"/>
          <w:sz w:val="20"/>
          <w:szCs w:val="20"/>
        </w:rPr>
        <w:t>ոլորտում</w:t>
      </w:r>
      <w:r w:rsidR="005437AC" w:rsidRPr="000319C6">
        <w:rPr>
          <w:rFonts w:ascii="Arial Unicode" w:hAnsi="Arial Unicode"/>
          <w:sz w:val="20"/>
          <w:szCs w:val="20"/>
          <w:lang w:val="es-ES"/>
        </w:rPr>
        <w:t xml:space="preserve"> </w:t>
      </w:r>
      <w:r w:rsidRPr="000319C6">
        <w:rPr>
          <w:rFonts w:ascii="Arial Unicode" w:hAnsi="Arial Unicode" w:cs="Sylfaen"/>
          <w:sz w:val="20"/>
          <w:szCs w:val="20"/>
        </w:rPr>
        <w:t>հակամրցակցային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համաձայնության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կամ</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գերիշխող</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դիրքի</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չարաշահման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համար</w:t>
      </w:r>
      <w:r w:rsidRPr="000319C6">
        <w:rPr>
          <w:rFonts w:ascii="Arial Unicode" w:hAnsi="Arial Unicode" w:cs="Sylfaen"/>
          <w:sz w:val="20"/>
          <w:szCs w:val="20"/>
          <w:lang w:val="es-ES"/>
        </w:rPr>
        <w:t>.</w:t>
      </w:r>
    </w:p>
    <w:p w:rsidR="00402CEF" w:rsidRPr="000319C6" w:rsidRDefault="00402CEF" w:rsidP="00402CEF">
      <w:pPr>
        <w:jc w:val="both"/>
        <w:rPr>
          <w:rFonts w:ascii="Arial Unicode" w:hAnsi="Arial Unicode"/>
          <w:sz w:val="20"/>
          <w:szCs w:val="20"/>
          <w:lang w:val="es-ES"/>
        </w:rPr>
      </w:pPr>
      <w:r w:rsidRPr="000319C6">
        <w:rPr>
          <w:rFonts w:ascii="Arial Unicode" w:hAnsi="Arial Unicode" w:cs="Sylfaen"/>
          <w:sz w:val="20"/>
          <w:szCs w:val="20"/>
          <w:lang w:val="es-ES"/>
        </w:rPr>
        <w:t xml:space="preserve">5) </w:t>
      </w:r>
      <w:r w:rsidRPr="000319C6">
        <w:rPr>
          <w:rFonts w:ascii="Arial Unicode" w:hAnsi="Arial Unicode" w:cs="Sylfaen"/>
          <w:sz w:val="20"/>
          <w:szCs w:val="20"/>
        </w:rPr>
        <w:t>որոնք</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հայտը</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ներկայացնելու</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օրվա</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դրությամբ</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ներառված</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են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Եվրասիական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տնտեսական</w:t>
      </w:r>
      <w:r w:rsidR="005437AC" w:rsidRPr="000319C6">
        <w:rPr>
          <w:rFonts w:ascii="Arial Unicode" w:hAnsi="Arial Unicode" w:cs="Sylfaen"/>
          <w:sz w:val="20"/>
          <w:szCs w:val="20"/>
          <w:lang w:val="es-ES"/>
        </w:rPr>
        <w:t xml:space="preserve"> </w:t>
      </w:r>
      <w:r w:rsidRPr="000319C6">
        <w:rPr>
          <w:rFonts w:ascii="Arial Unicode" w:hAnsi="Arial Unicode" w:cs="Sylfaen"/>
          <w:sz w:val="20"/>
          <w:szCs w:val="20"/>
        </w:rPr>
        <w:t>միությանն</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անդամակցող</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երկրների</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գնումների</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մասին</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օրենսդրության</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համաձայն</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հրապարակված</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գնումների</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գործընթացին</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մասնակցելու</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իրավունք</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չունեցող</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մասնակիցների</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ցուցակում</w:t>
      </w:r>
      <w:r w:rsidRPr="000319C6">
        <w:rPr>
          <w:rFonts w:ascii="Arial Unicode" w:hAnsi="Arial Unicode" w:cs="Sylfaen"/>
          <w:sz w:val="20"/>
          <w:szCs w:val="20"/>
          <w:lang w:val="es-ES"/>
        </w:rPr>
        <w:t xml:space="preserve">. </w:t>
      </w:r>
    </w:p>
    <w:p w:rsidR="00402CEF" w:rsidRPr="000319C6" w:rsidRDefault="00402CEF" w:rsidP="00402CEF">
      <w:pPr>
        <w:jc w:val="both"/>
        <w:rPr>
          <w:rFonts w:ascii="Arial Unicode" w:hAnsi="Arial Unicode"/>
          <w:sz w:val="20"/>
          <w:szCs w:val="20"/>
          <w:lang w:val="es-ES"/>
        </w:rPr>
      </w:pPr>
      <w:r w:rsidRPr="000319C6">
        <w:rPr>
          <w:rFonts w:ascii="Arial Unicode" w:hAnsi="Arial Unicode"/>
          <w:sz w:val="20"/>
          <w:szCs w:val="20"/>
          <w:lang w:val="es-ES"/>
        </w:rPr>
        <w:t xml:space="preserve">6) </w:t>
      </w:r>
      <w:r w:rsidRPr="000319C6">
        <w:rPr>
          <w:rFonts w:ascii="Arial Unicode" w:hAnsi="Arial Unicode"/>
          <w:sz w:val="20"/>
          <w:szCs w:val="20"/>
        </w:rPr>
        <w:t>որոնք</w:t>
      </w:r>
      <w:r w:rsidR="00484D4A" w:rsidRPr="000319C6">
        <w:rPr>
          <w:rFonts w:ascii="Arial Unicode" w:hAnsi="Arial Unicode"/>
          <w:sz w:val="20"/>
          <w:szCs w:val="20"/>
          <w:lang w:val="es-ES"/>
        </w:rPr>
        <w:t xml:space="preserve"> </w:t>
      </w:r>
      <w:r w:rsidRPr="000319C6">
        <w:rPr>
          <w:rFonts w:ascii="Arial Unicode" w:hAnsi="Arial Unicode"/>
          <w:sz w:val="20"/>
          <w:szCs w:val="20"/>
        </w:rPr>
        <w:t>հայտը</w:t>
      </w:r>
      <w:r w:rsidR="00484D4A" w:rsidRPr="000319C6">
        <w:rPr>
          <w:rFonts w:ascii="Arial Unicode" w:hAnsi="Arial Unicode"/>
          <w:sz w:val="20"/>
          <w:szCs w:val="20"/>
          <w:lang w:val="es-ES"/>
        </w:rPr>
        <w:t xml:space="preserve"> </w:t>
      </w:r>
      <w:r w:rsidRPr="000319C6">
        <w:rPr>
          <w:rFonts w:ascii="Arial Unicode" w:hAnsi="Arial Unicode"/>
          <w:sz w:val="20"/>
          <w:szCs w:val="20"/>
        </w:rPr>
        <w:t>ներկայացնելու</w:t>
      </w:r>
      <w:r w:rsidR="00484D4A" w:rsidRPr="000319C6">
        <w:rPr>
          <w:rFonts w:ascii="Arial Unicode" w:hAnsi="Arial Unicode"/>
          <w:sz w:val="20"/>
          <w:szCs w:val="20"/>
          <w:lang w:val="es-ES"/>
        </w:rPr>
        <w:t xml:space="preserve"> </w:t>
      </w:r>
      <w:r w:rsidRPr="000319C6">
        <w:rPr>
          <w:rFonts w:ascii="Arial Unicode" w:hAnsi="Arial Unicode"/>
          <w:sz w:val="20"/>
          <w:szCs w:val="20"/>
        </w:rPr>
        <w:t>օրվա</w:t>
      </w:r>
      <w:r w:rsidR="00484D4A" w:rsidRPr="000319C6">
        <w:rPr>
          <w:rFonts w:ascii="Arial Unicode" w:hAnsi="Arial Unicode"/>
          <w:sz w:val="20"/>
          <w:szCs w:val="20"/>
          <w:lang w:val="es-ES"/>
        </w:rPr>
        <w:t xml:space="preserve"> </w:t>
      </w:r>
      <w:r w:rsidRPr="000319C6">
        <w:rPr>
          <w:rFonts w:ascii="Arial Unicode" w:hAnsi="Arial Unicode"/>
          <w:sz w:val="20"/>
          <w:szCs w:val="20"/>
        </w:rPr>
        <w:t>դրությամբ</w:t>
      </w:r>
      <w:r w:rsidR="00484D4A" w:rsidRPr="000319C6">
        <w:rPr>
          <w:rFonts w:ascii="Arial Unicode" w:hAnsi="Arial Unicode"/>
          <w:sz w:val="20"/>
          <w:szCs w:val="20"/>
          <w:lang w:val="es-ES"/>
        </w:rPr>
        <w:t xml:space="preserve"> </w:t>
      </w:r>
      <w:r w:rsidRPr="000319C6">
        <w:rPr>
          <w:rFonts w:ascii="Arial Unicode" w:hAnsi="Arial Unicode" w:cs="Sylfaen"/>
          <w:sz w:val="20"/>
          <w:szCs w:val="20"/>
        </w:rPr>
        <w:t>ներառված</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են</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գնումների</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գործընթացին</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մասնակցելու</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իրավունք</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չունեցող</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մասնակիցների</w:t>
      </w:r>
      <w:r w:rsidR="00484D4A" w:rsidRPr="000319C6">
        <w:rPr>
          <w:rFonts w:ascii="Arial Unicode" w:hAnsi="Arial Unicode" w:cs="Sylfaen"/>
          <w:sz w:val="20"/>
          <w:szCs w:val="20"/>
          <w:lang w:val="es-ES"/>
        </w:rPr>
        <w:t xml:space="preserve"> </w:t>
      </w:r>
      <w:r w:rsidRPr="000319C6">
        <w:rPr>
          <w:rFonts w:ascii="Arial Unicode" w:hAnsi="Arial Unicode" w:cs="Sylfaen"/>
          <w:sz w:val="20"/>
          <w:szCs w:val="20"/>
        </w:rPr>
        <w:t>ցուցակում</w:t>
      </w:r>
      <w:r w:rsidRPr="000319C6">
        <w:rPr>
          <w:rFonts w:ascii="Arial Unicode" w:hAnsi="Arial Unicode"/>
          <w:sz w:val="20"/>
          <w:szCs w:val="20"/>
          <w:lang w:val="es-ES"/>
        </w:rPr>
        <w:t>:</w:t>
      </w:r>
    </w:p>
    <w:p w:rsidR="00402CEF" w:rsidRPr="000319C6" w:rsidRDefault="00402CEF" w:rsidP="00402CEF">
      <w:pPr>
        <w:ind w:firstLine="567"/>
        <w:jc w:val="both"/>
        <w:rPr>
          <w:rFonts w:ascii="Arial Unicode" w:hAnsi="Arial Unicode" w:cs="Sylfaen"/>
          <w:sz w:val="20"/>
          <w:lang w:val="es-ES"/>
        </w:rPr>
      </w:pPr>
      <w:r w:rsidRPr="000319C6">
        <w:rPr>
          <w:rFonts w:ascii="Arial Unicode" w:hAnsi="Arial Unicode"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402CEF" w:rsidRPr="000319C6" w:rsidRDefault="00402CEF" w:rsidP="00402CEF">
      <w:pPr>
        <w:jc w:val="both"/>
        <w:rPr>
          <w:rFonts w:ascii="Arial Unicode" w:hAnsi="Arial Unicode" w:cs="Sylfaen"/>
          <w:sz w:val="20"/>
          <w:lang w:val="es-ES"/>
        </w:rPr>
      </w:pPr>
      <w:r w:rsidRPr="000319C6">
        <w:rPr>
          <w:rFonts w:ascii="Arial Unicode" w:hAnsi="Arial Unicode" w:cs="Sylfaen"/>
          <w:sz w:val="20"/>
          <w:lang w:val="es-ES"/>
        </w:rPr>
        <w:t>2.2 Մասնակցության իրավունքի գնահատման համար մասնակիցը հայտով պետք է ներկայացնի իր կողմից հաստատված` սույն</w:t>
      </w:r>
      <w:r w:rsidR="00484D4A" w:rsidRPr="000319C6">
        <w:rPr>
          <w:rFonts w:ascii="Arial Unicode" w:hAnsi="Arial Unicode" w:cs="Sylfaen"/>
          <w:sz w:val="20"/>
          <w:lang w:val="es-ES"/>
        </w:rPr>
        <w:t xml:space="preserve"> </w:t>
      </w:r>
      <w:r w:rsidRPr="000319C6">
        <w:rPr>
          <w:rFonts w:ascii="Arial Unicode" w:hAnsi="Arial Unicode" w:cs="Sylfaen"/>
          <w:sz w:val="20"/>
          <w:lang w:val="es-ES"/>
        </w:rPr>
        <w:t>հրավերի</w:t>
      </w:r>
      <w:r w:rsidRPr="000319C6">
        <w:rPr>
          <w:rFonts w:ascii="Arial Unicode" w:hAnsi="Arial Unicode" w:cs="Arial"/>
          <w:sz w:val="20"/>
          <w:lang w:val="es-ES"/>
        </w:rPr>
        <w:t xml:space="preserve"> 2-րդ </w:t>
      </w:r>
      <w:r w:rsidRPr="000319C6">
        <w:rPr>
          <w:rFonts w:ascii="Arial Unicode" w:hAnsi="Arial Unicode" w:cs="Sylfaen"/>
          <w:sz w:val="20"/>
          <w:lang w:val="es-ES"/>
        </w:rPr>
        <w:t>մասի</w:t>
      </w:r>
      <w:r w:rsidRPr="000319C6">
        <w:rPr>
          <w:rFonts w:ascii="Arial Unicode" w:hAnsi="Arial Unicode" w:cs="Arial"/>
          <w:sz w:val="20"/>
          <w:lang w:val="es-ES"/>
        </w:rPr>
        <w:t xml:space="preserve"> 2.2 </w:t>
      </w:r>
      <w:r w:rsidRPr="000319C6">
        <w:rPr>
          <w:rFonts w:ascii="Arial Unicode" w:hAnsi="Arial Unicode" w:cs="Sylfaen"/>
          <w:sz w:val="20"/>
          <w:lang w:val="es-ES"/>
        </w:rPr>
        <w:t>կետով</w:t>
      </w:r>
      <w:r w:rsidR="00484D4A" w:rsidRPr="000319C6">
        <w:rPr>
          <w:rFonts w:ascii="Arial Unicode" w:hAnsi="Arial Unicode" w:cs="Sylfaen"/>
          <w:sz w:val="20"/>
          <w:lang w:val="es-ES"/>
        </w:rPr>
        <w:t xml:space="preserve"> </w:t>
      </w:r>
      <w:r w:rsidRPr="000319C6">
        <w:rPr>
          <w:rFonts w:ascii="Arial Unicode" w:hAnsi="Arial Unicode" w:cs="Sylfaen"/>
          <w:sz w:val="20"/>
          <w:lang w:val="es-ES"/>
        </w:rPr>
        <w:t>նախատեսված</w:t>
      </w:r>
      <w:r w:rsidR="00484D4A" w:rsidRPr="000319C6">
        <w:rPr>
          <w:rFonts w:ascii="Arial Unicode" w:hAnsi="Arial Unicode" w:cs="Sylfaen"/>
          <w:sz w:val="20"/>
          <w:lang w:val="es-ES"/>
        </w:rPr>
        <w:t xml:space="preserve"> </w:t>
      </w:r>
      <w:r w:rsidRPr="000319C6">
        <w:rPr>
          <w:rFonts w:ascii="Arial Unicode" w:hAnsi="Arial Unicode" w:cs="Sylfaen"/>
          <w:sz w:val="20"/>
          <w:lang w:val="es-ES"/>
        </w:rPr>
        <w:t>գրավոր</w:t>
      </w:r>
      <w:r w:rsidR="00484D4A" w:rsidRPr="000319C6">
        <w:rPr>
          <w:rFonts w:ascii="Arial Unicode" w:hAnsi="Arial Unicode" w:cs="Sylfaen"/>
          <w:sz w:val="20"/>
          <w:lang w:val="es-ES"/>
        </w:rPr>
        <w:t xml:space="preserve"> </w:t>
      </w:r>
      <w:r w:rsidRPr="000319C6">
        <w:rPr>
          <w:rFonts w:ascii="Arial Unicode" w:hAnsi="Arial Unicode" w:cs="Sylfaen"/>
          <w:sz w:val="20"/>
          <w:lang w:val="es-ES"/>
        </w:rPr>
        <w:t xml:space="preserve">հայտարարություն: </w:t>
      </w:r>
      <w:r w:rsidRPr="000319C6">
        <w:rPr>
          <w:rFonts w:ascii="Arial Unicode" w:hAnsi="Arial Unicode" w:cs="Sylfaen"/>
          <w:sz w:val="20"/>
        </w:rPr>
        <w:t>Բացի</w:t>
      </w:r>
      <w:r w:rsidR="00484D4A" w:rsidRPr="000319C6">
        <w:rPr>
          <w:rFonts w:ascii="Arial Unicode" w:hAnsi="Arial Unicode" w:cs="Sylfaen"/>
          <w:sz w:val="20"/>
          <w:lang w:val="es-ES"/>
        </w:rPr>
        <w:t xml:space="preserve"> </w:t>
      </w:r>
      <w:r w:rsidRPr="000319C6">
        <w:rPr>
          <w:rFonts w:ascii="Arial Unicode" w:hAnsi="Arial Unicode" w:cs="Sylfaen"/>
          <w:sz w:val="20"/>
        </w:rPr>
        <w:t>սույն</w:t>
      </w:r>
      <w:r w:rsidR="00484D4A" w:rsidRPr="000319C6">
        <w:rPr>
          <w:rFonts w:ascii="Arial Unicode" w:hAnsi="Arial Unicode" w:cs="Sylfaen"/>
          <w:sz w:val="20"/>
          <w:lang w:val="es-ES"/>
        </w:rPr>
        <w:t xml:space="preserve"> </w:t>
      </w:r>
      <w:r w:rsidRPr="000319C6">
        <w:rPr>
          <w:rFonts w:ascii="Arial Unicode" w:hAnsi="Arial Unicode" w:cs="Sylfaen"/>
          <w:sz w:val="20"/>
        </w:rPr>
        <w:t>կետով</w:t>
      </w:r>
      <w:r w:rsidR="00484D4A" w:rsidRPr="000319C6">
        <w:rPr>
          <w:rFonts w:ascii="Arial Unicode" w:hAnsi="Arial Unicode" w:cs="Sylfaen"/>
          <w:sz w:val="20"/>
          <w:lang w:val="es-ES"/>
        </w:rPr>
        <w:t xml:space="preserve"> </w:t>
      </w:r>
      <w:r w:rsidRPr="000319C6">
        <w:rPr>
          <w:rFonts w:ascii="Arial Unicode" w:hAnsi="Arial Unicode" w:cs="Sylfaen"/>
          <w:sz w:val="20"/>
        </w:rPr>
        <w:t>նախատեսված</w:t>
      </w:r>
      <w:r w:rsidR="00484D4A" w:rsidRPr="000319C6">
        <w:rPr>
          <w:rFonts w:ascii="Arial Unicode" w:hAnsi="Arial Unicode" w:cs="Sylfaen"/>
          <w:sz w:val="20"/>
          <w:lang w:val="es-ES"/>
        </w:rPr>
        <w:t xml:space="preserve"> </w:t>
      </w:r>
      <w:r w:rsidRPr="000319C6">
        <w:rPr>
          <w:rFonts w:ascii="Arial Unicode" w:hAnsi="Arial Unicode" w:cs="Sylfaen"/>
          <w:sz w:val="20"/>
        </w:rPr>
        <w:t>հայտարարությունից</w:t>
      </w:r>
      <w:r w:rsidR="00484D4A" w:rsidRPr="000319C6">
        <w:rPr>
          <w:rFonts w:ascii="Arial Unicode" w:hAnsi="Arial Unicode" w:cs="Sylfaen"/>
          <w:sz w:val="20"/>
          <w:lang w:val="es-ES"/>
        </w:rPr>
        <w:t xml:space="preserve"> </w:t>
      </w:r>
      <w:r w:rsidRPr="000319C6">
        <w:rPr>
          <w:rFonts w:ascii="Arial Unicode" w:hAnsi="Arial Unicode" w:cs="Sylfaen"/>
          <w:sz w:val="20"/>
        </w:rPr>
        <w:t>մասնակցության</w:t>
      </w:r>
      <w:r w:rsidR="00484D4A" w:rsidRPr="000319C6">
        <w:rPr>
          <w:rFonts w:ascii="Arial Unicode" w:hAnsi="Arial Unicode" w:cs="Sylfaen"/>
          <w:sz w:val="20"/>
          <w:lang w:val="es-ES"/>
        </w:rPr>
        <w:t xml:space="preserve"> </w:t>
      </w:r>
      <w:r w:rsidRPr="000319C6">
        <w:rPr>
          <w:rFonts w:ascii="Arial Unicode" w:hAnsi="Arial Unicode" w:cs="Sylfaen"/>
          <w:sz w:val="20"/>
        </w:rPr>
        <w:t>իրավունքի</w:t>
      </w:r>
      <w:r w:rsidR="00484D4A" w:rsidRPr="000319C6">
        <w:rPr>
          <w:rFonts w:ascii="Arial Unicode" w:hAnsi="Arial Unicode" w:cs="Sylfaen"/>
          <w:sz w:val="20"/>
          <w:lang w:val="es-ES"/>
        </w:rPr>
        <w:t xml:space="preserve"> </w:t>
      </w:r>
      <w:r w:rsidRPr="000319C6">
        <w:rPr>
          <w:rFonts w:ascii="Arial Unicode" w:hAnsi="Arial Unicode" w:cs="Sylfaen"/>
          <w:sz w:val="20"/>
        </w:rPr>
        <w:t>գնահատման</w:t>
      </w:r>
      <w:r w:rsidR="00484D4A" w:rsidRPr="000319C6">
        <w:rPr>
          <w:rFonts w:ascii="Arial Unicode" w:hAnsi="Arial Unicode" w:cs="Sylfaen"/>
          <w:sz w:val="20"/>
          <w:lang w:val="es-ES"/>
        </w:rPr>
        <w:t xml:space="preserve"> </w:t>
      </w:r>
      <w:r w:rsidRPr="000319C6">
        <w:rPr>
          <w:rFonts w:ascii="Arial Unicode" w:hAnsi="Arial Unicode" w:cs="Sylfaen"/>
          <w:sz w:val="20"/>
        </w:rPr>
        <w:t>համար</w:t>
      </w:r>
      <w:r w:rsidR="00484D4A" w:rsidRPr="000319C6">
        <w:rPr>
          <w:rFonts w:ascii="Arial Unicode" w:hAnsi="Arial Unicode" w:cs="Sylfaen"/>
          <w:sz w:val="20"/>
          <w:lang w:val="es-ES"/>
        </w:rPr>
        <w:t xml:space="preserve"> </w:t>
      </w:r>
      <w:r w:rsidRPr="000319C6">
        <w:rPr>
          <w:rFonts w:ascii="Arial Unicode" w:hAnsi="Arial Unicode" w:cs="Sylfaen"/>
          <w:sz w:val="20"/>
        </w:rPr>
        <w:t>մասնակցից</w:t>
      </w:r>
      <w:r w:rsidRPr="000319C6">
        <w:rPr>
          <w:rFonts w:ascii="Arial Unicode" w:hAnsi="Arial Unicode" w:cs="Sylfaen"/>
          <w:sz w:val="20"/>
          <w:lang w:val="es-ES"/>
        </w:rPr>
        <w:t xml:space="preserve">, </w:t>
      </w:r>
      <w:r w:rsidRPr="000319C6">
        <w:rPr>
          <w:rFonts w:ascii="Arial Unicode" w:hAnsi="Arial Unicode" w:cs="Sylfaen"/>
          <w:sz w:val="20"/>
        </w:rPr>
        <w:t>այդ</w:t>
      </w:r>
      <w:r w:rsidR="00484D4A" w:rsidRPr="000319C6">
        <w:rPr>
          <w:rFonts w:ascii="Arial Unicode" w:hAnsi="Arial Unicode" w:cs="Sylfaen"/>
          <w:sz w:val="20"/>
          <w:lang w:val="es-ES"/>
        </w:rPr>
        <w:t xml:space="preserve"> </w:t>
      </w:r>
      <w:r w:rsidRPr="000319C6">
        <w:rPr>
          <w:rFonts w:ascii="Arial Unicode" w:hAnsi="Arial Unicode" w:cs="Sylfaen"/>
          <w:sz w:val="20"/>
        </w:rPr>
        <w:t>թվում</w:t>
      </w:r>
      <w:r w:rsidR="00484D4A" w:rsidRPr="000319C6">
        <w:rPr>
          <w:rFonts w:ascii="Arial Unicode" w:hAnsi="Arial Unicode" w:cs="Sylfaen"/>
          <w:sz w:val="20"/>
          <w:lang w:val="es-ES"/>
        </w:rPr>
        <w:t xml:space="preserve"> </w:t>
      </w:r>
      <w:r w:rsidRPr="000319C6">
        <w:rPr>
          <w:rFonts w:ascii="Arial Unicode" w:hAnsi="Arial Unicode" w:cs="Sylfaen"/>
          <w:sz w:val="20"/>
        </w:rPr>
        <w:t>ընտրված</w:t>
      </w:r>
      <w:r w:rsidR="00484D4A" w:rsidRPr="000319C6">
        <w:rPr>
          <w:rFonts w:ascii="Arial Unicode" w:hAnsi="Arial Unicode" w:cs="Sylfaen"/>
          <w:sz w:val="20"/>
          <w:lang w:val="es-ES"/>
        </w:rPr>
        <w:t xml:space="preserve"> </w:t>
      </w:r>
      <w:r w:rsidRPr="000319C6">
        <w:rPr>
          <w:rFonts w:ascii="Arial Unicode" w:hAnsi="Arial Unicode" w:cs="Sylfaen"/>
          <w:sz w:val="20"/>
        </w:rPr>
        <w:t>մասնակցից</w:t>
      </w:r>
      <w:r w:rsidR="00484D4A" w:rsidRPr="000319C6">
        <w:rPr>
          <w:rFonts w:ascii="Arial Unicode" w:hAnsi="Arial Unicode" w:cs="Sylfaen"/>
          <w:sz w:val="20"/>
          <w:lang w:val="es-ES"/>
        </w:rPr>
        <w:t xml:space="preserve"> </w:t>
      </w:r>
      <w:r w:rsidRPr="000319C6">
        <w:rPr>
          <w:rFonts w:ascii="Arial Unicode" w:hAnsi="Arial Unicode" w:cs="Sylfaen"/>
          <w:sz w:val="20"/>
        </w:rPr>
        <w:t>այլ</w:t>
      </w:r>
      <w:r w:rsidR="00484D4A" w:rsidRPr="000319C6">
        <w:rPr>
          <w:rFonts w:ascii="Arial Unicode" w:hAnsi="Arial Unicode" w:cs="Sylfaen"/>
          <w:sz w:val="20"/>
          <w:lang w:val="es-ES"/>
        </w:rPr>
        <w:t xml:space="preserve"> </w:t>
      </w:r>
      <w:r w:rsidRPr="000319C6">
        <w:rPr>
          <w:rFonts w:ascii="Arial Unicode" w:hAnsi="Arial Unicode" w:cs="Sylfaen"/>
          <w:sz w:val="20"/>
        </w:rPr>
        <w:t>փաստաթղթեր</w:t>
      </w:r>
      <w:r w:rsidR="00484D4A" w:rsidRPr="000319C6">
        <w:rPr>
          <w:rFonts w:ascii="Arial Unicode" w:hAnsi="Arial Unicode" w:cs="Sylfaen"/>
          <w:sz w:val="20"/>
          <w:lang w:val="es-ES"/>
        </w:rPr>
        <w:t xml:space="preserve"> </w:t>
      </w:r>
      <w:r w:rsidRPr="000319C6">
        <w:rPr>
          <w:rFonts w:ascii="Arial Unicode" w:hAnsi="Arial Unicode" w:cs="Sylfaen"/>
          <w:sz w:val="20"/>
        </w:rPr>
        <w:t>կամ</w:t>
      </w:r>
      <w:r w:rsidR="00484D4A" w:rsidRPr="000319C6">
        <w:rPr>
          <w:rFonts w:ascii="Arial Unicode" w:hAnsi="Arial Unicode" w:cs="Sylfaen"/>
          <w:sz w:val="20"/>
          <w:lang w:val="es-ES"/>
        </w:rPr>
        <w:t xml:space="preserve"> </w:t>
      </w:r>
      <w:r w:rsidRPr="000319C6">
        <w:rPr>
          <w:rFonts w:ascii="Arial Unicode" w:hAnsi="Arial Unicode" w:cs="Sylfaen"/>
          <w:sz w:val="20"/>
        </w:rPr>
        <w:t>հիմնավորումներ</w:t>
      </w:r>
      <w:r w:rsidR="00484D4A" w:rsidRPr="000319C6">
        <w:rPr>
          <w:rFonts w:ascii="Arial Unicode" w:hAnsi="Arial Unicode" w:cs="Sylfaen"/>
          <w:sz w:val="20"/>
          <w:lang w:val="es-ES"/>
        </w:rPr>
        <w:t xml:space="preserve"> </w:t>
      </w:r>
      <w:r w:rsidRPr="000319C6">
        <w:rPr>
          <w:rFonts w:ascii="Arial Unicode" w:hAnsi="Arial Unicode" w:cs="Sylfaen"/>
          <w:sz w:val="20"/>
        </w:rPr>
        <w:t>չեն</w:t>
      </w:r>
      <w:r w:rsidR="00484D4A" w:rsidRPr="000319C6">
        <w:rPr>
          <w:rFonts w:ascii="Arial Unicode" w:hAnsi="Arial Unicode" w:cs="Sylfaen"/>
          <w:sz w:val="20"/>
          <w:lang w:val="es-ES"/>
        </w:rPr>
        <w:t xml:space="preserve"> </w:t>
      </w:r>
      <w:r w:rsidRPr="000319C6">
        <w:rPr>
          <w:rFonts w:ascii="Arial Unicode" w:hAnsi="Arial Unicode" w:cs="Sylfaen"/>
          <w:sz w:val="20"/>
        </w:rPr>
        <w:t>կարող</w:t>
      </w:r>
      <w:r w:rsidR="00484D4A" w:rsidRPr="000319C6">
        <w:rPr>
          <w:rFonts w:ascii="Arial Unicode" w:hAnsi="Arial Unicode" w:cs="Sylfaen"/>
          <w:sz w:val="20"/>
          <w:lang w:val="es-ES"/>
        </w:rPr>
        <w:t xml:space="preserve"> </w:t>
      </w:r>
      <w:r w:rsidRPr="000319C6">
        <w:rPr>
          <w:rFonts w:ascii="Arial Unicode" w:hAnsi="Arial Unicode" w:cs="Sylfaen"/>
          <w:sz w:val="20"/>
        </w:rPr>
        <w:t>պահանջվել</w:t>
      </w:r>
      <w:r w:rsidRPr="000319C6">
        <w:rPr>
          <w:rFonts w:ascii="Arial Unicode" w:hAnsi="Arial Unicode" w:cs="Sylfaen"/>
          <w:sz w:val="20"/>
          <w:lang w:val="es-ES"/>
        </w:rPr>
        <w:t>:</w:t>
      </w:r>
      <w:r w:rsidR="00484D4A" w:rsidRPr="000319C6">
        <w:rPr>
          <w:rFonts w:ascii="Arial Unicode" w:hAnsi="Arial Unicode" w:cs="Sylfaen"/>
          <w:sz w:val="20"/>
          <w:lang w:val="es-ES"/>
        </w:rPr>
        <w:t xml:space="preserve"> </w:t>
      </w:r>
      <w:r w:rsidRPr="000319C6">
        <w:rPr>
          <w:rFonts w:ascii="Arial Unicode" w:hAnsi="Arial Unicode" w:cs="Tahoma"/>
          <w:sz w:val="20"/>
        </w:rPr>
        <w:t>Մասնակցի</w:t>
      </w:r>
      <w:r w:rsidR="00484D4A" w:rsidRPr="000319C6">
        <w:rPr>
          <w:rFonts w:ascii="Arial Unicode" w:hAnsi="Arial Unicode" w:cs="Tahoma"/>
          <w:sz w:val="20"/>
          <w:lang w:val="es-ES"/>
        </w:rPr>
        <w:t xml:space="preserve"> </w:t>
      </w:r>
      <w:r w:rsidRPr="000319C6">
        <w:rPr>
          <w:rFonts w:ascii="Arial Unicode" w:hAnsi="Arial Unicode" w:cs="Tahoma"/>
          <w:sz w:val="20"/>
        </w:rPr>
        <w:t>հայտարարության</w:t>
      </w:r>
      <w:r w:rsidR="00484D4A" w:rsidRPr="000319C6">
        <w:rPr>
          <w:rFonts w:ascii="Arial Unicode" w:hAnsi="Arial Unicode" w:cs="Tahoma"/>
          <w:sz w:val="20"/>
          <w:lang w:val="es-ES"/>
        </w:rPr>
        <w:t xml:space="preserve"> </w:t>
      </w:r>
      <w:r w:rsidRPr="000319C6">
        <w:rPr>
          <w:rFonts w:ascii="Arial Unicode" w:hAnsi="Arial Unicode" w:cs="Tahoma"/>
          <w:sz w:val="20"/>
        </w:rPr>
        <w:t>իսկությունը</w:t>
      </w:r>
      <w:r w:rsidR="00484D4A" w:rsidRPr="000319C6">
        <w:rPr>
          <w:rFonts w:ascii="Arial Unicode" w:hAnsi="Arial Unicode" w:cs="Tahoma"/>
          <w:sz w:val="20"/>
          <w:lang w:val="es-ES"/>
        </w:rPr>
        <w:t xml:space="preserve"> </w:t>
      </w:r>
      <w:r w:rsidRPr="000319C6">
        <w:rPr>
          <w:rFonts w:ascii="Arial Unicode" w:hAnsi="Arial Unicode" w:cs="Tahoma"/>
          <w:sz w:val="20"/>
        </w:rPr>
        <w:t>գնահատող</w:t>
      </w:r>
      <w:r w:rsidR="00484D4A" w:rsidRPr="000319C6">
        <w:rPr>
          <w:rFonts w:ascii="Arial Unicode" w:hAnsi="Arial Unicode" w:cs="Tahoma"/>
          <w:sz w:val="20"/>
          <w:lang w:val="es-ES"/>
        </w:rPr>
        <w:t xml:space="preserve"> </w:t>
      </w:r>
      <w:r w:rsidRPr="000319C6">
        <w:rPr>
          <w:rFonts w:ascii="Arial Unicode" w:hAnsi="Arial Unicode" w:cs="Tahoma"/>
          <w:sz w:val="20"/>
        </w:rPr>
        <w:t>հանձնաժողովը</w:t>
      </w:r>
      <w:r w:rsidRPr="000319C6">
        <w:rPr>
          <w:rFonts w:ascii="Arial Unicode" w:hAnsi="Arial Unicode" w:cs="Tahoma"/>
          <w:sz w:val="20"/>
          <w:lang w:val="es-ES"/>
        </w:rPr>
        <w:t xml:space="preserve"> (</w:t>
      </w:r>
      <w:r w:rsidRPr="000319C6">
        <w:rPr>
          <w:rFonts w:ascii="Arial Unicode" w:hAnsi="Arial Unicode" w:cs="Tahoma"/>
          <w:sz w:val="20"/>
        </w:rPr>
        <w:t>այսուհետ</w:t>
      </w:r>
      <w:r w:rsidRPr="000319C6">
        <w:rPr>
          <w:rFonts w:ascii="Arial Unicode" w:hAnsi="Arial Unicode" w:cs="Tahoma"/>
          <w:sz w:val="20"/>
          <w:lang w:val="es-ES"/>
        </w:rPr>
        <w:t xml:space="preserve">` </w:t>
      </w:r>
      <w:r w:rsidRPr="000319C6">
        <w:rPr>
          <w:rFonts w:ascii="Arial Unicode" w:hAnsi="Arial Unicode" w:cs="Tahoma"/>
          <w:sz w:val="20"/>
        </w:rPr>
        <w:t>հանձնաժողով</w:t>
      </w:r>
      <w:r w:rsidRPr="000319C6">
        <w:rPr>
          <w:rFonts w:ascii="Arial Unicode" w:hAnsi="Arial Unicode" w:cs="Tahoma"/>
          <w:sz w:val="20"/>
          <w:lang w:val="es-ES"/>
        </w:rPr>
        <w:t xml:space="preserve">) </w:t>
      </w:r>
      <w:r w:rsidRPr="000319C6">
        <w:rPr>
          <w:rFonts w:ascii="Arial Unicode" w:hAnsi="Arial Unicode" w:cs="Tahoma"/>
          <w:sz w:val="20"/>
        </w:rPr>
        <w:t>գնահատում</w:t>
      </w:r>
      <w:r w:rsidR="00484D4A" w:rsidRPr="000319C6">
        <w:rPr>
          <w:rFonts w:ascii="Arial Unicode" w:hAnsi="Arial Unicode" w:cs="Tahoma"/>
          <w:sz w:val="20"/>
          <w:lang w:val="es-ES"/>
        </w:rPr>
        <w:t xml:space="preserve"> </w:t>
      </w:r>
      <w:r w:rsidRPr="000319C6">
        <w:rPr>
          <w:rFonts w:ascii="Arial Unicode" w:hAnsi="Arial Unicode" w:cs="Tahoma"/>
          <w:sz w:val="20"/>
        </w:rPr>
        <w:t>է</w:t>
      </w:r>
      <w:r w:rsidR="00484D4A" w:rsidRPr="000319C6">
        <w:rPr>
          <w:rFonts w:ascii="Arial Unicode" w:hAnsi="Arial Unicode" w:cs="Tahoma"/>
          <w:sz w:val="20"/>
          <w:lang w:val="es-ES"/>
        </w:rPr>
        <w:t xml:space="preserve"> </w:t>
      </w:r>
      <w:r w:rsidRPr="000319C6">
        <w:rPr>
          <w:rFonts w:ascii="Arial Unicode" w:hAnsi="Arial Unicode" w:cs="Tahoma"/>
          <w:sz w:val="20"/>
        </w:rPr>
        <w:t>սույն</w:t>
      </w:r>
      <w:r w:rsidR="00484D4A" w:rsidRPr="000319C6">
        <w:rPr>
          <w:rFonts w:ascii="Arial Unicode" w:hAnsi="Arial Unicode" w:cs="Tahoma"/>
          <w:sz w:val="20"/>
          <w:lang w:val="es-ES"/>
        </w:rPr>
        <w:t xml:space="preserve"> </w:t>
      </w:r>
      <w:r w:rsidRPr="000319C6">
        <w:rPr>
          <w:rFonts w:ascii="Arial Unicode" w:hAnsi="Arial Unicode" w:cs="Tahoma"/>
          <w:sz w:val="20"/>
        </w:rPr>
        <w:t>հրավերով</w:t>
      </w:r>
      <w:r w:rsidR="00484D4A" w:rsidRPr="000319C6">
        <w:rPr>
          <w:rFonts w:ascii="Arial Unicode" w:hAnsi="Arial Unicode" w:cs="Tahoma"/>
          <w:sz w:val="20"/>
          <w:lang w:val="es-ES"/>
        </w:rPr>
        <w:t xml:space="preserve"> </w:t>
      </w:r>
      <w:r w:rsidRPr="000319C6">
        <w:rPr>
          <w:rFonts w:ascii="Arial Unicode" w:hAnsi="Arial Unicode" w:cs="Tahoma"/>
          <w:sz w:val="20"/>
        </w:rPr>
        <w:t>սահմանված</w:t>
      </w:r>
      <w:r w:rsidR="00484D4A" w:rsidRPr="000319C6">
        <w:rPr>
          <w:rFonts w:ascii="Arial Unicode" w:hAnsi="Arial Unicode" w:cs="Tahoma"/>
          <w:sz w:val="20"/>
          <w:lang w:val="es-ES"/>
        </w:rPr>
        <w:t xml:space="preserve"> </w:t>
      </w:r>
      <w:r w:rsidRPr="000319C6">
        <w:rPr>
          <w:rFonts w:ascii="Arial Unicode" w:hAnsi="Arial Unicode" w:cs="Tahoma"/>
          <w:sz w:val="20"/>
        </w:rPr>
        <w:t>պայմաններով</w:t>
      </w:r>
      <w:r w:rsidRPr="000319C6">
        <w:rPr>
          <w:rFonts w:ascii="Arial Unicode" w:hAnsi="Arial Unicode" w:cs="Tahoma"/>
          <w:sz w:val="20"/>
          <w:lang w:val="es-ES"/>
        </w:rPr>
        <w:t>:</w:t>
      </w:r>
    </w:p>
    <w:p w:rsidR="00402CEF" w:rsidRPr="000319C6" w:rsidRDefault="00402CEF" w:rsidP="00402CEF">
      <w:pPr>
        <w:ind w:firstLine="720"/>
        <w:jc w:val="both"/>
        <w:rPr>
          <w:rFonts w:ascii="Arial Unicode" w:hAnsi="Arial Unicode"/>
          <w:sz w:val="20"/>
          <w:szCs w:val="20"/>
          <w:lang w:val="es-ES"/>
        </w:rPr>
      </w:pPr>
      <w:r w:rsidRPr="000319C6">
        <w:rPr>
          <w:rFonts w:ascii="Arial Unicode" w:hAnsi="Arial Unicode" w:cs="Tahoma"/>
          <w:sz w:val="20"/>
          <w:szCs w:val="20"/>
          <w:lang w:val="es-ES"/>
        </w:rPr>
        <w:lastRenderedPageBreak/>
        <w:t xml:space="preserve">2.3 </w:t>
      </w:r>
      <w:r w:rsidRPr="000319C6">
        <w:rPr>
          <w:rFonts w:ascii="Arial Unicode" w:hAnsi="Arial Unicode" w:cs="Sylfaen"/>
          <w:sz w:val="20"/>
          <w:szCs w:val="20"/>
        </w:rPr>
        <w:t>Արգելվում</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է</w:t>
      </w:r>
      <w:r w:rsidR="000319C6" w:rsidRPr="000319C6">
        <w:rPr>
          <w:rFonts w:ascii="Arial Unicode" w:hAnsi="Arial Unicode" w:cs="Sylfaen"/>
          <w:sz w:val="20"/>
          <w:szCs w:val="20"/>
          <w:lang w:val="es-ES"/>
        </w:rPr>
        <w:t xml:space="preserve"> </w:t>
      </w:r>
      <w:r w:rsidRPr="000319C6">
        <w:rPr>
          <w:rFonts w:ascii="Arial Unicode" w:hAnsi="Arial Unicode"/>
          <w:sz w:val="20"/>
          <w:szCs w:val="20"/>
        </w:rPr>
        <w:t>սույն</w:t>
      </w:r>
      <w:r w:rsidR="000319C6" w:rsidRPr="000319C6">
        <w:rPr>
          <w:rFonts w:ascii="Arial Unicode" w:hAnsi="Arial Unicode"/>
          <w:sz w:val="20"/>
          <w:szCs w:val="20"/>
          <w:lang w:val="es-ES"/>
        </w:rPr>
        <w:t xml:space="preserve"> </w:t>
      </w:r>
      <w:r w:rsidRPr="000319C6">
        <w:rPr>
          <w:rFonts w:ascii="Arial Unicode" w:hAnsi="Arial Unicode"/>
          <w:sz w:val="20"/>
          <w:szCs w:val="20"/>
        </w:rPr>
        <w:t>կետով</w:t>
      </w:r>
      <w:r w:rsidR="000319C6" w:rsidRPr="000319C6">
        <w:rPr>
          <w:rFonts w:ascii="Arial Unicode" w:hAnsi="Arial Unicode"/>
          <w:sz w:val="20"/>
          <w:szCs w:val="20"/>
          <w:lang w:val="es-ES"/>
        </w:rPr>
        <w:t xml:space="preserve"> </w:t>
      </w:r>
      <w:r w:rsidRPr="000319C6">
        <w:rPr>
          <w:rFonts w:ascii="Arial Unicode" w:hAnsi="Arial Unicode"/>
          <w:sz w:val="20"/>
          <w:szCs w:val="20"/>
        </w:rPr>
        <w:t>սահմանված</w:t>
      </w:r>
      <w:r w:rsidR="000319C6" w:rsidRPr="000319C6">
        <w:rPr>
          <w:rFonts w:ascii="Arial Unicode" w:hAnsi="Arial Unicode"/>
          <w:sz w:val="20"/>
          <w:szCs w:val="20"/>
          <w:lang w:val="es-ES"/>
        </w:rPr>
        <w:t xml:space="preserve"> </w:t>
      </w:r>
      <w:r w:rsidRPr="000319C6">
        <w:rPr>
          <w:rFonts w:ascii="Arial Unicode" w:hAnsi="Arial Unicode"/>
          <w:sz w:val="20"/>
          <w:szCs w:val="20"/>
        </w:rPr>
        <w:t>փոխկապակցված</w:t>
      </w:r>
      <w:r w:rsidR="000319C6" w:rsidRPr="000319C6">
        <w:rPr>
          <w:rFonts w:ascii="Arial Unicode" w:hAnsi="Arial Unicode"/>
          <w:sz w:val="20"/>
          <w:szCs w:val="20"/>
          <w:lang w:val="es-ES"/>
        </w:rPr>
        <w:t xml:space="preserve"> </w:t>
      </w:r>
      <w:r w:rsidRPr="000319C6">
        <w:rPr>
          <w:rFonts w:ascii="Arial Unicode" w:hAnsi="Arial Unicode"/>
          <w:sz w:val="20"/>
          <w:szCs w:val="20"/>
        </w:rPr>
        <w:t>անձանց</w:t>
      </w:r>
      <w:r w:rsidR="000319C6" w:rsidRPr="000319C6">
        <w:rPr>
          <w:rFonts w:ascii="Arial Unicode" w:hAnsi="Arial Unicode"/>
          <w:sz w:val="20"/>
          <w:szCs w:val="20"/>
          <w:lang w:val="es-ES"/>
        </w:rPr>
        <w:t xml:space="preserve"> </w:t>
      </w:r>
      <w:r w:rsidRPr="000319C6">
        <w:rPr>
          <w:rFonts w:ascii="Arial Unicode" w:hAnsi="Arial Unicode"/>
          <w:sz w:val="20"/>
          <w:szCs w:val="20"/>
        </w:rPr>
        <w:t>և</w:t>
      </w:r>
      <w:r w:rsidRPr="000319C6">
        <w:rPr>
          <w:rFonts w:ascii="Arial Unicode" w:hAnsi="Arial Unicode"/>
          <w:sz w:val="20"/>
          <w:szCs w:val="20"/>
          <w:lang w:val="es-ES"/>
        </w:rPr>
        <w:t xml:space="preserve"> (</w:t>
      </w:r>
      <w:r w:rsidRPr="000319C6">
        <w:rPr>
          <w:rFonts w:ascii="Arial Unicode" w:hAnsi="Arial Unicode"/>
          <w:sz w:val="20"/>
          <w:szCs w:val="20"/>
        </w:rPr>
        <w:t>կամ</w:t>
      </w:r>
      <w:r w:rsidRPr="000319C6">
        <w:rPr>
          <w:rFonts w:ascii="Arial Unicode" w:hAnsi="Arial Unicode"/>
          <w:sz w:val="20"/>
          <w:szCs w:val="20"/>
          <w:lang w:val="es-ES"/>
        </w:rPr>
        <w:t xml:space="preserve">) </w:t>
      </w:r>
      <w:r w:rsidRPr="000319C6">
        <w:rPr>
          <w:rFonts w:ascii="Arial Unicode" w:hAnsi="Arial Unicode" w:cs="Sylfaen"/>
          <w:sz w:val="20"/>
          <w:szCs w:val="20"/>
        </w:rPr>
        <w:t>միևնույն</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անձի</w:t>
      </w:r>
      <w:r w:rsidRPr="000319C6">
        <w:rPr>
          <w:rFonts w:ascii="Arial Unicode" w:hAnsi="Arial Unicode"/>
          <w:sz w:val="20"/>
          <w:szCs w:val="20"/>
          <w:lang w:val="es-ES"/>
        </w:rPr>
        <w:t xml:space="preserve"> (</w:t>
      </w:r>
      <w:r w:rsidRPr="000319C6">
        <w:rPr>
          <w:rFonts w:ascii="Arial Unicode" w:hAnsi="Arial Unicode" w:cs="Sylfaen"/>
          <w:sz w:val="20"/>
          <w:szCs w:val="20"/>
        </w:rPr>
        <w:t>անձանց</w:t>
      </w:r>
      <w:r w:rsidRPr="000319C6">
        <w:rPr>
          <w:rFonts w:ascii="Arial Unicode" w:hAnsi="Arial Unicode"/>
          <w:sz w:val="20"/>
          <w:szCs w:val="20"/>
          <w:lang w:val="es-ES"/>
        </w:rPr>
        <w:t xml:space="preserve">) </w:t>
      </w:r>
      <w:r w:rsidRPr="000319C6">
        <w:rPr>
          <w:rFonts w:ascii="Arial Unicode" w:hAnsi="Arial Unicode" w:cs="Sylfaen"/>
          <w:sz w:val="20"/>
          <w:szCs w:val="20"/>
        </w:rPr>
        <w:t>կողմից</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հիմնադրված</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կամ</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ավելի</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քան</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հիսուն</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տոկոս</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միևնույն</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անձի</w:t>
      </w:r>
      <w:r w:rsidRPr="000319C6">
        <w:rPr>
          <w:rFonts w:ascii="Arial Unicode" w:hAnsi="Arial Unicode"/>
          <w:sz w:val="20"/>
          <w:szCs w:val="20"/>
          <w:lang w:val="es-ES"/>
        </w:rPr>
        <w:t xml:space="preserve"> (</w:t>
      </w:r>
      <w:r w:rsidRPr="000319C6">
        <w:rPr>
          <w:rFonts w:ascii="Arial Unicode" w:hAnsi="Arial Unicode" w:cs="Sylfaen"/>
          <w:sz w:val="20"/>
          <w:szCs w:val="20"/>
        </w:rPr>
        <w:t>անձանց</w:t>
      </w:r>
      <w:r w:rsidRPr="000319C6">
        <w:rPr>
          <w:rFonts w:ascii="Arial Unicode" w:hAnsi="Arial Unicode"/>
          <w:sz w:val="20"/>
          <w:szCs w:val="20"/>
          <w:lang w:val="es-ES"/>
        </w:rPr>
        <w:t xml:space="preserve">) </w:t>
      </w:r>
      <w:r w:rsidRPr="000319C6">
        <w:rPr>
          <w:rFonts w:ascii="Arial Unicode" w:hAnsi="Arial Unicode" w:cs="Sylfaen"/>
          <w:sz w:val="20"/>
          <w:szCs w:val="20"/>
        </w:rPr>
        <w:t>պատկանող</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բաժնեմաս</w:t>
      </w:r>
      <w:r w:rsidRPr="000319C6">
        <w:rPr>
          <w:rFonts w:ascii="Arial Unicode" w:hAnsi="Arial Unicode"/>
          <w:sz w:val="20"/>
          <w:szCs w:val="20"/>
          <w:lang w:val="es-ES"/>
        </w:rPr>
        <w:t xml:space="preserve"> (</w:t>
      </w:r>
      <w:r w:rsidRPr="000319C6">
        <w:rPr>
          <w:rFonts w:ascii="Arial Unicode" w:hAnsi="Arial Unicode"/>
          <w:sz w:val="20"/>
          <w:szCs w:val="20"/>
        </w:rPr>
        <w:t>փայաբաժին</w:t>
      </w:r>
      <w:r w:rsidRPr="000319C6">
        <w:rPr>
          <w:rFonts w:ascii="Arial Unicode" w:hAnsi="Arial Unicode"/>
          <w:sz w:val="20"/>
          <w:szCs w:val="20"/>
          <w:lang w:val="es-ES"/>
        </w:rPr>
        <w:t xml:space="preserve">) </w:t>
      </w:r>
      <w:r w:rsidRPr="000319C6">
        <w:rPr>
          <w:rFonts w:ascii="Arial Unicode" w:hAnsi="Arial Unicode" w:cs="Sylfaen"/>
          <w:sz w:val="20"/>
          <w:szCs w:val="20"/>
        </w:rPr>
        <w:t>ունեցող</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կազմակերպությունների</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միաժամանակյա</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մասնակցությունը</w:t>
      </w:r>
      <w:r w:rsidR="000319C6" w:rsidRPr="000319C6">
        <w:rPr>
          <w:rFonts w:ascii="Arial Unicode" w:hAnsi="Arial Unicode" w:cs="Sylfaen"/>
          <w:sz w:val="20"/>
          <w:szCs w:val="20"/>
          <w:lang w:val="es-ES"/>
        </w:rPr>
        <w:t xml:space="preserve"> </w:t>
      </w:r>
      <w:r w:rsidRPr="000319C6">
        <w:rPr>
          <w:rFonts w:ascii="Arial Unicode" w:hAnsi="Arial Unicode"/>
          <w:sz w:val="20"/>
          <w:szCs w:val="20"/>
        </w:rPr>
        <w:t>սույն</w:t>
      </w:r>
      <w:r w:rsidR="000319C6" w:rsidRPr="000319C6">
        <w:rPr>
          <w:rFonts w:ascii="Arial Unicode" w:hAnsi="Arial Unicode"/>
          <w:sz w:val="20"/>
          <w:szCs w:val="20"/>
          <w:lang w:val="es-ES"/>
        </w:rPr>
        <w:t xml:space="preserve"> </w:t>
      </w:r>
      <w:r w:rsidRPr="000319C6">
        <w:rPr>
          <w:rFonts w:ascii="Arial Unicode" w:hAnsi="Arial Unicode"/>
          <w:sz w:val="20"/>
          <w:szCs w:val="20"/>
        </w:rPr>
        <w:t>ընթացակարգին</w:t>
      </w:r>
      <w:r w:rsidR="000319C6" w:rsidRPr="000319C6">
        <w:rPr>
          <w:rFonts w:ascii="Arial Unicode" w:hAnsi="Arial Unicode"/>
          <w:sz w:val="20"/>
          <w:szCs w:val="20"/>
          <w:lang w:val="es-ES"/>
        </w:rPr>
        <w:t xml:space="preserve"> </w:t>
      </w:r>
      <w:r w:rsidRPr="000319C6">
        <w:rPr>
          <w:rFonts w:ascii="Arial Unicode" w:hAnsi="Arial Unicode" w:cs="Sylfaen"/>
          <w:sz w:val="20"/>
          <w:szCs w:val="20"/>
          <w:lang w:val="es-ES"/>
        </w:rPr>
        <w:t>(</w:t>
      </w:r>
      <w:r w:rsidRPr="000319C6">
        <w:rPr>
          <w:rFonts w:ascii="Arial Unicode" w:hAnsi="Arial Unicode" w:cs="Sylfaen"/>
          <w:sz w:val="20"/>
          <w:szCs w:val="20"/>
        </w:rPr>
        <w:t>միևնույն</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չափաբաժնին</w:t>
      </w:r>
      <w:r w:rsidRPr="000319C6">
        <w:rPr>
          <w:rFonts w:ascii="Arial Unicode" w:hAnsi="Arial Unicode" w:cs="Sylfaen"/>
          <w:sz w:val="20"/>
          <w:szCs w:val="20"/>
          <w:lang w:val="es-ES"/>
        </w:rPr>
        <w:t xml:space="preserve">), </w:t>
      </w:r>
      <w:r w:rsidRPr="000319C6">
        <w:rPr>
          <w:rFonts w:ascii="Arial Unicode" w:hAnsi="Arial Unicode" w:cs="Sylfaen"/>
          <w:sz w:val="20"/>
          <w:szCs w:val="20"/>
        </w:rPr>
        <w:t>բացառությամբ</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պետության</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կամ</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համայնքների</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կողմից</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հիմնադրված</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կազմակերպությունների</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և</w:t>
      </w:r>
      <w:r w:rsidRPr="000319C6">
        <w:rPr>
          <w:rFonts w:ascii="Arial Unicode" w:hAnsi="Arial Unicode" w:cs="Sylfaen"/>
          <w:sz w:val="20"/>
          <w:szCs w:val="20"/>
          <w:lang w:val="es-ES"/>
        </w:rPr>
        <w:t xml:space="preserve"> (</w:t>
      </w:r>
      <w:r w:rsidRPr="000319C6">
        <w:rPr>
          <w:rFonts w:ascii="Arial Unicode" w:hAnsi="Arial Unicode" w:cs="Sylfaen"/>
          <w:sz w:val="20"/>
          <w:szCs w:val="20"/>
        </w:rPr>
        <w:t>կամ</w:t>
      </w:r>
      <w:r w:rsidRPr="000319C6">
        <w:rPr>
          <w:rFonts w:ascii="Arial Unicode" w:hAnsi="Arial Unicode" w:cs="Sylfaen"/>
          <w:sz w:val="20"/>
          <w:szCs w:val="20"/>
          <w:lang w:val="es-ES"/>
        </w:rPr>
        <w:t xml:space="preserve">) </w:t>
      </w:r>
      <w:r w:rsidRPr="000319C6">
        <w:rPr>
          <w:rFonts w:ascii="Arial Unicode" w:hAnsi="Arial Unicode" w:cs="Sylfaen"/>
          <w:sz w:val="20"/>
        </w:rPr>
        <w:t>համատեղ</w:t>
      </w:r>
      <w:r w:rsidR="000319C6" w:rsidRPr="000319C6">
        <w:rPr>
          <w:rFonts w:ascii="Arial Unicode" w:hAnsi="Arial Unicode" w:cs="Sylfaen"/>
          <w:sz w:val="20"/>
          <w:lang w:val="es-ES"/>
        </w:rPr>
        <w:t xml:space="preserve"> </w:t>
      </w:r>
      <w:r w:rsidRPr="000319C6">
        <w:rPr>
          <w:rFonts w:ascii="Arial Unicode" w:hAnsi="Arial Unicode" w:cs="Times Armenian"/>
          <w:sz w:val="20"/>
        </w:rPr>
        <w:t>գ</w:t>
      </w:r>
      <w:r w:rsidRPr="000319C6">
        <w:rPr>
          <w:rFonts w:ascii="Arial Unicode" w:hAnsi="Arial Unicode" w:cs="Sylfaen"/>
          <w:sz w:val="20"/>
        </w:rPr>
        <w:t>ործունեության</w:t>
      </w:r>
      <w:r w:rsidR="000319C6" w:rsidRPr="000319C6">
        <w:rPr>
          <w:rFonts w:ascii="Arial Unicode" w:hAnsi="Arial Unicode" w:cs="Sylfaen"/>
          <w:sz w:val="20"/>
          <w:lang w:val="es-ES"/>
        </w:rPr>
        <w:t xml:space="preserve"> </w:t>
      </w:r>
      <w:r w:rsidRPr="000319C6">
        <w:rPr>
          <w:rFonts w:ascii="Arial Unicode" w:hAnsi="Arial Unicode" w:cs="Sylfaen"/>
          <w:sz w:val="20"/>
        </w:rPr>
        <w:t>կար</w:t>
      </w:r>
      <w:r w:rsidRPr="000319C6">
        <w:rPr>
          <w:rFonts w:ascii="Arial Unicode" w:hAnsi="Arial Unicode" w:cs="Times Armenian"/>
          <w:sz w:val="20"/>
        </w:rPr>
        <w:t>գ</w:t>
      </w:r>
      <w:r w:rsidRPr="000319C6">
        <w:rPr>
          <w:rFonts w:ascii="Arial Unicode" w:hAnsi="Arial Unicode" w:cs="Sylfaen"/>
          <w:sz w:val="20"/>
        </w:rPr>
        <w:t>ով</w:t>
      </w:r>
      <w:r w:rsidR="000319C6" w:rsidRPr="000319C6">
        <w:rPr>
          <w:rFonts w:ascii="Arial Unicode" w:hAnsi="Arial Unicode" w:cs="Sylfaen"/>
          <w:sz w:val="20"/>
          <w:lang w:val="es-ES"/>
        </w:rPr>
        <w:t xml:space="preserve"> </w:t>
      </w:r>
      <w:r w:rsidRPr="000319C6">
        <w:rPr>
          <w:rFonts w:ascii="Arial Unicode" w:hAnsi="Arial Unicode" w:cs="Times Armenian"/>
          <w:sz w:val="20"/>
          <w:lang w:val="af-ZA"/>
        </w:rPr>
        <w:t>(</w:t>
      </w:r>
      <w:r w:rsidRPr="000319C6">
        <w:rPr>
          <w:rFonts w:ascii="Arial Unicode" w:hAnsi="Arial Unicode" w:cs="Sylfaen"/>
          <w:sz w:val="20"/>
        </w:rPr>
        <w:t>կոնսորցիումով</w:t>
      </w:r>
      <w:r w:rsidRPr="000319C6">
        <w:rPr>
          <w:rFonts w:ascii="Arial Unicode" w:hAnsi="Arial Unicode" w:cs="Times Armenian"/>
          <w:sz w:val="20"/>
          <w:lang w:val="af-ZA"/>
        </w:rPr>
        <w:t xml:space="preserve">) </w:t>
      </w:r>
      <w:r w:rsidRPr="000319C6">
        <w:rPr>
          <w:rFonts w:ascii="Arial Unicode" w:hAnsi="Arial Unicode" w:cs="Times Armenian"/>
          <w:sz w:val="20"/>
        </w:rPr>
        <w:t>գ</w:t>
      </w:r>
      <w:r w:rsidRPr="000319C6">
        <w:rPr>
          <w:rFonts w:ascii="Arial Unicode" w:hAnsi="Arial Unicode" w:cs="Sylfaen"/>
          <w:sz w:val="20"/>
        </w:rPr>
        <w:t>նումների</w:t>
      </w:r>
      <w:r w:rsidR="000319C6" w:rsidRPr="000319C6">
        <w:rPr>
          <w:rFonts w:ascii="Arial Unicode" w:hAnsi="Arial Unicode" w:cs="Sylfaen"/>
          <w:sz w:val="20"/>
          <w:lang w:val="es-ES"/>
        </w:rPr>
        <w:t xml:space="preserve"> </w:t>
      </w:r>
      <w:r w:rsidRPr="000319C6">
        <w:rPr>
          <w:rFonts w:ascii="Arial Unicode" w:hAnsi="Arial Unicode" w:cs="Times Armenian"/>
          <w:sz w:val="20"/>
        </w:rPr>
        <w:t>գ</w:t>
      </w:r>
      <w:r w:rsidRPr="000319C6">
        <w:rPr>
          <w:rFonts w:ascii="Arial Unicode" w:hAnsi="Arial Unicode" w:cs="Sylfaen"/>
          <w:sz w:val="20"/>
        </w:rPr>
        <w:t>ործընթացին</w:t>
      </w:r>
      <w:r w:rsidR="000319C6" w:rsidRPr="000319C6">
        <w:rPr>
          <w:rFonts w:ascii="Arial Unicode" w:hAnsi="Arial Unicode" w:cs="Sylfaen"/>
          <w:sz w:val="20"/>
          <w:lang w:val="es-ES"/>
        </w:rPr>
        <w:t xml:space="preserve"> </w:t>
      </w:r>
      <w:r w:rsidRPr="000319C6">
        <w:rPr>
          <w:rFonts w:ascii="Arial Unicode" w:hAnsi="Arial Unicode" w:cs="Sylfaen"/>
          <w:sz w:val="20"/>
          <w:szCs w:val="20"/>
        </w:rPr>
        <w:t>մասնակցության</w:t>
      </w:r>
      <w:r w:rsidR="000319C6" w:rsidRPr="000319C6">
        <w:rPr>
          <w:rFonts w:ascii="Arial Unicode" w:hAnsi="Arial Unicode" w:cs="Sylfaen"/>
          <w:sz w:val="20"/>
          <w:szCs w:val="20"/>
          <w:lang w:val="es-ES"/>
        </w:rPr>
        <w:t xml:space="preserve"> </w:t>
      </w:r>
      <w:r w:rsidRPr="000319C6">
        <w:rPr>
          <w:rFonts w:ascii="Arial Unicode" w:hAnsi="Arial Unicode" w:cs="Sylfaen"/>
          <w:sz w:val="20"/>
          <w:szCs w:val="20"/>
        </w:rPr>
        <w:t>դեպքերի</w:t>
      </w:r>
      <w:r w:rsidRPr="000319C6">
        <w:rPr>
          <w:rFonts w:ascii="Arial Unicode" w:hAnsi="Arial Unicode" w:cs="Sylfaen"/>
          <w:sz w:val="20"/>
          <w:szCs w:val="20"/>
          <w:lang w:val="es-ES"/>
        </w:rPr>
        <w:t>:</w:t>
      </w:r>
    </w:p>
    <w:p w:rsidR="00402CEF" w:rsidRPr="000319C6" w:rsidRDefault="00402CEF" w:rsidP="00402CEF">
      <w:pPr>
        <w:pStyle w:val="af4"/>
        <w:spacing w:before="0" w:beforeAutospacing="0" w:after="0" w:afterAutospacing="0"/>
        <w:ind w:firstLine="708"/>
        <w:jc w:val="both"/>
        <w:rPr>
          <w:rFonts w:ascii="Arial Unicode" w:hAnsi="Arial Unicode"/>
          <w:sz w:val="20"/>
          <w:szCs w:val="20"/>
          <w:lang w:val="hy-AM"/>
        </w:rPr>
      </w:pPr>
      <w:r w:rsidRPr="000319C6">
        <w:rPr>
          <w:rFonts w:ascii="Arial Unicode" w:hAnsi="Arial Unicode"/>
          <w:sz w:val="20"/>
          <w:szCs w:val="20"/>
        </w:rPr>
        <w:t>Կարգի</w:t>
      </w:r>
      <w:r w:rsidRPr="000319C6">
        <w:rPr>
          <w:rFonts w:ascii="Arial Unicode" w:hAnsi="Arial Unicode"/>
          <w:sz w:val="20"/>
          <w:szCs w:val="20"/>
          <w:lang w:val="es-ES"/>
        </w:rPr>
        <w:t xml:space="preserve"> 119-</w:t>
      </w:r>
      <w:r w:rsidRPr="000319C6">
        <w:rPr>
          <w:rFonts w:ascii="Arial Unicode" w:hAnsi="Arial Unicode"/>
          <w:sz w:val="20"/>
          <w:szCs w:val="20"/>
        </w:rPr>
        <w:t>րդ</w:t>
      </w:r>
      <w:r w:rsidR="000319C6" w:rsidRPr="005B18DB">
        <w:rPr>
          <w:rFonts w:ascii="Arial Unicode" w:hAnsi="Arial Unicode"/>
          <w:sz w:val="20"/>
          <w:szCs w:val="20"/>
          <w:lang w:val="es-ES"/>
        </w:rPr>
        <w:t xml:space="preserve"> </w:t>
      </w:r>
      <w:r w:rsidRPr="000319C6">
        <w:rPr>
          <w:rFonts w:ascii="Arial Unicode" w:hAnsi="Arial Unicode"/>
          <w:sz w:val="20"/>
          <w:szCs w:val="20"/>
        </w:rPr>
        <w:t>կետի</w:t>
      </w:r>
      <w:r w:rsidR="000319C6" w:rsidRPr="005B18DB">
        <w:rPr>
          <w:rFonts w:ascii="Arial Unicode" w:hAnsi="Arial Unicode"/>
          <w:sz w:val="20"/>
          <w:szCs w:val="20"/>
          <w:lang w:val="es-ES"/>
        </w:rPr>
        <w:t xml:space="preserve"> </w:t>
      </w:r>
      <w:r w:rsidRPr="000319C6">
        <w:rPr>
          <w:rFonts w:ascii="Arial Unicode" w:hAnsi="Arial Unicode"/>
          <w:sz w:val="20"/>
          <w:szCs w:val="20"/>
          <w:lang w:val="hy-AM"/>
        </w:rPr>
        <w:t>իմաստով`</w:t>
      </w:r>
    </w:p>
    <w:p w:rsidR="00402CEF" w:rsidRPr="000319C6" w:rsidRDefault="00402CEF" w:rsidP="00402CEF">
      <w:pPr>
        <w:pStyle w:val="af4"/>
        <w:spacing w:before="0" w:beforeAutospacing="0" w:after="0" w:afterAutospacing="0"/>
        <w:ind w:firstLine="708"/>
        <w:jc w:val="both"/>
        <w:rPr>
          <w:rFonts w:ascii="Arial Unicode" w:hAnsi="Arial Unicode"/>
          <w:sz w:val="20"/>
          <w:szCs w:val="20"/>
          <w:lang w:val="hy-AM"/>
        </w:rPr>
      </w:pPr>
      <w:r w:rsidRPr="000319C6">
        <w:rPr>
          <w:rFonts w:ascii="Arial Unicode" w:hAnsi="Arial Unicode"/>
          <w:sz w:val="20"/>
          <w:szCs w:val="20"/>
          <w:lang w:val="hy-AM"/>
        </w:rPr>
        <w:t xml:space="preserve">1) ֆիզիկական </w:t>
      </w:r>
      <w:r w:rsidRPr="000319C6">
        <w:rPr>
          <w:rFonts w:ascii="Arial Unicode" w:hAnsi="Arial Unicode" w:cs="GHEA Grapalat"/>
          <w:sz w:val="20"/>
          <w:szCs w:val="20"/>
          <w:lang w:val="hy-AM"/>
        </w:rPr>
        <w:t xml:space="preserve">անձինք համարվում են փոխկապակցված, </w:t>
      </w:r>
      <w:r w:rsidRPr="000319C6">
        <w:rPr>
          <w:rFonts w:ascii="Arial Unicode" w:hAnsi="Arial Unicode"/>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402CEF" w:rsidRPr="000319C6" w:rsidRDefault="00402CEF" w:rsidP="00402CEF">
      <w:pPr>
        <w:pStyle w:val="af4"/>
        <w:spacing w:before="0" w:beforeAutospacing="0" w:after="0" w:afterAutospacing="0"/>
        <w:ind w:firstLine="708"/>
        <w:jc w:val="both"/>
        <w:rPr>
          <w:rFonts w:ascii="Arial Unicode" w:hAnsi="Arial Unicode"/>
          <w:sz w:val="20"/>
          <w:szCs w:val="20"/>
          <w:lang w:val="hy-AM"/>
        </w:rPr>
      </w:pPr>
      <w:r w:rsidRPr="000319C6">
        <w:rPr>
          <w:rFonts w:ascii="Arial Unicode" w:hAnsi="Arial Unicode"/>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402CEF" w:rsidRPr="000319C6" w:rsidRDefault="00402CEF" w:rsidP="00402CEF">
      <w:pPr>
        <w:pStyle w:val="af4"/>
        <w:spacing w:before="0" w:beforeAutospacing="0" w:after="0" w:afterAutospacing="0"/>
        <w:ind w:firstLine="708"/>
        <w:jc w:val="both"/>
        <w:rPr>
          <w:rFonts w:ascii="Arial Unicode" w:hAnsi="Arial Unicode"/>
          <w:sz w:val="20"/>
          <w:szCs w:val="20"/>
          <w:lang w:val="hy-AM"/>
        </w:rPr>
      </w:pPr>
      <w:r w:rsidRPr="000319C6">
        <w:rPr>
          <w:rFonts w:ascii="Arial Unicode" w:hAnsi="Arial Unicode"/>
          <w:sz w:val="20"/>
          <w:szCs w:val="20"/>
          <w:lang w:val="hy-AM"/>
        </w:rPr>
        <w:t>ա. տվյալ իրավաբանական անձի բաժնետոմսերի տաս տոկոսից ավելին տնօրինող մասնակից.</w:t>
      </w:r>
    </w:p>
    <w:p w:rsidR="00402CEF" w:rsidRPr="000319C6" w:rsidRDefault="00402CEF" w:rsidP="00402CEF">
      <w:pPr>
        <w:pStyle w:val="af4"/>
        <w:spacing w:before="0" w:beforeAutospacing="0" w:after="0" w:afterAutospacing="0"/>
        <w:ind w:firstLine="708"/>
        <w:jc w:val="both"/>
        <w:rPr>
          <w:rFonts w:ascii="Arial Unicode" w:hAnsi="Arial Unicode"/>
          <w:sz w:val="20"/>
          <w:szCs w:val="20"/>
          <w:lang w:val="hy-AM"/>
        </w:rPr>
      </w:pPr>
      <w:r w:rsidRPr="000319C6">
        <w:rPr>
          <w:rFonts w:ascii="Arial Unicode" w:hAnsi="Arial Unicode"/>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402CEF" w:rsidRPr="000319C6" w:rsidRDefault="00402CEF" w:rsidP="00402CEF">
      <w:pPr>
        <w:pStyle w:val="af4"/>
        <w:spacing w:before="0" w:beforeAutospacing="0" w:after="0" w:afterAutospacing="0"/>
        <w:ind w:firstLine="708"/>
        <w:jc w:val="both"/>
        <w:rPr>
          <w:rFonts w:ascii="Arial Unicode" w:hAnsi="Arial Unicode"/>
          <w:sz w:val="20"/>
          <w:szCs w:val="20"/>
          <w:lang w:val="hy-AM"/>
        </w:rPr>
      </w:pPr>
      <w:r w:rsidRPr="000319C6">
        <w:rPr>
          <w:rFonts w:ascii="Arial Unicode" w:hAnsi="Arial Unicode"/>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402CEF" w:rsidRPr="000319C6" w:rsidRDefault="00402CEF" w:rsidP="00402CEF">
      <w:pPr>
        <w:pStyle w:val="af4"/>
        <w:spacing w:before="0" w:beforeAutospacing="0" w:after="0" w:afterAutospacing="0"/>
        <w:ind w:firstLine="708"/>
        <w:jc w:val="both"/>
        <w:rPr>
          <w:rFonts w:ascii="Arial Unicode" w:hAnsi="Arial Unicode"/>
          <w:sz w:val="20"/>
          <w:szCs w:val="20"/>
          <w:lang w:val="hy-AM"/>
        </w:rPr>
      </w:pPr>
      <w:r w:rsidRPr="000319C6">
        <w:rPr>
          <w:rFonts w:ascii="Arial Unicode" w:hAnsi="Arial Unicode"/>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402CEF" w:rsidRPr="000319C6" w:rsidRDefault="00402CEF" w:rsidP="00402CEF">
      <w:pPr>
        <w:pStyle w:val="af4"/>
        <w:spacing w:before="0" w:beforeAutospacing="0" w:after="0" w:afterAutospacing="0"/>
        <w:ind w:firstLine="708"/>
        <w:jc w:val="both"/>
        <w:rPr>
          <w:rFonts w:ascii="Arial Unicode" w:hAnsi="Arial Unicode"/>
          <w:sz w:val="20"/>
          <w:szCs w:val="20"/>
          <w:lang w:val="hy-AM"/>
        </w:rPr>
      </w:pPr>
      <w:r w:rsidRPr="000319C6">
        <w:rPr>
          <w:rFonts w:ascii="Arial Unicode" w:hAnsi="Arial Unicode"/>
          <w:sz w:val="20"/>
          <w:szCs w:val="20"/>
          <w:lang w:val="hy-AM"/>
        </w:rPr>
        <w:t xml:space="preserve">3) ֆիզիկական անձի կարգավիճակ չունեցող մասնակիցները համարվում են փոխկապակցված, եթե` </w:t>
      </w:r>
    </w:p>
    <w:p w:rsidR="00402CEF" w:rsidRPr="000319C6" w:rsidRDefault="00402CEF" w:rsidP="00402CEF">
      <w:pPr>
        <w:pStyle w:val="af4"/>
        <w:spacing w:before="0" w:beforeAutospacing="0" w:after="0" w:afterAutospacing="0"/>
        <w:ind w:firstLine="269"/>
        <w:jc w:val="both"/>
        <w:rPr>
          <w:rFonts w:ascii="Arial Unicode" w:hAnsi="Arial Unicode"/>
          <w:sz w:val="20"/>
          <w:szCs w:val="20"/>
          <w:lang w:val="hy-AM"/>
        </w:rPr>
      </w:pPr>
      <w:r w:rsidRPr="000319C6">
        <w:rPr>
          <w:rFonts w:ascii="Arial Unicode" w:hAnsi="Arial Unicode"/>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402CEF" w:rsidRPr="000319C6" w:rsidRDefault="00402CEF" w:rsidP="00402CEF">
      <w:pPr>
        <w:pStyle w:val="af4"/>
        <w:spacing w:before="0" w:beforeAutospacing="0" w:after="0" w:afterAutospacing="0"/>
        <w:ind w:firstLine="269"/>
        <w:jc w:val="both"/>
        <w:rPr>
          <w:rFonts w:ascii="Arial Unicode" w:hAnsi="Arial Unicode"/>
          <w:sz w:val="20"/>
          <w:szCs w:val="20"/>
          <w:lang w:val="hy-AM"/>
        </w:rPr>
      </w:pPr>
      <w:r w:rsidRPr="000319C6">
        <w:rPr>
          <w:rFonts w:ascii="Arial Unicode" w:hAnsi="Arial Unicode"/>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402CEF" w:rsidRPr="000319C6" w:rsidRDefault="00402CEF" w:rsidP="00402CEF">
      <w:pPr>
        <w:pStyle w:val="af4"/>
        <w:spacing w:before="0" w:beforeAutospacing="0" w:after="0" w:afterAutospacing="0"/>
        <w:ind w:firstLine="708"/>
        <w:jc w:val="both"/>
        <w:rPr>
          <w:rFonts w:ascii="Arial Unicode" w:hAnsi="Arial Unicode"/>
          <w:sz w:val="20"/>
          <w:szCs w:val="20"/>
          <w:lang w:val="hy-AM"/>
        </w:rPr>
      </w:pPr>
      <w:r w:rsidRPr="000319C6">
        <w:rPr>
          <w:rFonts w:ascii="Arial Unicode" w:hAnsi="Arial Unicode"/>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402CEF" w:rsidRPr="000319C6" w:rsidRDefault="00402CEF" w:rsidP="00402CEF">
      <w:pPr>
        <w:pStyle w:val="af4"/>
        <w:spacing w:before="0" w:beforeAutospacing="0" w:after="0" w:afterAutospacing="0"/>
        <w:ind w:firstLine="708"/>
        <w:jc w:val="both"/>
        <w:rPr>
          <w:rFonts w:ascii="Arial Unicode" w:hAnsi="Arial Unicode"/>
          <w:sz w:val="20"/>
          <w:szCs w:val="20"/>
          <w:lang w:val="hy-AM"/>
        </w:rPr>
      </w:pPr>
      <w:r w:rsidRPr="000319C6">
        <w:rPr>
          <w:rFonts w:ascii="Arial Unicode" w:hAnsi="Arial Unicode"/>
          <w:sz w:val="20"/>
          <w:szCs w:val="20"/>
          <w:lang w:val="hy-AM"/>
        </w:rPr>
        <w:t>դ. նրանք գործել կամ գործում են համաձայնեցված՝ ելնելով ընդհանուր տնտեսական շահերից.</w:t>
      </w:r>
    </w:p>
    <w:p w:rsidR="00402CEF" w:rsidRPr="000319C6" w:rsidRDefault="00402CEF" w:rsidP="00402CEF">
      <w:pPr>
        <w:ind w:firstLine="284"/>
        <w:jc w:val="both"/>
        <w:rPr>
          <w:rFonts w:ascii="Arial Unicode" w:hAnsi="Arial Unicode"/>
          <w:sz w:val="20"/>
          <w:szCs w:val="20"/>
          <w:lang w:val="hy-AM"/>
        </w:rPr>
      </w:pPr>
      <w:r w:rsidRPr="000319C6">
        <w:rPr>
          <w:rFonts w:ascii="Arial Unicode" w:hAnsi="Arial Unicode"/>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402CEF" w:rsidRPr="000319C6" w:rsidRDefault="00402CEF" w:rsidP="00402CEF">
      <w:pPr>
        <w:ind w:firstLine="567"/>
        <w:jc w:val="both"/>
        <w:rPr>
          <w:rFonts w:ascii="Arial Unicode" w:hAnsi="Arial Unicode" w:cs="Arial"/>
          <w:sz w:val="20"/>
          <w:lang w:val="hy-AM"/>
        </w:rPr>
      </w:pPr>
      <w:r w:rsidRPr="000319C6">
        <w:rPr>
          <w:rFonts w:ascii="Arial Unicode" w:hAnsi="Arial Unicode" w:cs="Arial Armenian"/>
          <w:sz w:val="20"/>
          <w:lang w:val="hy-AM"/>
        </w:rPr>
        <w:t xml:space="preserve">2.4 </w:t>
      </w:r>
      <w:r w:rsidRPr="000319C6">
        <w:rPr>
          <w:rFonts w:ascii="Arial Unicode" w:hAnsi="Arial Unicode" w:cs="Sylfaen"/>
          <w:sz w:val="20"/>
          <w:lang w:val="hy-AM"/>
        </w:rPr>
        <w:t>Մասնակիցը</w:t>
      </w:r>
      <w:r w:rsidRPr="000319C6">
        <w:rPr>
          <w:rFonts w:ascii="Arial Unicode" w:hAnsi="Arial Unicode"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w:t>
      </w:r>
      <w:r w:rsidRPr="000319C6">
        <w:rPr>
          <w:rFonts w:ascii="Arial Unicode" w:hAnsi="Arial Unicode" w:cs="Arial"/>
          <w:sz w:val="20"/>
          <w:vertAlign w:val="superscript"/>
          <w:lang w:val="hy-AM"/>
        </w:rPr>
        <w:t>5</w:t>
      </w:r>
      <w:r w:rsidRPr="000319C6">
        <w:rPr>
          <w:rStyle w:val="af6"/>
          <w:rFonts w:ascii="Arial Unicode" w:hAnsi="Arial Unicode" w:cs="Sylfaen"/>
          <w:sz w:val="20"/>
          <w:lang w:val="hy-AM"/>
        </w:rPr>
        <w:footnoteReference w:id="2"/>
      </w:r>
    </w:p>
    <w:p w:rsidR="00402CEF" w:rsidRPr="002A6FE0" w:rsidRDefault="00402CEF" w:rsidP="00402CEF">
      <w:pPr>
        <w:pStyle w:val="norm"/>
        <w:spacing w:line="240" w:lineRule="auto"/>
        <w:ind w:firstLine="540"/>
        <w:rPr>
          <w:rFonts w:ascii="Arial Unicode" w:hAnsi="Arial Unicode" w:cs="Sylfaen"/>
          <w:sz w:val="20"/>
          <w:szCs w:val="24"/>
          <w:lang w:val="af-ZA" w:eastAsia="en-US"/>
        </w:rPr>
      </w:pPr>
      <w:r w:rsidRPr="002A6FE0">
        <w:rPr>
          <w:rFonts w:ascii="Arial Unicode" w:hAnsi="Arial Unicode" w:cs="Sylfaen"/>
          <w:sz w:val="20"/>
          <w:szCs w:val="24"/>
          <w:lang w:val="hy-AM" w:eastAsia="en-US"/>
        </w:rPr>
        <w:t>2.5 Սույն ընթացակարգի շրջանակում կնքվելիք պայմանագիրը</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կարող</w:t>
      </w:r>
      <w:r w:rsidRPr="002A6FE0">
        <w:rPr>
          <w:rFonts w:ascii="Arial Unicode" w:hAnsi="Arial Unicode" w:cs="Sylfaen"/>
          <w:sz w:val="20"/>
          <w:szCs w:val="24"/>
          <w:lang w:val="af-ZA" w:eastAsia="en-US"/>
        </w:rPr>
        <w:t xml:space="preserve"> է </w:t>
      </w:r>
      <w:r w:rsidRPr="002A6FE0">
        <w:rPr>
          <w:rFonts w:ascii="Arial Unicode" w:hAnsi="Arial Unicode" w:cs="Sylfaen"/>
          <w:sz w:val="20"/>
          <w:szCs w:val="24"/>
          <w:lang w:val="hy-AM" w:eastAsia="en-US"/>
        </w:rPr>
        <w:t>իրականացվել</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գործակալության</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պայմանագիր</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կնքելու</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միջոցով։</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Գործակալության</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պայմանագրի</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կողմ</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չի</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կարող</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հանդիսանալ</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սույն</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ընթացակարգին</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lang w:val="af-ZA"/>
        </w:rPr>
        <w:t>(</w:t>
      </w:r>
      <w:r w:rsidRPr="002A6FE0">
        <w:rPr>
          <w:rFonts w:ascii="Arial Unicode" w:hAnsi="Arial Unicode" w:cs="Sylfaen"/>
          <w:sz w:val="20"/>
          <w:lang w:val="hy-AM"/>
        </w:rPr>
        <w:t>միևնույն</w:t>
      </w:r>
      <w:r w:rsidR="0013113C" w:rsidRPr="002A6FE0">
        <w:rPr>
          <w:rFonts w:ascii="Arial Unicode" w:hAnsi="Arial Unicode" w:cs="Sylfaen"/>
          <w:sz w:val="20"/>
          <w:lang w:val="hy-AM"/>
        </w:rPr>
        <w:t xml:space="preserve"> </w:t>
      </w:r>
      <w:r w:rsidRPr="002A6FE0">
        <w:rPr>
          <w:rFonts w:ascii="Arial Unicode" w:hAnsi="Arial Unicode" w:cs="Sylfaen"/>
          <w:sz w:val="20"/>
          <w:lang w:val="hy-AM"/>
        </w:rPr>
        <w:t>չափաբաժնին</w:t>
      </w:r>
      <w:r w:rsidRPr="002A6FE0">
        <w:rPr>
          <w:rFonts w:ascii="Arial Unicode" w:hAnsi="Arial Unicode" w:cs="Sylfaen"/>
          <w:sz w:val="20"/>
          <w:lang w:val="af-ZA"/>
        </w:rPr>
        <w:t xml:space="preserve">) </w:t>
      </w:r>
      <w:r w:rsidRPr="002A6FE0">
        <w:rPr>
          <w:rFonts w:ascii="Arial Unicode" w:hAnsi="Arial Unicode" w:cs="Sylfaen"/>
          <w:sz w:val="20"/>
          <w:szCs w:val="24"/>
          <w:lang w:val="hy-AM" w:eastAsia="en-US"/>
        </w:rPr>
        <w:t>մասնակցելու</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նպատակով</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հայտ</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ներկայացրած</w:t>
      </w:r>
      <w:r w:rsidR="0013113C" w:rsidRPr="002A6FE0">
        <w:rPr>
          <w:rFonts w:ascii="Arial Unicode" w:hAnsi="Arial Unicode" w:cs="Sylfaen"/>
          <w:sz w:val="20"/>
          <w:szCs w:val="24"/>
          <w:lang w:val="hy-AM" w:eastAsia="en-US"/>
        </w:rPr>
        <w:t xml:space="preserve"> </w:t>
      </w:r>
      <w:r w:rsidRPr="002A6FE0">
        <w:rPr>
          <w:rFonts w:ascii="Arial Unicode" w:hAnsi="Arial Unicode" w:cs="Sylfaen"/>
          <w:sz w:val="20"/>
          <w:szCs w:val="24"/>
          <w:lang w:val="hy-AM" w:eastAsia="en-US"/>
        </w:rPr>
        <w:t>մասնակիցը</w:t>
      </w:r>
      <w:r w:rsidRPr="002A6FE0">
        <w:rPr>
          <w:rFonts w:ascii="Arial Unicode" w:hAnsi="Arial Unicode" w:cs="Sylfaen"/>
          <w:sz w:val="20"/>
          <w:szCs w:val="24"/>
          <w:lang w:val="af-ZA" w:eastAsia="en-US"/>
        </w:rPr>
        <w:t xml:space="preserve">: </w:t>
      </w:r>
    </w:p>
    <w:p w:rsidR="00402CEF" w:rsidRPr="002A6FE0" w:rsidRDefault="00402CEF" w:rsidP="00402CEF">
      <w:pPr>
        <w:pStyle w:val="23"/>
        <w:spacing w:line="240" w:lineRule="auto"/>
        <w:rPr>
          <w:rFonts w:ascii="Arial Unicode" w:hAnsi="Arial Unicode" w:cs="Sylfaen"/>
          <w:szCs w:val="24"/>
        </w:rPr>
      </w:pPr>
      <w:r w:rsidRPr="002A6FE0">
        <w:rPr>
          <w:rFonts w:ascii="Arial Unicode" w:hAnsi="Arial Unicode" w:cs="Sylfaen"/>
          <w:szCs w:val="24"/>
        </w:rPr>
        <w:t xml:space="preserve"> 2</w:t>
      </w:r>
      <w:r w:rsidRPr="002A6FE0">
        <w:rPr>
          <w:rFonts w:ascii="Arial Unicode" w:hAnsi="Arial Unicode" w:cs="Sylfaen"/>
          <w:szCs w:val="24"/>
          <w:lang w:val="hy-AM"/>
        </w:rPr>
        <w:t>.</w:t>
      </w:r>
      <w:r w:rsidRPr="002A6FE0">
        <w:rPr>
          <w:rFonts w:ascii="Arial Unicode" w:hAnsi="Arial Unicode" w:cs="Sylfaen"/>
          <w:szCs w:val="24"/>
        </w:rPr>
        <w:t xml:space="preserve">6 </w:t>
      </w:r>
      <w:r w:rsidRPr="002A6FE0">
        <w:rPr>
          <w:rFonts w:ascii="Arial Unicode" w:hAnsi="Arial Unicode" w:cs="Sylfaen"/>
          <w:szCs w:val="24"/>
          <w:lang w:val="hy-AM"/>
        </w:rPr>
        <w:t>Մասնակիցները</w:t>
      </w:r>
      <w:r w:rsidR="0013113C" w:rsidRPr="002A6FE0">
        <w:rPr>
          <w:rFonts w:ascii="Arial Unicode" w:hAnsi="Arial Unicode" w:cs="Sylfaen"/>
          <w:szCs w:val="24"/>
        </w:rPr>
        <w:t xml:space="preserve"> </w:t>
      </w:r>
      <w:r w:rsidRPr="002A6FE0">
        <w:rPr>
          <w:rFonts w:ascii="Arial Unicode" w:hAnsi="Arial Unicode" w:cs="Sylfaen"/>
          <w:szCs w:val="24"/>
          <w:lang w:val="hy-AM"/>
        </w:rPr>
        <w:t>կարող</w:t>
      </w:r>
      <w:r w:rsidR="0013113C" w:rsidRPr="002A6FE0">
        <w:rPr>
          <w:rFonts w:ascii="Arial Unicode" w:hAnsi="Arial Unicode" w:cs="Sylfaen"/>
          <w:szCs w:val="24"/>
        </w:rPr>
        <w:t xml:space="preserve"> </w:t>
      </w:r>
      <w:r w:rsidRPr="002A6FE0">
        <w:rPr>
          <w:rFonts w:ascii="Arial Unicode" w:hAnsi="Arial Unicode" w:cs="Sylfaen"/>
          <w:szCs w:val="24"/>
          <w:lang w:val="hy-AM"/>
        </w:rPr>
        <w:t>են</w:t>
      </w:r>
      <w:r w:rsidR="0013113C" w:rsidRPr="002A6FE0">
        <w:rPr>
          <w:rFonts w:ascii="Arial Unicode" w:hAnsi="Arial Unicode" w:cs="Sylfaen"/>
          <w:szCs w:val="24"/>
        </w:rPr>
        <w:t xml:space="preserve"> </w:t>
      </w:r>
      <w:r w:rsidRPr="002A6FE0">
        <w:rPr>
          <w:rFonts w:ascii="Arial Unicode" w:hAnsi="Arial Unicode" w:cs="Sylfaen"/>
          <w:szCs w:val="24"/>
          <w:lang w:val="hy-AM"/>
        </w:rPr>
        <w:t>սույն</w:t>
      </w:r>
      <w:r w:rsidR="0013113C" w:rsidRPr="002A6FE0">
        <w:rPr>
          <w:rFonts w:ascii="Arial Unicode" w:hAnsi="Arial Unicode" w:cs="Sylfaen"/>
          <w:szCs w:val="24"/>
        </w:rPr>
        <w:t xml:space="preserve"> </w:t>
      </w:r>
      <w:r w:rsidRPr="002A6FE0">
        <w:rPr>
          <w:rFonts w:ascii="Arial Unicode" w:hAnsi="Arial Unicode" w:cs="Sylfaen"/>
          <w:szCs w:val="24"/>
          <w:lang w:val="hy-AM"/>
        </w:rPr>
        <w:t>ընթացակարգին</w:t>
      </w:r>
      <w:r w:rsidR="0013113C" w:rsidRPr="002A6FE0">
        <w:rPr>
          <w:rFonts w:ascii="Arial Unicode" w:hAnsi="Arial Unicode" w:cs="Sylfaen"/>
          <w:szCs w:val="24"/>
        </w:rPr>
        <w:t xml:space="preserve"> </w:t>
      </w:r>
      <w:r w:rsidRPr="002A6FE0">
        <w:rPr>
          <w:rFonts w:ascii="Arial Unicode" w:hAnsi="Arial Unicode" w:cs="Sylfaen"/>
          <w:szCs w:val="24"/>
          <w:lang w:val="hy-AM"/>
        </w:rPr>
        <w:t>մասնակցել</w:t>
      </w:r>
      <w:r w:rsidR="0013113C" w:rsidRPr="002A6FE0">
        <w:rPr>
          <w:rFonts w:ascii="Arial Unicode" w:hAnsi="Arial Unicode" w:cs="Sylfaen"/>
          <w:szCs w:val="24"/>
        </w:rPr>
        <w:t xml:space="preserve"> </w:t>
      </w:r>
      <w:r w:rsidRPr="002A6FE0">
        <w:rPr>
          <w:rFonts w:ascii="Arial Unicode" w:hAnsi="Arial Unicode" w:cs="Sylfaen"/>
          <w:szCs w:val="24"/>
          <w:lang w:val="hy-AM"/>
        </w:rPr>
        <w:t>համատեղ</w:t>
      </w:r>
      <w:r w:rsidR="0013113C" w:rsidRPr="002A6FE0">
        <w:rPr>
          <w:rFonts w:ascii="Arial Unicode" w:hAnsi="Arial Unicode" w:cs="Sylfaen"/>
          <w:szCs w:val="24"/>
        </w:rPr>
        <w:t xml:space="preserve"> </w:t>
      </w:r>
      <w:r w:rsidRPr="002A6FE0">
        <w:rPr>
          <w:rFonts w:ascii="Arial Unicode" w:hAnsi="Arial Unicode" w:cs="Sylfaen"/>
          <w:szCs w:val="24"/>
          <w:lang w:val="hy-AM"/>
        </w:rPr>
        <w:t>գործունեության</w:t>
      </w:r>
      <w:r w:rsidR="0013113C" w:rsidRPr="002A6FE0">
        <w:rPr>
          <w:rFonts w:ascii="Arial Unicode" w:hAnsi="Arial Unicode" w:cs="Sylfaen"/>
          <w:szCs w:val="24"/>
        </w:rPr>
        <w:t xml:space="preserve"> </w:t>
      </w:r>
      <w:r w:rsidRPr="002A6FE0">
        <w:rPr>
          <w:rFonts w:ascii="Arial Unicode" w:hAnsi="Arial Unicode" w:cs="Sylfaen"/>
          <w:szCs w:val="24"/>
          <w:lang w:val="hy-AM"/>
        </w:rPr>
        <w:t>կարգով</w:t>
      </w:r>
      <w:r w:rsidRPr="002A6FE0">
        <w:rPr>
          <w:rFonts w:ascii="Arial Unicode" w:hAnsi="Arial Unicode" w:cs="Sylfaen"/>
          <w:szCs w:val="24"/>
        </w:rPr>
        <w:t xml:space="preserve"> (</w:t>
      </w:r>
      <w:r w:rsidRPr="002A6FE0">
        <w:rPr>
          <w:rFonts w:ascii="Arial Unicode" w:hAnsi="Arial Unicode" w:cs="Sylfaen"/>
          <w:szCs w:val="24"/>
          <w:lang w:val="hy-AM"/>
        </w:rPr>
        <w:t>կոնսորցիումով</w:t>
      </w:r>
      <w:r w:rsidRPr="002A6FE0">
        <w:rPr>
          <w:rFonts w:ascii="Arial Unicode" w:hAnsi="Arial Unicode" w:cs="Sylfaen"/>
          <w:szCs w:val="24"/>
        </w:rPr>
        <w:t>)</w:t>
      </w:r>
      <w:r w:rsidRPr="002A6FE0">
        <w:rPr>
          <w:rFonts w:ascii="Arial Unicode" w:hAnsi="Arial Unicode" w:cs="Sylfaen"/>
          <w:szCs w:val="24"/>
          <w:lang w:val="hy-AM"/>
        </w:rPr>
        <w:t>։</w:t>
      </w:r>
      <w:r w:rsidR="0013113C" w:rsidRPr="002A6FE0">
        <w:rPr>
          <w:rFonts w:ascii="Arial Unicode" w:hAnsi="Arial Unicode" w:cs="Sylfaen"/>
          <w:szCs w:val="24"/>
        </w:rPr>
        <w:t xml:space="preserve"> </w:t>
      </w:r>
      <w:r w:rsidRPr="002A6FE0">
        <w:rPr>
          <w:rFonts w:ascii="Arial Unicode" w:hAnsi="Arial Unicode" w:cs="Sylfaen"/>
          <w:szCs w:val="24"/>
          <w:lang w:val="hy-AM"/>
        </w:rPr>
        <w:t>Նման</w:t>
      </w:r>
      <w:r w:rsidR="0013113C" w:rsidRPr="002A6FE0">
        <w:rPr>
          <w:rFonts w:ascii="Arial Unicode" w:hAnsi="Arial Unicode" w:cs="Sylfaen"/>
          <w:szCs w:val="24"/>
        </w:rPr>
        <w:t xml:space="preserve"> </w:t>
      </w:r>
      <w:r w:rsidRPr="002A6FE0">
        <w:rPr>
          <w:rFonts w:ascii="Arial Unicode" w:hAnsi="Arial Unicode" w:cs="Sylfaen"/>
          <w:szCs w:val="24"/>
          <w:lang w:val="hy-AM"/>
        </w:rPr>
        <w:t>դեպքում</w:t>
      </w:r>
      <w:r w:rsidRPr="002A6FE0">
        <w:rPr>
          <w:rFonts w:ascii="Arial Unicode" w:hAnsi="Arial Unicode" w:cs="Sylfaen"/>
          <w:szCs w:val="24"/>
        </w:rPr>
        <w:t>`</w:t>
      </w:r>
    </w:p>
    <w:p w:rsidR="00402CEF" w:rsidRPr="002A6FE0" w:rsidRDefault="00402CEF" w:rsidP="00402CEF">
      <w:pPr>
        <w:pStyle w:val="23"/>
        <w:spacing w:line="240" w:lineRule="auto"/>
        <w:rPr>
          <w:rFonts w:ascii="Arial Unicode" w:hAnsi="Arial Unicode" w:cs="Sylfaen"/>
          <w:szCs w:val="24"/>
        </w:rPr>
      </w:pPr>
      <w:r w:rsidRPr="002A6FE0">
        <w:rPr>
          <w:rFonts w:ascii="Arial Unicode" w:hAnsi="Arial Unicode" w:cs="Sylfaen"/>
          <w:szCs w:val="24"/>
        </w:rPr>
        <w:t xml:space="preserve">1) </w:t>
      </w:r>
      <w:r w:rsidRPr="002A6FE0">
        <w:rPr>
          <w:rFonts w:ascii="Arial Unicode" w:hAnsi="Arial Unicode" w:cs="Sylfaen"/>
          <w:szCs w:val="24"/>
          <w:lang w:val="hy-AM"/>
        </w:rPr>
        <w:t>համատեղգործունեության</w:t>
      </w:r>
      <w:r w:rsidR="0013113C" w:rsidRPr="002A6FE0">
        <w:rPr>
          <w:rFonts w:ascii="Arial Unicode" w:hAnsi="Arial Unicode" w:cs="Sylfaen"/>
          <w:szCs w:val="24"/>
        </w:rPr>
        <w:t xml:space="preserve"> </w:t>
      </w:r>
      <w:r w:rsidRPr="002A6FE0">
        <w:rPr>
          <w:rFonts w:ascii="Arial Unicode" w:hAnsi="Arial Unicode" w:cs="Sylfaen"/>
          <w:szCs w:val="24"/>
          <w:lang w:val="hy-AM"/>
        </w:rPr>
        <w:t>պայմանագրի</w:t>
      </w:r>
      <w:r w:rsidR="0013113C" w:rsidRPr="002A6FE0">
        <w:rPr>
          <w:rFonts w:ascii="Arial Unicode" w:hAnsi="Arial Unicode" w:cs="Sylfaen"/>
          <w:szCs w:val="24"/>
        </w:rPr>
        <w:t xml:space="preserve"> </w:t>
      </w:r>
      <w:r w:rsidRPr="002A6FE0">
        <w:rPr>
          <w:rFonts w:ascii="Arial Unicode" w:hAnsi="Arial Unicode" w:cs="Sylfaen"/>
          <w:szCs w:val="24"/>
          <w:lang w:val="hy-AM"/>
        </w:rPr>
        <w:t>կողմերից</w:t>
      </w:r>
      <w:r w:rsidR="0013113C" w:rsidRPr="002A6FE0">
        <w:rPr>
          <w:rFonts w:ascii="Arial Unicode" w:hAnsi="Arial Unicode" w:cs="Sylfaen"/>
          <w:szCs w:val="24"/>
        </w:rPr>
        <w:t xml:space="preserve"> </w:t>
      </w:r>
      <w:r w:rsidRPr="002A6FE0">
        <w:rPr>
          <w:rFonts w:ascii="Arial Unicode" w:hAnsi="Arial Unicode" w:cs="Sylfaen"/>
          <w:szCs w:val="24"/>
          <w:lang w:val="hy-AM"/>
        </w:rPr>
        <w:t>որևէ</w:t>
      </w:r>
      <w:r w:rsidR="0013113C" w:rsidRPr="002A6FE0">
        <w:rPr>
          <w:rFonts w:ascii="Arial Unicode" w:hAnsi="Arial Unicode" w:cs="Sylfaen"/>
          <w:szCs w:val="24"/>
        </w:rPr>
        <w:t xml:space="preserve"> </w:t>
      </w:r>
      <w:r w:rsidRPr="002A6FE0">
        <w:rPr>
          <w:rFonts w:ascii="Arial Unicode" w:hAnsi="Arial Unicode" w:cs="Sylfaen"/>
          <w:szCs w:val="24"/>
          <w:lang w:val="hy-AM"/>
        </w:rPr>
        <w:t>մեկը</w:t>
      </w:r>
      <w:r w:rsidR="0013113C" w:rsidRPr="002A6FE0">
        <w:rPr>
          <w:rFonts w:ascii="Arial Unicode" w:hAnsi="Arial Unicode" w:cs="Sylfaen"/>
          <w:szCs w:val="24"/>
        </w:rPr>
        <w:t xml:space="preserve"> </w:t>
      </w:r>
      <w:r w:rsidRPr="002A6FE0">
        <w:rPr>
          <w:rFonts w:ascii="Arial Unicode" w:hAnsi="Arial Unicode" w:cs="Sylfaen"/>
          <w:szCs w:val="24"/>
          <w:lang w:val="hy-AM"/>
        </w:rPr>
        <w:t>չի</w:t>
      </w:r>
      <w:r w:rsidR="0013113C" w:rsidRPr="002A6FE0">
        <w:rPr>
          <w:rFonts w:ascii="Arial Unicode" w:hAnsi="Arial Unicode" w:cs="Sylfaen"/>
          <w:szCs w:val="24"/>
        </w:rPr>
        <w:t xml:space="preserve"> </w:t>
      </w:r>
      <w:r w:rsidRPr="002A6FE0">
        <w:rPr>
          <w:rFonts w:ascii="Arial Unicode" w:hAnsi="Arial Unicode" w:cs="Sylfaen"/>
          <w:szCs w:val="24"/>
          <w:lang w:val="hy-AM"/>
        </w:rPr>
        <w:t>կարող</w:t>
      </w:r>
      <w:r w:rsidR="0013113C" w:rsidRPr="002A6FE0">
        <w:rPr>
          <w:rFonts w:ascii="Arial Unicode" w:hAnsi="Arial Unicode" w:cs="Sylfaen"/>
          <w:szCs w:val="24"/>
        </w:rPr>
        <w:t xml:space="preserve"> </w:t>
      </w:r>
      <w:r w:rsidRPr="002A6FE0">
        <w:rPr>
          <w:rFonts w:ascii="Arial Unicode" w:hAnsi="Arial Unicode" w:cs="Sylfaen"/>
          <w:szCs w:val="24"/>
          <w:lang w:val="hy-AM"/>
        </w:rPr>
        <w:t>նույն</w:t>
      </w:r>
      <w:r w:rsidR="0013113C" w:rsidRPr="002A6FE0">
        <w:rPr>
          <w:rFonts w:ascii="Arial Unicode" w:hAnsi="Arial Unicode" w:cs="Sylfaen"/>
          <w:szCs w:val="24"/>
        </w:rPr>
        <w:t xml:space="preserve"> </w:t>
      </w:r>
      <w:r w:rsidRPr="002A6FE0">
        <w:rPr>
          <w:rFonts w:ascii="Arial Unicode" w:hAnsi="Arial Unicode" w:cs="Sylfaen"/>
          <w:szCs w:val="24"/>
          <w:lang w:val="hy-AM"/>
        </w:rPr>
        <w:t>ընթացակարգին</w:t>
      </w:r>
      <w:r w:rsidR="0013113C" w:rsidRPr="002A6FE0">
        <w:rPr>
          <w:rFonts w:ascii="Arial Unicode" w:hAnsi="Arial Unicode" w:cs="Sylfaen"/>
          <w:szCs w:val="24"/>
        </w:rPr>
        <w:t xml:space="preserve"> </w:t>
      </w:r>
      <w:r w:rsidRPr="002A6FE0">
        <w:rPr>
          <w:rFonts w:ascii="Arial Unicode" w:hAnsi="Arial Unicode" w:cs="Sylfaen"/>
        </w:rPr>
        <w:t>(</w:t>
      </w:r>
      <w:r w:rsidRPr="002A6FE0">
        <w:rPr>
          <w:rFonts w:ascii="Arial Unicode" w:hAnsi="Arial Unicode" w:cs="Sylfaen"/>
          <w:lang w:val="hy-AM"/>
        </w:rPr>
        <w:t>միևնույն</w:t>
      </w:r>
      <w:r w:rsidR="0013113C" w:rsidRPr="002A6FE0">
        <w:rPr>
          <w:rFonts w:ascii="Arial Unicode" w:hAnsi="Arial Unicode" w:cs="Sylfaen"/>
        </w:rPr>
        <w:t xml:space="preserve"> </w:t>
      </w:r>
      <w:r w:rsidRPr="002A6FE0">
        <w:rPr>
          <w:rFonts w:ascii="Arial Unicode" w:hAnsi="Arial Unicode" w:cs="Sylfaen"/>
          <w:lang w:val="hy-AM"/>
        </w:rPr>
        <w:t>չափաբաժնին</w:t>
      </w:r>
      <w:r w:rsidRPr="002A6FE0">
        <w:rPr>
          <w:rFonts w:ascii="Arial Unicode" w:hAnsi="Arial Unicode" w:cs="Sylfaen"/>
        </w:rPr>
        <w:t xml:space="preserve">) </w:t>
      </w:r>
      <w:r w:rsidRPr="002A6FE0">
        <w:rPr>
          <w:rFonts w:ascii="Arial Unicode" w:hAnsi="Arial Unicode" w:cs="Sylfaen"/>
          <w:szCs w:val="24"/>
          <w:lang w:val="hy-AM"/>
        </w:rPr>
        <w:t>ներկայացնել</w:t>
      </w:r>
      <w:r w:rsidR="0013113C" w:rsidRPr="002A6FE0">
        <w:rPr>
          <w:rFonts w:ascii="Arial Unicode" w:hAnsi="Arial Unicode" w:cs="Sylfaen"/>
          <w:szCs w:val="24"/>
        </w:rPr>
        <w:t xml:space="preserve"> </w:t>
      </w:r>
      <w:r w:rsidRPr="002A6FE0">
        <w:rPr>
          <w:rFonts w:ascii="Arial Unicode" w:hAnsi="Arial Unicode" w:cs="Sylfaen"/>
          <w:szCs w:val="24"/>
          <w:lang w:val="hy-AM"/>
        </w:rPr>
        <w:t>առանձին</w:t>
      </w:r>
      <w:r w:rsidR="0013113C" w:rsidRPr="002A6FE0">
        <w:rPr>
          <w:rFonts w:ascii="Arial Unicode" w:hAnsi="Arial Unicode" w:cs="Sylfaen"/>
          <w:szCs w:val="24"/>
        </w:rPr>
        <w:t xml:space="preserve"> </w:t>
      </w:r>
      <w:r w:rsidRPr="002A6FE0">
        <w:rPr>
          <w:rFonts w:ascii="Arial Unicode" w:hAnsi="Arial Unicode" w:cs="Sylfaen"/>
          <w:szCs w:val="24"/>
          <w:lang w:val="hy-AM"/>
        </w:rPr>
        <w:t>հայտ</w:t>
      </w:r>
      <w:r w:rsidRPr="002A6FE0">
        <w:rPr>
          <w:rFonts w:ascii="Arial Unicode" w:hAnsi="Arial Unicode" w:cs="Sylfaen"/>
          <w:szCs w:val="24"/>
        </w:rPr>
        <w:t xml:space="preserve">: </w:t>
      </w:r>
      <w:r w:rsidRPr="002A6FE0">
        <w:rPr>
          <w:rFonts w:ascii="Arial Unicode" w:hAnsi="Arial Unicode" w:cs="Sylfaen"/>
          <w:szCs w:val="24"/>
          <w:lang w:val="hy-AM"/>
        </w:rPr>
        <w:t>Սույն</w:t>
      </w:r>
      <w:r w:rsidR="0013113C" w:rsidRPr="002A6FE0">
        <w:rPr>
          <w:rFonts w:ascii="Arial Unicode" w:hAnsi="Arial Unicode" w:cs="Sylfaen"/>
          <w:szCs w:val="24"/>
        </w:rPr>
        <w:t xml:space="preserve"> </w:t>
      </w:r>
      <w:r w:rsidRPr="002A6FE0">
        <w:rPr>
          <w:rFonts w:ascii="Arial Unicode" w:hAnsi="Arial Unicode" w:cs="Sylfaen"/>
          <w:szCs w:val="24"/>
          <w:lang w:val="hy-AM"/>
        </w:rPr>
        <w:t>պարբերության</w:t>
      </w:r>
      <w:r w:rsidR="0013113C" w:rsidRPr="002A6FE0">
        <w:rPr>
          <w:rFonts w:ascii="Arial Unicode" w:hAnsi="Arial Unicode" w:cs="Sylfaen"/>
          <w:szCs w:val="24"/>
        </w:rPr>
        <w:t xml:space="preserve"> </w:t>
      </w:r>
      <w:r w:rsidRPr="002A6FE0">
        <w:rPr>
          <w:rFonts w:ascii="Arial Unicode" w:hAnsi="Arial Unicode" w:cs="Sylfaen"/>
          <w:szCs w:val="24"/>
          <w:lang w:val="hy-AM"/>
        </w:rPr>
        <w:t>պահանջի</w:t>
      </w:r>
      <w:r w:rsidR="0013113C" w:rsidRPr="002A6FE0">
        <w:rPr>
          <w:rFonts w:ascii="Arial Unicode" w:hAnsi="Arial Unicode" w:cs="Sylfaen"/>
          <w:szCs w:val="24"/>
        </w:rPr>
        <w:t xml:space="preserve"> </w:t>
      </w:r>
      <w:r w:rsidRPr="002A6FE0">
        <w:rPr>
          <w:rFonts w:ascii="Arial Unicode" w:hAnsi="Arial Unicode" w:cs="Sylfaen"/>
          <w:szCs w:val="24"/>
          <w:lang w:val="hy-AM"/>
        </w:rPr>
        <w:t>չպահպանման</w:t>
      </w:r>
      <w:r w:rsidR="0013113C" w:rsidRPr="002A6FE0">
        <w:rPr>
          <w:rFonts w:ascii="Arial Unicode" w:hAnsi="Arial Unicode" w:cs="Sylfaen"/>
          <w:szCs w:val="24"/>
        </w:rPr>
        <w:t xml:space="preserve"> </w:t>
      </w:r>
      <w:r w:rsidRPr="002A6FE0">
        <w:rPr>
          <w:rFonts w:ascii="Arial Unicode" w:hAnsi="Arial Unicode" w:cs="Sylfaen"/>
          <w:szCs w:val="24"/>
          <w:lang w:val="hy-AM"/>
        </w:rPr>
        <w:t>դեպքում</w:t>
      </w:r>
      <w:r w:rsidRPr="002A6FE0">
        <w:rPr>
          <w:rFonts w:ascii="Arial Unicode" w:hAnsi="Arial Unicode" w:cs="Sylfaen"/>
          <w:szCs w:val="24"/>
        </w:rPr>
        <w:t xml:space="preserve">` </w:t>
      </w:r>
      <w:r w:rsidRPr="002A6FE0">
        <w:rPr>
          <w:rFonts w:ascii="Arial Unicode" w:hAnsi="Arial Unicode" w:cs="Sylfaen"/>
          <w:szCs w:val="24"/>
          <w:lang w:val="hy-AM"/>
        </w:rPr>
        <w:t>հայտերի</w:t>
      </w:r>
      <w:r w:rsidR="0013113C" w:rsidRPr="002A6FE0">
        <w:rPr>
          <w:rFonts w:ascii="Arial Unicode" w:hAnsi="Arial Unicode" w:cs="Sylfaen"/>
          <w:szCs w:val="24"/>
        </w:rPr>
        <w:t xml:space="preserve"> </w:t>
      </w:r>
      <w:r w:rsidRPr="002A6FE0">
        <w:rPr>
          <w:rFonts w:ascii="Arial Unicode" w:hAnsi="Arial Unicode" w:cs="Sylfaen"/>
          <w:szCs w:val="24"/>
          <w:lang w:val="hy-AM"/>
        </w:rPr>
        <w:t>բացման</w:t>
      </w:r>
      <w:r w:rsidR="0013113C" w:rsidRPr="002A6FE0">
        <w:rPr>
          <w:rFonts w:ascii="Arial Unicode" w:hAnsi="Arial Unicode" w:cs="Sylfaen"/>
          <w:szCs w:val="24"/>
        </w:rPr>
        <w:t xml:space="preserve"> </w:t>
      </w:r>
      <w:r w:rsidRPr="002A6FE0">
        <w:rPr>
          <w:rFonts w:ascii="Arial Unicode" w:hAnsi="Arial Unicode" w:cs="Sylfaen"/>
          <w:szCs w:val="24"/>
          <w:lang w:val="hy-AM"/>
        </w:rPr>
        <w:t>նիստում</w:t>
      </w:r>
      <w:r w:rsidR="0013113C" w:rsidRPr="002A6FE0">
        <w:rPr>
          <w:rFonts w:ascii="Arial Unicode" w:hAnsi="Arial Unicode" w:cs="Sylfaen"/>
          <w:szCs w:val="24"/>
        </w:rPr>
        <w:t xml:space="preserve"> </w:t>
      </w:r>
      <w:r w:rsidRPr="002A6FE0">
        <w:rPr>
          <w:rFonts w:ascii="Arial Unicode" w:hAnsi="Arial Unicode" w:cs="Sylfaen"/>
          <w:szCs w:val="24"/>
          <w:lang w:val="hy-AM"/>
        </w:rPr>
        <w:t>մերժվում</w:t>
      </w:r>
      <w:r w:rsidR="0013113C" w:rsidRPr="002A6FE0">
        <w:rPr>
          <w:rFonts w:ascii="Arial Unicode" w:hAnsi="Arial Unicode" w:cs="Sylfaen"/>
          <w:szCs w:val="24"/>
        </w:rPr>
        <w:t xml:space="preserve"> </w:t>
      </w:r>
      <w:r w:rsidRPr="002A6FE0">
        <w:rPr>
          <w:rFonts w:ascii="Arial Unicode" w:hAnsi="Arial Unicode" w:cs="Sylfaen"/>
          <w:szCs w:val="24"/>
          <w:lang w:val="hy-AM"/>
        </w:rPr>
        <w:t>են</w:t>
      </w:r>
      <w:r w:rsidR="0013113C" w:rsidRPr="002A6FE0">
        <w:rPr>
          <w:rFonts w:ascii="Arial Unicode" w:hAnsi="Arial Unicode" w:cs="Sylfaen"/>
          <w:szCs w:val="24"/>
        </w:rPr>
        <w:t xml:space="preserve"> </w:t>
      </w:r>
      <w:r w:rsidRPr="002A6FE0">
        <w:rPr>
          <w:rFonts w:ascii="Arial Unicode" w:hAnsi="Arial Unicode" w:cs="Sylfaen"/>
          <w:szCs w:val="24"/>
          <w:lang w:val="hy-AM"/>
        </w:rPr>
        <w:t>ինչպես</w:t>
      </w:r>
      <w:r w:rsidR="0013113C" w:rsidRPr="002A6FE0">
        <w:rPr>
          <w:rFonts w:ascii="Arial Unicode" w:hAnsi="Arial Unicode" w:cs="Sylfaen"/>
          <w:szCs w:val="24"/>
        </w:rPr>
        <w:t xml:space="preserve"> </w:t>
      </w:r>
      <w:r w:rsidRPr="002A6FE0">
        <w:rPr>
          <w:rFonts w:ascii="Arial Unicode" w:hAnsi="Arial Unicode" w:cs="Sylfaen"/>
          <w:szCs w:val="24"/>
          <w:lang w:val="hy-AM"/>
        </w:rPr>
        <w:t>համատեղգործունեության</w:t>
      </w:r>
      <w:r w:rsidR="0013113C" w:rsidRPr="002A6FE0">
        <w:rPr>
          <w:rFonts w:ascii="Arial Unicode" w:hAnsi="Arial Unicode" w:cs="Sylfaen"/>
          <w:szCs w:val="24"/>
        </w:rPr>
        <w:t xml:space="preserve"> </w:t>
      </w:r>
      <w:r w:rsidRPr="002A6FE0">
        <w:rPr>
          <w:rFonts w:ascii="Arial Unicode" w:hAnsi="Arial Unicode" w:cs="Sylfaen"/>
          <w:szCs w:val="24"/>
          <w:lang w:val="hy-AM"/>
        </w:rPr>
        <w:t>կարգով</w:t>
      </w:r>
      <w:r w:rsidRPr="002A6FE0">
        <w:rPr>
          <w:rFonts w:ascii="Arial Unicode" w:hAnsi="Arial Unicode" w:cs="Sylfaen"/>
          <w:szCs w:val="24"/>
        </w:rPr>
        <w:t xml:space="preserve">, </w:t>
      </w:r>
      <w:r w:rsidRPr="002A6FE0">
        <w:rPr>
          <w:rFonts w:ascii="Arial Unicode" w:hAnsi="Arial Unicode" w:cs="Sylfaen"/>
          <w:szCs w:val="24"/>
          <w:lang w:val="hy-AM"/>
        </w:rPr>
        <w:t>այնպես</w:t>
      </w:r>
      <w:r w:rsidR="0013113C" w:rsidRPr="002A6FE0">
        <w:rPr>
          <w:rFonts w:ascii="Arial Unicode" w:hAnsi="Arial Unicode" w:cs="Sylfaen"/>
          <w:szCs w:val="24"/>
        </w:rPr>
        <w:t xml:space="preserve"> </w:t>
      </w:r>
      <w:r w:rsidRPr="002A6FE0">
        <w:rPr>
          <w:rFonts w:ascii="Arial Unicode" w:hAnsi="Arial Unicode" w:cs="Sylfaen"/>
          <w:szCs w:val="24"/>
          <w:lang w:val="hy-AM"/>
        </w:rPr>
        <w:t>էլ</w:t>
      </w:r>
      <w:r w:rsidR="0013113C" w:rsidRPr="002A6FE0">
        <w:rPr>
          <w:rFonts w:ascii="Arial Unicode" w:hAnsi="Arial Unicode" w:cs="Sylfaen"/>
          <w:szCs w:val="24"/>
        </w:rPr>
        <w:t xml:space="preserve"> </w:t>
      </w:r>
      <w:r w:rsidRPr="002A6FE0">
        <w:rPr>
          <w:rFonts w:ascii="Arial Unicode" w:hAnsi="Arial Unicode" w:cs="Sylfaen"/>
          <w:szCs w:val="24"/>
          <w:lang w:val="hy-AM"/>
        </w:rPr>
        <w:t>առանձին</w:t>
      </w:r>
      <w:r w:rsidR="0013113C" w:rsidRPr="002A6FE0">
        <w:rPr>
          <w:rFonts w:ascii="Arial Unicode" w:hAnsi="Arial Unicode" w:cs="Sylfaen"/>
          <w:szCs w:val="24"/>
        </w:rPr>
        <w:t xml:space="preserve"> </w:t>
      </w:r>
      <w:r w:rsidRPr="002A6FE0">
        <w:rPr>
          <w:rFonts w:ascii="Arial Unicode" w:hAnsi="Arial Unicode" w:cs="Sylfaen"/>
          <w:szCs w:val="24"/>
          <w:lang w:val="hy-AM"/>
        </w:rPr>
        <w:t>ներկայացված</w:t>
      </w:r>
      <w:r w:rsidR="0013113C" w:rsidRPr="002A6FE0">
        <w:rPr>
          <w:rFonts w:ascii="Arial Unicode" w:hAnsi="Arial Unicode" w:cs="Sylfaen"/>
          <w:szCs w:val="24"/>
        </w:rPr>
        <w:t xml:space="preserve"> </w:t>
      </w:r>
      <w:r w:rsidRPr="002A6FE0">
        <w:rPr>
          <w:rFonts w:ascii="Arial Unicode" w:hAnsi="Arial Unicode" w:cs="Sylfaen"/>
          <w:szCs w:val="24"/>
          <w:lang w:val="hy-AM"/>
        </w:rPr>
        <w:t>հայտերը</w:t>
      </w:r>
      <w:r w:rsidRPr="002A6FE0">
        <w:rPr>
          <w:rFonts w:ascii="Arial Unicode" w:hAnsi="Arial Unicode" w:cs="Sylfaen"/>
          <w:szCs w:val="24"/>
        </w:rPr>
        <w:t>.</w:t>
      </w:r>
    </w:p>
    <w:p w:rsidR="00402CEF" w:rsidRPr="002A6FE0" w:rsidRDefault="00402CEF" w:rsidP="00402CEF">
      <w:pPr>
        <w:pStyle w:val="23"/>
        <w:spacing w:line="240" w:lineRule="auto"/>
        <w:ind w:firstLine="567"/>
        <w:rPr>
          <w:rFonts w:ascii="Arial Unicode" w:hAnsi="Arial Unicode" w:cs="Sylfaen"/>
          <w:szCs w:val="24"/>
          <w:lang w:val="hy-AM"/>
        </w:rPr>
      </w:pPr>
      <w:r w:rsidRPr="002A6FE0">
        <w:rPr>
          <w:rFonts w:ascii="Arial Unicode" w:hAnsi="Arial Unicode" w:cs="Sylfaen"/>
          <w:szCs w:val="24"/>
        </w:rPr>
        <w:t>2) Մ</w:t>
      </w:r>
      <w:r w:rsidRPr="002A6FE0">
        <w:rPr>
          <w:rFonts w:ascii="Arial Unicode" w:hAnsi="Arial Unicode" w:cs="Sylfaen"/>
          <w:szCs w:val="24"/>
          <w:lang w:val="ru-RU"/>
        </w:rPr>
        <w:t>ասնակիցները</w:t>
      </w:r>
      <w:r w:rsidR="0013113C" w:rsidRPr="002A6FE0">
        <w:rPr>
          <w:rFonts w:ascii="Arial Unicode" w:hAnsi="Arial Unicode" w:cs="Sylfaen"/>
          <w:szCs w:val="24"/>
        </w:rPr>
        <w:t xml:space="preserve"> </w:t>
      </w:r>
      <w:r w:rsidRPr="002A6FE0">
        <w:rPr>
          <w:rFonts w:ascii="Arial Unicode" w:hAnsi="Arial Unicode" w:cs="Sylfaen"/>
          <w:szCs w:val="24"/>
          <w:lang w:val="ru-RU"/>
        </w:rPr>
        <w:t>կրում</w:t>
      </w:r>
      <w:r w:rsidR="0013113C" w:rsidRPr="002A6FE0">
        <w:rPr>
          <w:rFonts w:ascii="Arial Unicode" w:hAnsi="Arial Unicode" w:cs="Sylfaen"/>
          <w:szCs w:val="24"/>
        </w:rPr>
        <w:t xml:space="preserve"> </w:t>
      </w:r>
      <w:r w:rsidRPr="002A6FE0">
        <w:rPr>
          <w:rFonts w:ascii="Arial Unicode" w:hAnsi="Arial Unicode" w:cs="Sylfaen"/>
          <w:szCs w:val="24"/>
          <w:lang w:val="ru-RU"/>
        </w:rPr>
        <w:t>են</w:t>
      </w:r>
      <w:r w:rsidR="0013113C" w:rsidRPr="002A6FE0">
        <w:rPr>
          <w:rFonts w:ascii="Arial Unicode" w:hAnsi="Arial Unicode" w:cs="Sylfaen"/>
          <w:szCs w:val="24"/>
        </w:rPr>
        <w:t xml:space="preserve"> </w:t>
      </w:r>
      <w:r w:rsidRPr="002A6FE0">
        <w:rPr>
          <w:rFonts w:ascii="Arial Unicode" w:hAnsi="Arial Unicode" w:cs="Sylfaen"/>
          <w:szCs w:val="24"/>
          <w:lang w:val="ru-RU"/>
        </w:rPr>
        <w:t>համատեղ</w:t>
      </w:r>
      <w:r w:rsidR="0013113C" w:rsidRPr="002A6FE0">
        <w:rPr>
          <w:rFonts w:ascii="Arial Unicode" w:hAnsi="Arial Unicode" w:cs="Sylfaen"/>
          <w:szCs w:val="24"/>
        </w:rPr>
        <w:t xml:space="preserve"> </w:t>
      </w:r>
      <w:r w:rsidRPr="002A6FE0">
        <w:rPr>
          <w:rFonts w:ascii="Arial Unicode" w:hAnsi="Arial Unicode" w:cs="Sylfaen"/>
          <w:szCs w:val="24"/>
          <w:lang w:val="ru-RU"/>
        </w:rPr>
        <w:t>և</w:t>
      </w:r>
      <w:r w:rsidR="0013113C" w:rsidRPr="002A6FE0">
        <w:rPr>
          <w:rFonts w:ascii="Arial Unicode" w:hAnsi="Arial Unicode" w:cs="Sylfaen"/>
          <w:szCs w:val="24"/>
        </w:rPr>
        <w:t xml:space="preserve"> </w:t>
      </w:r>
      <w:r w:rsidR="0040193D" w:rsidRPr="002A6FE0">
        <w:rPr>
          <w:rFonts w:ascii="Arial Unicode" w:hAnsi="Arial Unicode" w:cs="Sylfaen"/>
          <w:szCs w:val="24"/>
          <w:lang w:val="ru-RU"/>
        </w:rPr>
        <w:t>համապարտ</w:t>
      </w:r>
      <w:r w:rsidR="0040193D" w:rsidRPr="002A6FE0">
        <w:rPr>
          <w:rFonts w:ascii="Arial Unicode" w:hAnsi="Arial Unicode" w:cs="Sylfaen"/>
          <w:szCs w:val="24"/>
        </w:rPr>
        <w:t xml:space="preserve"> </w:t>
      </w:r>
      <w:r w:rsidR="0040193D" w:rsidRPr="002A6FE0">
        <w:rPr>
          <w:rFonts w:ascii="Arial Unicode" w:hAnsi="Arial Unicode" w:cs="Sylfaen"/>
          <w:szCs w:val="24"/>
          <w:lang w:val="ru-RU"/>
        </w:rPr>
        <w:t>պատասխա</w:t>
      </w:r>
      <w:r w:rsidRPr="002A6FE0">
        <w:rPr>
          <w:rFonts w:ascii="Arial Unicode" w:hAnsi="Arial Unicode" w:cs="Sylfaen"/>
          <w:szCs w:val="24"/>
          <w:lang w:val="ru-RU"/>
        </w:rPr>
        <w:t>ատվություն</w:t>
      </w:r>
      <w:r w:rsidRPr="002A6FE0">
        <w:rPr>
          <w:rFonts w:ascii="Arial Unicode" w:hAnsi="Arial Unicode" w:cs="Sylfaen"/>
          <w:szCs w:val="24"/>
        </w:rPr>
        <w:t>:</w:t>
      </w:r>
      <w:r w:rsidR="0040193D" w:rsidRPr="002A6FE0">
        <w:rPr>
          <w:rFonts w:ascii="Arial Unicode" w:hAnsi="Arial Unicode" w:cs="Sylfaen"/>
          <w:szCs w:val="24"/>
        </w:rPr>
        <w:t xml:space="preserve"> </w:t>
      </w:r>
      <w:r w:rsidRPr="002A6FE0">
        <w:rPr>
          <w:rFonts w:ascii="Arial Unicode" w:hAnsi="Arial Unicode" w:cs="Sylfaen"/>
          <w:szCs w:val="24"/>
        </w:rPr>
        <w:t>Ընդ որում,</w:t>
      </w:r>
      <w:r w:rsidR="0040193D" w:rsidRPr="002A6FE0">
        <w:rPr>
          <w:rFonts w:ascii="Arial Unicode" w:hAnsi="Arial Unicode" w:cs="Sylfaen"/>
          <w:szCs w:val="24"/>
        </w:rPr>
        <w:t xml:space="preserve"> </w:t>
      </w:r>
      <w:r w:rsidRPr="002A6FE0">
        <w:rPr>
          <w:rFonts w:ascii="Arial Unicode" w:hAnsi="Arial Unicode" w:cs="Sylfaen"/>
          <w:szCs w:val="24"/>
          <w:lang w:val="ru-RU"/>
        </w:rPr>
        <w:t>կոնսորցիումի</w:t>
      </w:r>
      <w:r w:rsidR="0040193D" w:rsidRPr="002A6FE0">
        <w:rPr>
          <w:rFonts w:ascii="Arial Unicode" w:hAnsi="Arial Unicode" w:cs="Sylfaen"/>
          <w:szCs w:val="24"/>
        </w:rPr>
        <w:t xml:space="preserve"> </w:t>
      </w:r>
      <w:r w:rsidRPr="002A6FE0">
        <w:rPr>
          <w:rFonts w:ascii="Arial Unicode" w:hAnsi="Arial Unicode" w:cs="Sylfaen"/>
          <w:szCs w:val="24"/>
          <w:lang w:val="ru-RU"/>
        </w:rPr>
        <w:t>անդամի</w:t>
      </w:r>
      <w:r w:rsidR="0040193D" w:rsidRPr="002A6FE0">
        <w:rPr>
          <w:rFonts w:ascii="Arial Unicode" w:hAnsi="Arial Unicode" w:cs="Sylfaen"/>
          <w:szCs w:val="24"/>
        </w:rPr>
        <w:t xml:space="preserve"> </w:t>
      </w:r>
      <w:r w:rsidRPr="002A6FE0">
        <w:rPr>
          <w:rFonts w:ascii="Arial Unicode" w:hAnsi="Arial Unicode" w:cs="Sylfaen"/>
          <w:szCs w:val="24"/>
          <w:lang w:val="ru-RU"/>
        </w:rPr>
        <w:t>կոնսորցիումից</w:t>
      </w:r>
      <w:r w:rsidR="0040193D" w:rsidRPr="002A6FE0">
        <w:rPr>
          <w:rFonts w:ascii="Arial Unicode" w:hAnsi="Arial Unicode" w:cs="Sylfaen"/>
          <w:szCs w:val="24"/>
        </w:rPr>
        <w:t xml:space="preserve"> </w:t>
      </w:r>
      <w:r w:rsidRPr="002A6FE0">
        <w:rPr>
          <w:rFonts w:ascii="Arial Unicode" w:hAnsi="Arial Unicode" w:cs="Sylfaen"/>
          <w:szCs w:val="24"/>
          <w:lang w:val="ru-RU"/>
        </w:rPr>
        <w:t>դուրս</w:t>
      </w:r>
      <w:r w:rsidR="0040193D" w:rsidRPr="002A6FE0">
        <w:rPr>
          <w:rFonts w:ascii="Arial Unicode" w:hAnsi="Arial Unicode" w:cs="Sylfaen"/>
          <w:szCs w:val="24"/>
        </w:rPr>
        <w:t xml:space="preserve"> </w:t>
      </w:r>
      <w:r w:rsidRPr="002A6FE0">
        <w:rPr>
          <w:rFonts w:ascii="Arial Unicode" w:hAnsi="Arial Unicode" w:cs="Sylfaen"/>
          <w:szCs w:val="24"/>
          <w:lang w:val="ru-RU"/>
        </w:rPr>
        <w:t>գալու</w:t>
      </w:r>
      <w:r w:rsidR="0040193D" w:rsidRPr="002A6FE0">
        <w:rPr>
          <w:rFonts w:ascii="Arial Unicode" w:hAnsi="Arial Unicode" w:cs="Sylfaen"/>
          <w:szCs w:val="24"/>
        </w:rPr>
        <w:t xml:space="preserve"> </w:t>
      </w:r>
      <w:r w:rsidRPr="002A6FE0">
        <w:rPr>
          <w:rFonts w:ascii="Arial Unicode" w:hAnsi="Arial Unicode" w:cs="Sylfaen"/>
          <w:szCs w:val="24"/>
          <w:lang w:val="ru-RU"/>
        </w:rPr>
        <w:t>դեպքում</w:t>
      </w:r>
      <w:r w:rsidR="0040193D" w:rsidRPr="002A6FE0">
        <w:rPr>
          <w:rFonts w:ascii="Arial Unicode" w:hAnsi="Arial Unicode" w:cs="Sylfaen"/>
          <w:szCs w:val="24"/>
        </w:rPr>
        <w:t xml:space="preserve"> </w:t>
      </w:r>
      <w:r w:rsidRPr="002A6FE0">
        <w:rPr>
          <w:rFonts w:ascii="Arial Unicode" w:hAnsi="Arial Unicode" w:cs="Sylfaen"/>
          <w:szCs w:val="24"/>
          <w:lang w:val="ru-RU"/>
        </w:rPr>
        <w:t>կոնսորցիումի</w:t>
      </w:r>
      <w:r w:rsidR="0040193D" w:rsidRPr="002A6FE0">
        <w:rPr>
          <w:rFonts w:ascii="Arial Unicode" w:hAnsi="Arial Unicode" w:cs="Sylfaen"/>
          <w:szCs w:val="24"/>
        </w:rPr>
        <w:t xml:space="preserve"> </w:t>
      </w:r>
      <w:r w:rsidRPr="002A6FE0">
        <w:rPr>
          <w:rFonts w:ascii="Arial Unicode" w:hAnsi="Arial Unicode" w:cs="Sylfaen"/>
          <w:szCs w:val="24"/>
          <w:lang w:val="ru-RU"/>
        </w:rPr>
        <w:t>հետ</w:t>
      </w:r>
      <w:r w:rsidR="0040193D" w:rsidRPr="002A6FE0">
        <w:rPr>
          <w:rFonts w:ascii="Arial Unicode" w:hAnsi="Arial Unicode" w:cs="Sylfaen"/>
          <w:szCs w:val="24"/>
        </w:rPr>
        <w:t xml:space="preserve"> </w:t>
      </w:r>
      <w:r w:rsidRPr="002A6FE0">
        <w:rPr>
          <w:rFonts w:ascii="Arial Unicode" w:hAnsi="Arial Unicode" w:cs="Sylfaen"/>
          <w:szCs w:val="24"/>
          <w:lang w:val="en-US"/>
        </w:rPr>
        <w:t>պ</w:t>
      </w:r>
      <w:r w:rsidRPr="002A6FE0">
        <w:rPr>
          <w:rFonts w:ascii="Arial Unicode" w:hAnsi="Arial Unicode" w:cs="Sylfaen"/>
          <w:szCs w:val="24"/>
          <w:lang w:val="ru-RU"/>
        </w:rPr>
        <w:t>ատվիրատուի</w:t>
      </w:r>
      <w:r w:rsidR="0040193D" w:rsidRPr="002A6FE0">
        <w:rPr>
          <w:rFonts w:ascii="Arial Unicode" w:hAnsi="Arial Unicode" w:cs="Sylfaen"/>
          <w:szCs w:val="24"/>
        </w:rPr>
        <w:t xml:space="preserve"> </w:t>
      </w:r>
      <w:r w:rsidRPr="002A6FE0">
        <w:rPr>
          <w:rFonts w:ascii="Arial Unicode" w:hAnsi="Arial Unicode" w:cs="Sylfaen"/>
          <w:szCs w:val="24"/>
          <w:lang w:val="ru-RU"/>
        </w:rPr>
        <w:t>կնքած</w:t>
      </w:r>
      <w:r w:rsidR="0040193D" w:rsidRPr="002A6FE0">
        <w:rPr>
          <w:rFonts w:ascii="Arial Unicode" w:hAnsi="Arial Unicode" w:cs="Sylfaen"/>
          <w:szCs w:val="24"/>
        </w:rPr>
        <w:t xml:space="preserve"> </w:t>
      </w:r>
      <w:r w:rsidRPr="002A6FE0">
        <w:rPr>
          <w:rFonts w:ascii="Arial Unicode" w:hAnsi="Arial Unicode" w:cs="Sylfaen"/>
          <w:szCs w:val="24"/>
          <w:lang w:val="ru-RU"/>
        </w:rPr>
        <w:t>պայմանագիրը</w:t>
      </w:r>
      <w:r w:rsidR="0040193D" w:rsidRPr="002A6FE0">
        <w:rPr>
          <w:rFonts w:ascii="Arial Unicode" w:hAnsi="Arial Unicode" w:cs="Sylfaen"/>
          <w:szCs w:val="24"/>
        </w:rPr>
        <w:t xml:space="preserve"> </w:t>
      </w:r>
      <w:r w:rsidRPr="002A6FE0">
        <w:rPr>
          <w:rFonts w:ascii="Arial Unicode" w:hAnsi="Arial Unicode" w:cs="Sylfaen"/>
          <w:szCs w:val="24"/>
          <w:lang w:val="ru-RU"/>
        </w:rPr>
        <w:t>միակողմանիորեն</w:t>
      </w:r>
      <w:r w:rsidR="0040193D" w:rsidRPr="002A6FE0">
        <w:rPr>
          <w:rFonts w:ascii="Arial Unicode" w:hAnsi="Arial Unicode" w:cs="Sylfaen"/>
          <w:szCs w:val="24"/>
        </w:rPr>
        <w:t xml:space="preserve"> </w:t>
      </w:r>
      <w:r w:rsidRPr="002A6FE0">
        <w:rPr>
          <w:rFonts w:ascii="Arial Unicode" w:hAnsi="Arial Unicode" w:cs="Sylfaen"/>
          <w:szCs w:val="24"/>
          <w:lang w:val="ru-RU"/>
        </w:rPr>
        <w:t>լուծվում</w:t>
      </w:r>
      <w:r w:rsidR="0040193D" w:rsidRPr="002A6FE0">
        <w:rPr>
          <w:rFonts w:ascii="Arial Unicode" w:hAnsi="Arial Unicode" w:cs="Sylfaen"/>
          <w:szCs w:val="24"/>
        </w:rPr>
        <w:t xml:space="preserve"> </w:t>
      </w:r>
      <w:r w:rsidRPr="002A6FE0">
        <w:rPr>
          <w:rFonts w:ascii="Arial Unicode" w:hAnsi="Arial Unicode" w:cs="Sylfaen"/>
          <w:szCs w:val="24"/>
          <w:lang w:val="ru-RU"/>
        </w:rPr>
        <w:t>է</w:t>
      </w:r>
      <w:r w:rsidR="0040193D" w:rsidRPr="002A6FE0">
        <w:rPr>
          <w:rFonts w:ascii="Arial Unicode" w:hAnsi="Arial Unicode" w:cs="Sylfaen"/>
          <w:szCs w:val="24"/>
        </w:rPr>
        <w:t xml:space="preserve"> </w:t>
      </w:r>
      <w:r w:rsidRPr="002A6FE0">
        <w:rPr>
          <w:rFonts w:ascii="Arial Unicode" w:hAnsi="Arial Unicode" w:cs="Sylfaen"/>
          <w:szCs w:val="24"/>
          <w:lang w:val="ru-RU"/>
        </w:rPr>
        <w:t>և</w:t>
      </w:r>
      <w:r w:rsidR="0040193D" w:rsidRPr="002A6FE0">
        <w:rPr>
          <w:rFonts w:ascii="Arial Unicode" w:hAnsi="Arial Unicode" w:cs="Sylfaen"/>
          <w:szCs w:val="24"/>
        </w:rPr>
        <w:t xml:space="preserve"> </w:t>
      </w:r>
      <w:r w:rsidRPr="002A6FE0">
        <w:rPr>
          <w:rFonts w:ascii="Arial Unicode" w:hAnsi="Arial Unicode" w:cs="Sylfaen"/>
          <w:szCs w:val="24"/>
          <w:lang w:val="ru-RU"/>
        </w:rPr>
        <w:t>կոնսորցիումի</w:t>
      </w:r>
      <w:r w:rsidR="0040193D" w:rsidRPr="002A6FE0">
        <w:rPr>
          <w:rFonts w:ascii="Arial Unicode" w:hAnsi="Arial Unicode" w:cs="Sylfaen"/>
          <w:szCs w:val="24"/>
        </w:rPr>
        <w:t xml:space="preserve"> </w:t>
      </w:r>
      <w:r w:rsidRPr="002A6FE0">
        <w:rPr>
          <w:rFonts w:ascii="Arial Unicode" w:hAnsi="Arial Unicode" w:cs="Sylfaen"/>
          <w:szCs w:val="24"/>
          <w:lang w:val="ru-RU"/>
        </w:rPr>
        <w:t>անդամների</w:t>
      </w:r>
      <w:r w:rsidR="002A6FE0" w:rsidRPr="002A6FE0">
        <w:rPr>
          <w:rFonts w:ascii="Arial Unicode" w:hAnsi="Arial Unicode" w:cs="Sylfaen"/>
          <w:szCs w:val="24"/>
        </w:rPr>
        <w:t xml:space="preserve"> </w:t>
      </w:r>
      <w:r w:rsidRPr="002A6FE0">
        <w:rPr>
          <w:rFonts w:ascii="Arial Unicode" w:hAnsi="Arial Unicode" w:cs="Sylfaen"/>
          <w:szCs w:val="24"/>
          <w:lang w:val="ru-RU"/>
        </w:rPr>
        <w:t>նկատմամբ</w:t>
      </w:r>
      <w:r w:rsidR="002A6FE0" w:rsidRPr="002A6FE0">
        <w:rPr>
          <w:rFonts w:ascii="Arial Unicode" w:hAnsi="Arial Unicode" w:cs="Sylfaen"/>
          <w:szCs w:val="24"/>
        </w:rPr>
        <w:t xml:space="preserve"> </w:t>
      </w:r>
      <w:r w:rsidRPr="002A6FE0">
        <w:rPr>
          <w:rFonts w:ascii="Arial Unicode" w:hAnsi="Arial Unicode" w:cs="Sylfaen"/>
          <w:szCs w:val="24"/>
          <w:lang w:val="ru-RU"/>
        </w:rPr>
        <w:t>կիրառվում</w:t>
      </w:r>
      <w:r w:rsidR="002A6FE0" w:rsidRPr="002A6FE0">
        <w:rPr>
          <w:rFonts w:ascii="Arial Unicode" w:hAnsi="Arial Unicode" w:cs="Sylfaen"/>
          <w:szCs w:val="24"/>
        </w:rPr>
        <w:t xml:space="preserve"> </w:t>
      </w:r>
      <w:r w:rsidRPr="002A6FE0">
        <w:rPr>
          <w:rFonts w:ascii="Arial Unicode" w:hAnsi="Arial Unicode" w:cs="Sylfaen"/>
          <w:szCs w:val="24"/>
          <w:lang w:val="ru-RU"/>
        </w:rPr>
        <w:t>են</w:t>
      </w:r>
      <w:r w:rsidR="002A6FE0" w:rsidRPr="002A6FE0">
        <w:rPr>
          <w:rFonts w:ascii="Arial Unicode" w:hAnsi="Arial Unicode" w:cs="Sylfaen"/>
          <w:szCs w:val="24"/>
        </w:rPr>
        <w:t xml:space="preserve"> </w:t>
      </w:r>
      <w:r w:rsidRPr="002A6FE0">
        <w:rPr>
          <w:rFonts w:ascii="Arial Unicode" w:hAnsi="Arial Unicode" w:cs="Sylfaen"/>
          <w:szCs w:val="24"/>
          <w:lang w:val="ru-RU"/>
        </w:rPr>
        <w:t>պայմանագրով</w:t>
      </w:r>
      <w:r w:rsidR="002A6FE0" w:rsidRPr="002A6FE0">
        <w:rPr>
          <w:rFonts w:ascii="Arial Unicode" w:hAnsi="Arial Unicode" w:cs="Sylfaen"/>
          <w:szCs w:val="24"/>
        </w:rPr>
        <w:t xml:space="preserve"> </w:t>
      </w:r>
      <w:r w:rsidRPr="002A6FE0">
        <w:rPr>
          <w:rFonts w:ascii="Arial Unicode" w:hAnsi="Arial Unicode" w:cs="Sylfaen"/>
          <w:szCs w:val="24"/>
          <w:lang w:val="ru-RU"/>
        </w:rPr>
        <w:t>նախատեսված</w:t>
      </w:r>
      <w:r w:rsidR="002A6FE0" w:rsidRPr="002A6FE0">
        <w:rPr>
          <w:rFonts w:ascii="Arial Unicode" w:hAnsi="Arial Unicode" w:cs="Sylfaen"/>
          <w:szCs w:val="24"/>
        </w:rPr>
        <w:t xml:space="preserve"> </w:t>
      </w:r>
      <w:r w:rsidRPr="002A6FE0">
        <w:rPr>
          <w:rFonts w:ascii="Arial Unicode" w:hAnsi="Arial Unicode" w:cs="Sylfaen"/>
          <w:szCs w:val="24"/>
          <w:lang w:val="ru-RU"/>
        </w:rPr>
        <w:t>պատասխանատվության</w:t>
      </w:r>
      <w:r w:rsidR="002A6FE0" w:rsidRPr="002A6FE0">
        <w:rPr>
          <w:rFonts w:ascii="Arial Unicode" w:hAnsi="Arial Unicode" w:cs="Sylfaen"/>
          <w:szCs w:val="24"/>
        </w:rPr>
        <w:t xml:space="preserve"> </w:t>
      </w:r>
      <w:r w:rsidRPr="002A6FE0">
        <w:rPr>
          <w:rFonts w:ascii="Arial Unicode" w:hAnsi="Arial Unicode" w:cs="Sylfaen"/>
          <w:szCs w:val="24"/>
          <w:lang w:val="ru-RU"/>
        </w:rPr>
        <w:t>միջոցները</w:t>
      </w:r>
      <w:r w:rsidRPr="002A6FE0">
        <w:rPr>
          <w:rFonts w:ascii="Arial Unicode" w:hAnsi="Arial Unicode" w:cs="Sylfaen"/>
          <w:szCs w:val="24"/>
          <w:lang w:val="hy-AM"/>
        </w:rPr>
        <w:t>:</w:t>
      </w:r>
    </w:p>
    <w:p w:rsidR="00402CEF" w:rsidRPr="002A6FE0" w:rsidRDefault="00402CEF" w:rsidP="00402CEF">
      <w:pPr>
        <w:ind w:firstLine="567"/>
        <w:jc w:val="both"/>
        <w:rPr>
          <w:rFonts w:ascii="Arial Unicode" w:hAnsi="Arial Unicode"/>
          <w:b/>
          <w:sz w:val="20"/>
          <w:lang w:val="af-ZA"/>
        </w:rPr>
      </w:pPr>
    </w:p>
    <w:p w:rsidR="00402CEF" w:rsidRPr="00EA7EF6" w:rsidRDefault="00402CEF" w:rsidP="00402CEF">
      <w:pPr>
        <w:ind w:firstLine="567"/>
        <w:jc w:val="both"/>
        <w:rPr>
          <w:rFonts w:ascii="Arial Unicode" w:hAnsi="Arial Unicode"/>
          <w:b/>
          <w:color w:val="FF0000"/>
          <w:sz w:val="20"/>
          <w:lang w:val="af-ZA"/>
        </w:rPr>
      </w:pPr>
    </w:p>
    <w:p w:rsidR="00402CEF" w:rsidRPr="00A32C92" w:rsidRDefault="00402CEF" w:rsidP="00402CEF">
      <w:pPr>
        <w:jc w:val="center"/>
        <w:rPr>
          <w:rFonts w:ascii="Arial Unicode" w:hAnsi="Arial Unicode" w:cs="Arial"/>
          <w:b/>
          <w:sz w:val="20"/>
          <w:lang w:val="af-ZA"/>
        </w:rPr>
      </w:pPr>
      <w:r w:rsidRPr="00A32C92">
        <w:rPr>
          <w:rFonts w:ascii="Arial Unicode" w:hAnsi="Arial Unicode"/>
          <w:b/>
          <w:sz w:val="20"/>
          <w:lang w:val="af-ZA"/>
        </w:rPr>
        <w:t xml:space="preserve">3.  </w:t>
      </w:r>
      <w:r w:rsidRPr="00A32C92">
        <w:rPr>
          <w:rFonts w:ascii="Arial Unicode" w:hAnsi="Arial Unicode" w:cs="Sylfaen"/>
          <w:b/>
          <w:sz w:val="20"/>
        </w:rPr>
        <w:t>ՀՐԱՎԵՐԻ</w:t>
      </w:r>
      <w:r w:rsidR="00A13A61" w:rsidRPr="00A32C92">
        <w:rPr>
          <w:rFonts w:ascii="Arial Unicode" w:hAnsi="Arial Unicode" w:cs="Sylfaen"/>
          <w:b/>
          <w:sz w:val="20"/>
          <w:lang w:val="af-ZA"/>
        </w:rPr>
        <w:t xml:space="preserve"> </w:t>
      </w:r>
      <w:r w:rsidRPr="00A32C92">
        <w:rPr>
          <w:rFonts w:ascii="Arial Unicode" w:hAnsi="Arial Unicode" w:cs="Sylfaen"/>
          <w:b/>
          <w:sz w:val="20"/>
        </w:rPr>
        <w:t>ՊԱՐԶԱԲԱՆՈՒՄԸ</w:t>
      </w:r>
      <w:r w:rsidR="00A13A61" w:rsidRPr="00A32C92">
        <w:rPr>
          <w:rFonts w:ascii="Arial Unicode" w:hAnsi="Arial Unicode" w:cs="Sylfaen"/>
          <w:b/>
          <w:sz w:val="20"/>
          <w:lang w:val="af-ZA"/>
        </w:rPr>
        <w:t xml:space="preserve"> </w:t>
      </w:r>
      <w:r w:rsidRPr="00A32C92">
        <w:rPr>
          <w:rFonts w:ascii="Arial Unicode" w:hAnsi="Arial Unicode" w:cs="Arial"/>
          <w:b/>
          <w:sz w:val="20"/>
        </w:rPr>
        <w:t>ԵՎ</w:t>
      </w:r>
      <w:r w:rsidR="00A13A61" w:rsidRPr="00A32C92">
        <w:rPr>
          <w:rFonts w:ascii="Arial Unicode" w:hAnsi="Arial Unicode" w:cs="Arial"/>
          <w:b/>
          <w:sz w:val="20"/>
          <w:lang w:val="af-ZA"/>
        </w:rPr>
        <w:t xml:space="preserve"> </w:t>
      </w:r>
      <w:r w:rsidRPr="00A32C92">
        <w:rPr>
          <w:rFonts w:ascii="Arial Unicode" w:hAnsi="Arial Unicode" w:cs="Sylfaen"/>
          <w:b/>
          <w:sz w:val="20"/>
        </w:rPr>
        <w:t>ՀՐԱՎԵՐՈՒՄ</w:t>
      </w:r>
      <w:r w:rsidR="00A13A61" w:rsidRPr="00A32C92">
        <w:rPr>
          <w:rFonts w:ascii="Arial Unicode" w:hAnsi="Arial Unicode" w:cs="Sylfaen"/>
          <w:b/>
          <w:sz w:val="20"/>
          <w:lang w:val="af-ZA"/>
        </w:rPr>
        <w:t xml:space="preserve"> </w:t>
      </w:r>
      <w:r w:rsidRPr="00A32C92">
        <w:rPr>
          <w:rFonts w:ascii="Arial Unicode" w:hAnsi="Arial Unicode" w:cs="Sylfaen"/>
          <w:b/>
          <w:sz w:val="20"/>
        </w:rPr>
        <w:t>ՓՈՓՈԽՈՒԹՅՈՒՆ</w:t>
      </w:r>
      <w:r w:rsidR="00A13A61" w:rsidRPr="00A32C92">
        <w:rPr>
          <w:rFonts w:ascii="Arial Unicode" w:hAnsi="Arial Unicode" w:cs="Sylfaen"/>
          <w:b/>
          <w:sz w:val="20"/>
          <w:lang w:val="af-ZA"/>
        </w:rPr>
        <w:t xml:space="preserve"> </w:t>
      </w:r>
      <w:r w:rsidRPr="00A32C92">
        <w:rPr>
          <w:rFonts w:ascii="Arial Unicode" w:hAnsi="Arial Unicode" w:cs="Sylfaen"/>
          <w:b/>
          <w:sz w:val="20"/>
        </w:rPr>
        <w:t>ԿԱՏԱՐԵԼՈՒ</w:t>
      </w:r>
      <w:r w:rsidR="00A13A61" w:rsidRPr="00A32C92">
        <w:rPr>
          <w:rFonts w:ascii="Arial Unicode" w:hAnsi="Arial Unicode" w:cs="Sylfaen"/>
          <w:b/>
          <w:sz w:val="20"/>
          <w:lang w:val="af-ZA"/>
        </w:rPr>
        <w:t xml:space="preserve"> </w:t>
      </w:r>
      <w:r w:rsidRPr="00A32C92">
        <w:rPr>
          <w:rFonts w:ascii="Arial Unicode" w:hAnsi="Arial Unicode" w:cs="Sylfaen"/>
          <w:b/>
          <w:sz w:val="20"/>
        </w:rPr>
        <w:t>ԿԱՐԳԸ</w:t>
      </w:r>
    </w:p>
    <w:p w:rsidR="00402CEF" w:rsidRPr="00A32C92" w:rsidRDefault="00402CEF" w:rsidP="00402CEF">
      <w:pPr>
        <w:jc w:val="center"/>
        <w:rPr>
          <w:rFonts w:ascii="Arial Unicode" w:hAnsi="Arial Unicode"/>
          <w:b/>
          <w:sz w:val="20"/>
          <w:lang w:val="af-ZA"/>
        </w:rPr>
      </w:pPr>
    </w:p>
    <w:p w:rsidR="00402CEF" w:rsidRPr="00A32C92" w:rsidRDefault="00402CEF" w:rsidP="00402CEF">
      <w:pPr>
        <w:jc w:val="both"/>
        <w:rPr>
          <w:rFonts w:ascii="Arial Unicode" w:hAnsi="Arial Unicode"/>
          <w:sz w:val="20"/>
          <w:lang w:val="af-ZA"/>
        </w:rPr>
      </w:pPr>
      <w:r w:rsidRPr="00A32C92">
        <w:rPr>
          <w:rFonts w:ascii="Arial Unicode" w:hAnsi="Arial Unicode"/>
          <w:sz w:val="20"/>
          <w:lang w:val="af-ZA"/>
        </w:rPr>
        <w:t xml:space="preserve">3.1 </w:t>
      </w:r>
      <w:r w:rsidRPr="00A32C92">
        <w:rPr>
          <w:rFonts w:ascii="Arial Unicode" w:hAnsi="Arial Unicode" w:cs="Sylfaen"/>
          <w:sz w:val="20"/>
        </w:rPr>
        <w:t>Օրենքի</w:t>
      </w:r>
      <w:r w:rsidRPr="00A32C92">
        <w:rPr>
          <w:rFonts w:ascii="Arial Unicode" w:hAnsi="Arial Unicode" w:cs="Arial"/>
          <w:sz w:val="20"/>
          <w:lang w:val="af-ZA"/>
        </w:rPr>
        <w:t xml:space="preserve"> 29-</w:t>
      </w:r>
      <w:r w:rsidRPr="00A32C92">
        <w:rPr>
          <w:rFonts w:ascii="Arial Unicode" w:hAnsi="Arial Unicode" w:cs="Sylfaen"/>
          <w:sz w:val="20"/>
        </w:rPr>
        <w:t>րդ</w:t>
      </w:r>
      <w:r w:rsidR="00A13A61" w:rsidRPr="00A32C92">
        <w:rPr>
          <w:rFonts w:ascii="Arial Unicode" w:hAnsi="Arial Unicode" w:cs="Sylfaen"/>
          <w:sz w:val="20"/>
          <w:lang w:val="af-ZA"/>
        </w:rPr>
        <w:t xml:space="preserve"> </w:t>
      </w:r>
      <w:r w:rsidRPr="00A32C92">
        <w:rPr>
          <w:rFonts w:ascii="Arial Unicode" w:hAnsi="Arial Unicode" w:cs="Sylfaen"/>
          <w:sz w:val="20"/>
        </w:rPr>
        <w:t>հոդվածի</w:t>
      </w:r>
      <w:r w:rsidR="00A13A61" w:rsidRPr="00A32C92">
        <w:rPr>
          <w:rFonts w:ascii="Arial Unicode" w:hAnsi="Arial Unicode" w:cs="Sylfaen"/>
          <w:sz w:val="20"/>
          <w:lang w:val="af-ZA"/>
        </w:rPr>
        <w:t xml:space="preserve"> </w:t>
      </w:r>
      <w:r w:rsidRPr="00A32C92">
        <w:rPr>
          <w:rFonts w:ascii="Arial Unicode" w:hAnsi="Arial Unicode" w:cs="Sylfaen"/>
          <w:sz w:val="20"/>
        </w:rPr>
        <w:t>համաձայն</w:t>
      </w:r>
      <w:r w:rsidRPr="00A32C92">
        <w:rPr>
          <w:rFonts w:ascii="Arial Unicode" w:hAnsi="Arial Unicode" w:cs="Arial"/>
          <w:sz w:val="20"/>
          <w:lang w:val="af-ZA"/>
        </w:rPr>
        <w:t xml:space="preserve">` </w:t>
      </w:r>
      <w:r w:rsidRPr="00A32C92">
        <w:rPr>
          <w:rFonts w:ascii="Arial Unicode" w:hAnsi="Arial Unicode" w:cs="Arial"/>
          <w:sz w:val="20"/>
        </w:rPr>
        <w:t>մ</w:t>
      </w:r>
      <w:r w:rsidRPr="00A32C92">
        <w:rPr>
          <w:rFonts w:ascii="Arial Unicode" w:hAnsi="Arial Unicode" w:cs="Sylfaen"/>
          <w:sz w:val="20"/>
        </w:rPr>
        <w:t>ասնակիցն</w:t>
      </w:r>
      <w:r w:rsidR="00A13A61" w:rsidRPr="00A32C92">
        <w:rPr>
          <w:rFonts w:ascii="Arial Unicode" w:hAnsi="Arial Unicode" w:cs="Sylfaen"/>
          <w:sz w:val="20"/>
          <w:lang w:val="af-ZA"/>
        </w:rPr>
        <w:t xml:space="preserve"> </w:t>
      </w:r>
      <w:r w:rsidRPr="00A32C92">
        <w:rPr>
          <w:rFonts w:ascii="Arial Unicode" w:hAnsi="Arial Unicode" w:cs="Sylfaen"/>
          <w:sz w:val="20"/>
        </w:rPr>
        <w:t>իրավունք</w:t>
      </w:r>
      <w:r w:rsidR="00A13A61" w:rsidRPr="00A32C92">
        <w:rPr>
          <w:rFonts w:ascii="Arial Unicode" w:hAnsi="Arial Unicode" w:cs="Sylfaen"/>
          <w:sz w:val="20"/>
          <w:lang w:val="af-ZA"/>
        </w:rPr>
        <w:t xml:space="preserve"> </w:t>
      </w:r>
      <w:r w:rsidRPr="00A32C92">
        <w:rPr>
          <w:rFonts w:ascii="Arial Unicode" w:hAnsi="Arial Unicode" w:cs="Sylfaen"/>
          <w:sz w:val="20"/>
        </w:rPr>
        <w:t>ունի</w:t>
      </w:r>
      <w:r w:rsidR="00A13A61" w:rsidRPr="00A32C92">
        <w:rPr>
          <w:rFonts w:ascii="Arial Unicode" w:hAnsi="Arial Unicode" w:cs="Sylfaen"/>
          <w:sz w:val="20"/>
          <w:lang w:val="af-ZA"/>
        </w:rPr>
        <w:t xml:space="preserve"> </w:t>
      </w:r>
      <w:r w:rsidRPr="00A32C92">
        <w:rPr>
          <w:rFonts w:ascii="Arial Unicode" w:hAnsi="Arial Unicode" w:cs="Sylfaen"/>
          <w:sz w:val="20"/>
        </w:rPr>
        <w:t>պատվիրատուից</w:t>
      </w:r>
      <w:r w:rsidR="00A13A61" w:rsidRPr="00A32C92">
        <w:rPr>
          <w:rFonts w:ascii="Arial Unicode" w:hAnsi="Arial Unicode" w:cs="Sylfaen"/>
          <w:sz w:val="20"/>
          <w:lang w:val="af-ZA"/>
        </w:rPr>
        <w:t xml:space="preserve"> </w:t>
      </w:r>
      <w:r w:rsidRPr="00A32C92">
        <w:rPr>
          <w:rFonts w:ascii="Arial Unicode" w:hAnsi="Arial Unicode" w:cs="Sylfaen"/>
          <w:sz w:val="20"/>
        </w:rPr>
        <w:t>պահանջել</w:t>
      </w:r>
      <w:r w:rsidR="00A13A61" w:rsidRPr="00A32C92">
        <w:rPr>
          <w:rFonts w:ascii="Arial Unicode" w:hAnsi="Arial Unicode" w:cs="Sylfaen"/>
          <w:sz w:val="20"/>
          <w:lang w:val="af-ZA"/>
        </w:rPr>
        <w:t xml:space="preserve"> </w:t>
      </w:r>
      <w:r w:rsidRPr="00A32C92">
        <w:rPr>
          <w:rFonts w:ascii="Arial Unicode" w:hAnsi="Arial Unicode" w:cs="Sylfaen"/>
          <w:sz w:val="20"/>
        </w:rPr>
        <w:t>հրավերի</w:t>
      </w:r>
      <w:r w:rsidR="00A13A61" w:rsidRPr="00A32C92">
        <w:rPr>
          <w:rFonts w:ascii="Arial Unicode" w:hAnsi="Arial Unicode" w:cs="Sylfaen"/>
          <w:sz w:val="20"/>
          <w:lang w:val="af-ZA"/>
        </w:rPr>
        <w:t xml:space="preserve"> </w:t>
      </w:r>
      <w:r w:rsidRPr="00A32C92">
        <w:rPr>
          <w:rFonts w:ascii="Arial Unicode" w:hAnsi="Arial Unicode" w:cs="Sylfaen"/>
          <w:sz w:val="20"/>
        </w:rPr>
        <w:t>պարզաբանում</w:t>
      </w:r>
      <w:r w:rsidRPr="00A32C92">
        <w:rPr>
          <w:rFonts w:ascii="Arial Unicode" w:hAnsi="Arial Unicode" w:cs="Tahoma"/>
          <w:sz w:val="20"/>
        </w:rPr>
        <w:t>։</w:t>
      </w:r>
    </w:p>
    <w:p w:rsidR="00402CEF" w:rsidRPr="007A66C9" w:rsidRDefault="00402CEF" w:rsidP="00402CEF">
      <w:pPr>
        <w:autoSpaceDE w:val="0"/>
        <w:autoSpaceDN w:val="0"/>
        <w:adjustRightInd w:val="0"/>
        <w:ind w:firstLine="567"/>
        <w:jc w:val="both"/>
        <w:rPr>
          <w:rFonts w:ascii="Arial Unicode" w:hAnsi="Arial Unicode"/>
          <w:sz w:val="20"/>
          <w:lang w:val="af-ZA"/>
        </w:rPr>
      </w:pPr>
      <w:r w:rsidRPr="00A32C92">
        <w:rPr>
          <w:rFonts w:ascii="Arial Unicode" w:hAnsi="Arial Unicode" w:cs="Sylfaen"/>
          <w:sz w:val="20"/>
        </w:rPr>
        <w:t>Մասնակիցն</w:t>
      </w:r>
      <w:r w:rsidR="00A13A61" w:rsidRPr="00A32C92">
        <w:rPr>
          <w:rFonts w:ascii="Arial Unicode" w:hAnsi="Arial Unicode" w:cs="Sylfaen"/>
          <w:sz w:val="20"/>
          <w:lang w:val="af-ZA"/>
        </w:rPr>
        <w:t xml:space="preserve"> </w:t>
      </w:r>
      <w:r w:rsidRPr="00A32C92">
        <w:rPr>
          <w:rFonts w:ascii="Arial Unicode" w:hAnsi="Arial Unicode" w:cs="Sylfaen"/>
          <w:sz w:val="20"/>
        </w:rPr>
        <w:t>իրավունք</w:t>
      </w:r>
      <w:r w:rsidR="00A13A61" w:rsidRPr="00A32C92">
        <w:rPr>
          <w:rFonts w:ascii="Arial Unicode" w:hAnsi="Arial Unicode" w:cs="Sylfaen"/>
          <w:sz w:val="20"/>
          <w:lang w:val="af-ZA"/>
        </w:rPr>
        <w:t xml:space="preserve"> </w:t>
      </w:r>
      <w:r w:rsidRPr="00A32C92">
        <w:rPr>
          <w:rFonts w:ascii="Arial Unicode" w:hAnsi="Arial Unicode" w:cs="Sylfaen"/>
          <w:sz w:val="20"/>
        </w:rPr>
        <w:t>ունի</w:t>
      </w:r>
      <w:r w:rsidR="00A13A61" w:rsidRPr="00A32C92">
        <w:rPr>
          <w:rFonts w:ascii="Arial Unicode" w:hAnsi="Arial Unicode" w:cs="Sylfaen"/>
          <w:sz w:val="20"/>
          <w:lang w:val="af-ZA"/>
        </w:rPr>
        <w:t xml:space="preserve"> </w:t>
      </w:r>
      <w:r w:rsidRPr="00A32C92">
        <w:rPr>
          <w:rFonts w:ascii="Arial Unicode" w:hAnsi="Arial Unicode" w:cs="Sylfaen"/>
          <w:sz w:val="20"/>
        </w:rPr>
        <w:t>հայտերի</w:t>
      </w:r>
      <w:r w:rsidR="00A13A61" w:rsidRPr="00A32C92">
        <w:rPr>
          <w:rFonts w:ascii="Arial Unicode" w:hAnsi="Arial Unicode" w:cs="Sylfaen"/>
          <w:sz w:val="20"/>
          <w:lang w:val="af-ZA"/>
        </w:rPr>
        <w:t xml:space="preserve"> </w:t>
      </w:r>
      <w:r w:rsidRPr="00A32C92">
        <w:rPr>
          <w:rFonts w:ascii="Arial Unicode" w:hAnsi="Arial Unicode" w:cs="Sylfaen"/>
          <w:sz w:val="20"/>
        </w:rPr>
        <w:t>ներկայացման</w:t>
      </w:r>
      <w:r w:rsidR="00A13A61" w:rsidRPr="00A32C92">
        <w:rPr>
          <w:rFonts w:ascii="Arial Unicode" w:hAnsi="Arial Unicode" w:cs="Sylfaen"/>
          <w:sz w:val="20"/>
          <w:lang w:val="af-ZA"/>
        </w:rPr>
        <w:t xml:space="preserve"> </w:t>
      </w:r>
      <w:r w:rsidRPr="00A32C92">
        <w:rPr>
          <w:rFonts w:ascii="Arial Unicode" w:hAnsi="Arial Unicode" w:cs="Sylfaen"/>
          <w:sz w:val="20"/>
        </w:rPr>
        <w:t>վերջնաժամկետը</w:t>
      </w:r>
      <w:r w:rsidR="00A13A61" w:rsidRPr="00A32C92">
        <w:rPr>
          <w:rFonts w:ascii="Arial Unicode" w:hAnsi="Arial Unicode" w:cs="Sylfaen"/>
          <w:sz w:val="20"/>
          <w:lang w:val="af-ZA"/>
        </w:rPr>
        <w:t xml:space="preserve"> </w:t>
      </w:r>
      <w:r w:rsidRPr="00A32C92">
        <w:rPr>
          <w:rFonts w:ascii="Arial Unicode" w:hAnsi="Arial Unicode" w:cs="Sylfaen"/>
          <w:sz w:val="20"/>
        </w:rPr>
        <w:t>լրանալուց</w:t>
      </w:r>
      <w:r w:rsidR="00A13A61" w:rsidRPr="00A32C92">
        <w:rPr>
          <w:rFonts w:ascii="Arial Unicode" w:hAnsi="Arial Unicode" w:cs="Sylfaen"/>
          <w:sz w:val="20"/>
          <w:lang w:val="af-ZA"/>
        </w:rPr>
        <w:t xml:space="preserve"> </w:t>
      </w:r>
      <w:r w:rsidRPr="00A32C92">
        <w:rPr>
          <w:rFonts w:ascii="Arial Unicode" w:hAnsi="Arial Unicode" w:cs="Sylfaen"/>
          <w:sz w:val="20"/>
        </w:rPr>
        <w:t>առնվազն</w:t>
      </w:r>
      <w:r w:rsidR="00A13A61" w:rsidRPr="00A32C92">
        <w:rPr>
          <w:rFonts w:ascii="Arial Unicode" w:hAnsi="Arial Unicode" w:cs="Sylfaen"/>
          <w:sz w:val="20"/>
          <w:lang w:val="af-ZA"/>
        </w:rPr>
        <w:t xml:space="preserve"> </w:t>
      </w:r>
      <w:r w:rsidRPr="00A32C92">
        <w:rPr>
          <w:rFonts w:ascii="Arial Unicode" w:hAnsi="Arial Unicode" w:cs="Sylfaen"/>
          <w:sz w:val="20"/>
        </w:rPr>
        <w:t>հինգ</w:t>
      </w:r>
      <w:r w:rsidR="00A13A61" w:rsidRPr="00A32C92">
        <w:rPr>
          <w:rFonts w:ascii="Arial Unicode" w:hAnsi="Arial Unicode" w:cs="Sylfaen"/>
          <w:sz w:val="20"/>
          <w:lang w:val="af-ZA"/>
        </w:rPr>
        <w:t xml:space="preserve"> </w:t>
      </w:r>
      <w:r w:rsidRPr="00A32C92">
        <w:rPr>
          <w:rFonts w:ascii="Arial Unicode" w:hAnsi="Arial Unicode" w:cs="Sylfaen"/>
          <w:sz w:val="20"/>
        </w:rPr>
        <w:t>օրացուցային</w:t>
      </w:r>
      <w:r w:rsidR="00A13A61" w:rsidRPr="00A32C92">
        <w:rPr>
          <w:rFonts w:ascii="Arial Unicode" w:hAnsi="Arial Unicode" w:cs="Sylfaen"/>
          <w:sz w:val="20"/>
          <w:lang w:val="af-ZA"/>
        </w:rPr>
        <w:t xml:space="preserve"> </w:t>
      </w:r>
      <w:r w:rsidRPr="00A32C92">
        <w:rPr>
          <w:rFonts w:ascii="Arial Unicode" w:hAnsi="Arial Unicode" w:cs="Sylfaen"/>
          <w:sz w:val="20"/>
        </w:rPr>
        <w:t>օր</w:t>
      </w:r>
      <w:r w:rsidR="00A13A61" w:rsidRPr="00A32C92">
        <w:rPr>
          <w:rFonts w:ascii="Arial Unicode" w:hAnsi="Arial Unicode" w:cs="Sylfaen"/>
          <w:sz w:val="20"/>
          <w:lang w:val="af-ZA"/>
        </w:rPr>
        <w:t xml:space="preserve"> </w:t>
      </w:r>
      <w:r w:rsidRPr="00A32C92">
        <w:rPr>
          <w:rFonts w:ascii="Arial Unicode" w:hAnsi="Arial Unicode" w:cs="Sylfaen"/>
          <w:sz w:val="20"/>
        </w:rPr>
        <w:t>առաջ</w:t>
      </w:r>
      <w:r w:rsidRPr="00A32C92">
        <w:rPr>
          <w:rFonts w:ascii="Arial Unicode" w:hAnsi="Arial Unicode" w:cs="Arial"/>
          <w:sz w:val="20"/>
          <w:lang w:val="af-ZA"/>
        </w:rPr>
        <w:t xml:space="preserve"> գրավոր </w:t>
      </w:r>
      <w:r w:rsidRPr="00A32C92">
        <w:rPr>
          <w:rFonts w:ascii="Arial Unicode" w:hAnsi="Arial Unicode" w:cs="Sylfaen"/>
          <w:sz w:val="20"/>
        </w:rPr>
        <w:t>հանձնաժողովից</w:t>
      </w:r>
      <w:r w:rsidR="00A13A61" w:rsidRPr="00A32C92">
        <w:rPr>
          <w:rFonts w:ascii="Arial Unicode" w:hAnsi="Arial Unicode" w:cs="Sylfaen"/>
          <w:sz w:val="20"/>
          <w:lang w:val="af-ZA"/>
        </w:rPr>
        <w:t xml:space="preserve"> </w:t>
      </w:r>
      <w:r w:rsidRPr="00A32C92">
        <w:rPr>
          <w:rFonts w:ascii="Arial Unicode" w:hAnsi="Arial Unicode" w:cs="Sylfaen"/>
          <w:sz w:val="20"/>
        </w:rPr>
        <w:t>պահանջելու</w:t>
      </w:r>
      <w:r w:rsidR="00A13A61" w:rsidRPr="00A32C92">
        <w:rPr>
          <w:rFonts w:ascii="Arial Unicode" w:hAnsi="Arial Unicode" w:cs="Sylfaen"/>
          <w:sz w:val="20"/>
          <w:lang w:val="af-ZA"/>
        </w:rPr>
        <w:t xml:space="preserve"> </w:t>
      </w:r>
      <w:r w:rsidRPr="00A32C92">
        <w:rPr>
          <w:rFonts w:ascii="Arial Unicode" w:hAnsi="Arial Unicode" w:cs="Sylfaen"/>
          <w:sz w:val="20"/>
        </w:rPr>
        <w:t>հրավերի</w:t>
      </w:r>
      <w:r w:rsidR="00A13A61" w:rsidRPr="00A32C92">
        <w:rPr>
          <w:rFonts w:ascii="Arial Unicode" w:hAnsi="Arial Unicode" w:cs="Sylfaen"/>
          <w:sz w:val="20"/>
          <w:lang w:val="af-ZA"/>
        </w:rPr>
        <w:t xml:space="preserve"> </w:t>
      </w:r>
      <w:r w:rsidRPr="00A32C92">
        <w:rPr>
          <w:rFonts w:ascii="Arial Unicode" w:hAnsi="Arial Unicode" w:cs="Sylfaen"/>
          <w:sz w:val="20"/>
        </w:rPr>
        <w:t>պարզաբանում</w:t>
      </w:r>
      <w:r w:rsidRPr="00A32C92">
        <w:rPr>
          <w:rFonts w:ascii="Arial Unicode" w:hAnsi="Arial Unicode" w:cs="Tahoma"/>
          <w:sz w:val="20"/>
        </w:rPr>
        <w:t>։</w:t>
      </w:r>
      <w:r w:rsidR="00A13A61" w:rsidRPr="00A32C92">
        <w:rPr>
          <w:rFonts w:ascii="Arial Unicode" w:hAnsi="Arial Unicode" w:cs="Tahoma"/>
          <w:sz w:val="20"/>
          <w:lang w:val="af-ZA"/>
        </w:rPr>
        <w:t xml:space="preserve"> </w:t>
      </w:r>
      <w:r w:rsidRPr="00A32C92">
        <w:rPr>
          <w:rFonts w:ascii="Arial Unicode" w:hAnsi="Arial Unicode"/>
          <w:sz w:val="20"/>
        </w:rPr>
        <w:t>Հանձնաժողովը</w:t>
      </w:r>
      <w:r w:rsidR="00A13A61" w:rsidRPr="00A32C92">
        <w:rPr>
          <w:rFonts w:ascii="Arial Unicode" w:hAnsi="Arial Unicode"/>
          <w:sz w:val="20"/>
          <w:lang w:val="af-ZA"/>
        </w:rPr>
        <w:t xml:space="preserve"> </w:t>
      </w:r>
      <w:r w:rsidRPr="00A32C92">
        <w:rPr>
          <w:rFonts w:ascii="Arial Unicode" w:hAnsi="Arial Unicode" w:cs="Sylfaen"/>
          <w:sz w:val="20"/>
        </w:rPr>
        <w:t>հարցումը</w:t>
      </w:r>
      <w:r w:rsidR="00A13A61" w:rsidRPr="00A32C92">
        <w:rPr>
          <w:rFonts w:ascii="Arial Unicode" w:hAnsi="Arial Unicode" w:cs="Sylfaen"/>
          <w:sz w:val="20"/>
          <w:lang w:val="af-ZA"/>
        </w:rPr>
        <w:t xml:space="preserve"> </w:t>
      </w:r>
      <w:r w:rsidRPr="00A32C92">
        <w:rPr>
          <w:rFonts w:ascii="Arial Unicode" w:hAnsi="Arial Unicode" w:cs="Sylfaen"/>
          <w:sz w:val="20"/>
        </w:rPr>
        <w:t>կատարած</w:t>
      </w:r>
      <w:r w:rsidR="00A13A61" w:rsidRPr="00A32C92">
        <w:rPr>
          <w:rFonts w:ascii="Arial Unicode" w:hAnsi="Arial Unicode" w:cs="Sylfaen"/>
          <w:sz w:val="20"/>
          <w:lang w:val="af-ZA"/>
        </w:rPr>
        <w:t xml:space="preserve"> </w:t>
      </w:r>
      <w:r w:rsidRPr="00A32C92">
        <w:rPr>
          <w:rFonts w:ascii="Arial Unicode" w:hAnsi="Arial Unicode" w:cs="Arial"/>
          <w:sz w:val="20"/>
        </w:rPr>
        <w:t>մ</w:t>
      </w:r>
      <w:r w:rsidRPr="00A32C92">
        <w:rPr>
          <w:rFonts w:ascii="Arial Unicode" w:hAnsi="Arial Unicode" w:cs="Sylfaen"/>
          <w:sz w:val="20"/>
        </w:rPr>
        <w:t>ասնակցին</w:t>
      </w:r>
      <w:r w:rsidR="00A13A61" w:rsidRPr="00A32C92">
        <w:rPr>
          <w:rFonts w:ascii="Arial Unicode" w:hAnsi="Arial Unicode" w:cs="Sylfaen"/>
          <w:sz w:val="20"/>
          <w:lang w:val="af-ZA"/>
        </w:rPr>
        <w:t xml:space="preserve"> </w:t>
      </w:r>
      <w:r w:rsidRPr="00A32C92">
        <w:rPr>
          <w:rFonts w:ascii="Arial Unicode" w:hAnsi="Arial Unicode" w:cs="Sylfaen"/>
          <w:sz w:val="20"/>
        </w:rPr>
        <w:t>պարզաբանումը</w:t>
      </w:r>
      <w:r w:rsidR="00A13A61" w:rsidRPr="00A32C92">
        <w:rPr>
          <w:rFonts w:ascii="Arial Unicode" w:hAnsi="Arial Unicode" w:cs="Sylfaen"/>
          <w:sz w:val="20"/>
          <w:lang w:val="af-ZA"/>
        </w:rPr>
        <w:t xml:space="preserve"> </w:t>
      </w:r>
      <w:r w:rsidRPr="00A32C92">
        <w:rPr>
          <w:rFonts w:ascii="Arial Unicode" w:hAnsi="Arial Unicode" w:cs="Sylfaen"/>
          <w:sz w:val="20"/>
        </w:rPr>
        <w:t>տրամադրում</w:t>
      </w:r>
      <w:r w:rsidR="00A13A61" w:rsidRPr="00A32C92">
        <w:rPr>
          <w:rFonts w:ascii="Arial Unicode" w:hAnsi="Arial Unicode" w:cs="Sylfaen"/>
          <w:sz w:val="20"/>
          <w:lang w:val="af-ZA"/>
        </w:rPr>
        <w:t xml:space="preserve"> </w:t>
      </w:r>
      <w:r w:rsidRPr="00A32C92">
        <w:rPr>
          <w:rFonts w:ascii="Arial Unicode" w:hAnsi="Arial Unicode" w:cs="Sylfaen"/>
          <w:sz w:val="20"/>
        </w:rPr>
        <w:t>է</w:t>
      </w:r>
      <w:r w:rsidRPr="00A32C92">
        <w:rPr>
          <w:rFonts w:ascii="Arial Unicode" w:hAnsi="Arial Unicode" w:cs="Sylfaen"/>
          <w:sz w:val="20"/>
          <w:lang w:val="af-ZA"/>
        </w:rPr>
        <w:t xml:space="preserve"> գրավոր` </w:t>
      </w:r>
      <w:r w:rsidRPr="00A32C92">
        <w:rPr>
          <w:rFonts w:ascii="Arial Unicode" w:hAnsi="Arial Unicode" w:cs="Sylfaen"/>
          <w:sz w:val="20"/>
        </w:rPr>
        <w:t>հարցումը</w:t>
      </w:r>
      <w:r w:rsidR="00A13A61" w:rsidRPr="00A32C92">
        <w:rPr>
          <w:rFonts w:ascii="Arial Unicode" w:hAnsi="Arial Unicode" w:cs="Sylfaen"/>
          <w:sz w:val="20"/>
          <w:lang w:val="af-ZA"/>
        </w:rPr>
        <w:t xml:space="preserve"> </w:t>
      </w:r>
      <w:r w:rsidRPr="00A32C92">
        <w:rPr>
          <w:rFonts w:ascii="Arial Unicode" w:hAnsi="Arial Unicode" w:cs="Sylfaen"/>
          <w:sz w:val="20"/>
        </w:rPr>
        <w:t>ստանալու</w:t>
      </w:r>
      <w:r w:rsidR="00A13A61" w:rsidRPr="00A32C92">
        <w:rPr>
          <w:rFonts w:ascii="Arial Unicode" w:hAnsi="Arial Unicode" w:cs="Sylfaen"/>
          <w:sz w:val="20"/>
          <w:lang w:val="af-ZA"/>
        </w:rPr>
        <w:t xml:space="preserve"> </w:t>
      </w:r>
      <w:r w:rsidRPr="00A32C92">
        <w:rPr>
          <w:rFonts w:ascii="Arial Unicode" w:hAnsi="Arial Unicode" w:cs="Sylfaen"/>
          <w:sz w:val="20"/>
        </w:rPr>
        <w:t>օրվան</w:t>
      </w:r>
      <w:r w:rsidR="00A13A61" w:rsidRPr="00A32C92">
        <w:rPr>
          <w:rFonts w:ascii="Arial Unicode" w:hAnsi="Arial Unicode" w:cs="Sylfaen"/>
          <w:sz w:val="20"/>
          <w:lang w:val="af-ZA"/>
        </w:rPr>
        <w:t xml:space="preserve"> </w:t>
      </w:r>
      <w:r w:rsidRPr="00A32C92">
        <w:rPr>
          <w:rFonts w:ascii="Arial Unicode" w:hAnsi="Arial Unicode" w:cs="Sylfaen"/>
          <w:sz w:val="20"/>
        </w:rPr>
        <w:t>հաջորդող</w:t>
      </w:r>
      <w:r w:rsidR="00A13A61" w:rsidRPr="00A32C92">
        <w:rPr>
          <w:rFonts w:ascii="Arial Unicode" w:hAnsi="Arial Unicode" w:cs="Sylfaen"/>
          <w:sz w:val="20"/>
          <w:lang w:val="af-ZA"/>
        </w:rPr>
        <w:t xml:space="preserve"> </w:t>
      </w:r>
      <w:r w:rsidRPr="00A32C92">
        <w:rPr>
          <w:rFonts w:ascii="Arial Unicode" w:hAnsi="Arial Unicode" w:cs="Sylfaen"/>
          <w:sz w:val="20"/>
        </w:rPr>
        <w:t>երկու</w:t>
      </w:r>
      <w:r w:rsidR="00A13A61" w:rsidRPr="00A32C92">
        <w:rPr>
          <w:rFonts w:ascii="Arial Unicode" w:hAnsi="Arial Unicode" w:cs="Sylfaen"/>
          <w:sz w:val="20"/>
          <w:lang w:val="af-ZA"/>
        </w:rPr>
        <w:t xml:space="preserve"> </w:t>
      </w:r>
      <w:r w:rsidRPr="00A32C92">
        <w:rPr>
          <w:rFonts w:ascii="Arial Unicode" w:hAnsi="Arial Unicode" w:cs="Sylfaen"/>
          <w:sz w:val="20"/>
        </w:rPr>
        <w:t>օրացուցային</w:t>
      </w:r>
      <w:r w:rsidR="00A13A61" w:rsidRPr="00A32C92">
        <w:rPr>
          <w:rFonts w:ascii="Arial Unicode" w:hAnsi="Arial Unicode" w:cs="Sylfaen"/>
          <w:sz w:val="20"/>
          <w:lang w:val="af-ZA"/>
        </w:rPr>
        <w:t xml:space="preserve"> </w:t>
      </w:r>
      <w:r w:rsidRPr="00A32C92">
        <w:rPr>
          <w:rFonts w:ascii="Arial Unicode" w:hAnsi="Arial Unicode" w:cs="Sylfaen"/>
          <w:sz w:val="20"/>
        </w:rPr>
        <w:t>օրվա</w:t>
      </w:r>
      <w:r w:rsidR="00A13A61" w:rsidRPr="00A32C92">
        <w:rPr>
          <w:rFonts w:ascii="Arial Unicode" w:hAnsi="Arial Unicode" w:cs="Sylfaen"/>
          <w:sz w:val="20"/>
          <w:lang w:val="af-ZA"/>
        </w:rPr>
        <w:t xml:space="preserve"> </w:t>
      </w:r>
      <w:r w:rsidRPr="007A66C9">
        <w:rPr>
          <w:rFonts w:ascii="Arial Unicode" w:hAnsi="Arial Unicode" w:cs="Sylfaen"/>
          <w:sz w:val="20"/>
        </w:rPr>
        <w:t>ընթացքում</w:t>
      </w:r>
      <w:r w:rsidRPr="007A66C9">
        <w:rPr>
          <w:rFonts w:ascii="Arial Unicode" w:hAnsi="Arial Unicode" w:cs="Sylfaen"/>
          <w:sz w:val="20"/>
          <w:vertAlign w:val="superscript"/>
          <w:lang w:val="af-ZA"/>
        </w:rPr>
        <w:t>5</w:t>
      </w:r>
      <w:r w:rsidRPr="007A66C9">
        <w:rPr>
          <w:rFonts w:ascii="Arial Unicode" w:hAnsi="Arial Unicode" w:cs="Tahoma"/>
          <w:sz w:val="20"/>
        </w:rPr>
        <w:t>։</w:t>
      </w:r>
      <w:r w:rsidRPr="007A66C9">
        <w:rPr>
          <w:rFonts w:ascii="Arial Unicode" w:hAnsi="Arial Unicode" w:cs="Tahoma"/>
          <w:sz w:val="20"/>
          <w:vertAlign w:val="superscript"/>
        </w:rPr>
        <w:t>6</w:t>
      </w:r>
    </w:p>
    <w:p w:rsidR="00402CEF" w:rsidRPr="007A66C9" w:rsidRDefault="00402CEF" w:rsidP="00402CEF">
      <w:pPr>
        <w:jc w:val="both"/>
        <w:rPr>
          <w:rFonts w:ascii="Arial Unicode" w:hAnsi="Arial Unicode"/>
          <w:sz w:val="20"/>
          <w:szCs w:val="20"/>
          <w:lang w:val="af-ZA"/>
        </w:rPr>
      </w:pPr>
      <w:r w:rsidRPr="007A66C9">
        <w:rPr>
          <w:rFonts w:ascii="Arial Unicode" w:hAnsi="Arial Unicode"/>
          <w:sz w:val="20"/>
          <w:lang w:val="af-ZA"/>
        </w:rPr>
        <w:t xml:space="preserve">3.2 </w:t>
      </w:r>
      <w:r w:rsidRPr="007A66C9">
        <w:rPr>
          <w:rFonts w:ascii="Arial Unicode" w:hAnsi="Arial Unicode" w:cs="Sylfaen"/>
          <w:sz w:val="20"/>
        </w:rPr>
        <w:t>Հարցման</w:t>
      </w:r>
      <w:r w:rsidR="008A76F0" w:rsidRPr="007A66C9">
        <w:rPr>
          <w:rFonts w:ascii="Arial Unicode" w:hAnsi="Arial Unicode" w:cs="Sylfaen"/>
          <w:sz w:val="20"/>
          <w:lang w:val="af-ZA"/>
        </w:rPr>
        <w:t xml:space="preserve"> </w:t>
      </w:r>
      <w:r w:rsidRPr="007A66C9">
        <w:rPr>
          <w:rFonts w:ascii="Arial Unicode" w:hAnsi="Arial Unicode" w:cs="Sylfaen"/>
          <w:sz w:val="20"/>
        </w:rPr>
        <w:t>և</w:t>
      </w:r>
      <w:r w:rsidR="008A76F0" w:rsidRPr="007A66C9">
        <w:rPr>
          <w:rFonts w:ascii="Arial Unicode" w:hAnsi="Arial Unicode" w:cs="Sylfaen"/>
          <w:sz w:val="20"/>
          <w:lang w:val="af-ZA"/>
        </w:rPr>
        <w:t xml:space="preserve"> </w:t>
      </w:r>
      <w:r w:rsidRPr="007A66C9">
        <w:rPr>
          <w:rFonts w:ascii="Arial Unicode" w:hAnsi="Arial Unicode" w:cs="Sylfaen"/>
          <w:sz w:val="20"/>
        </w:rPr>
        <w:t>պարզաբանումների</w:t>
      </w:r>
      <w:r w:rsidR="008A76F0" w:rsidRPr="007A66C9">
        <w:rPr>
          <w:rFonts w:ascii="Arial Unicode" w:hAnsi="Arial Unicode" w:cs="Sylfaen"/>
          <w:sz w:val="20"/>
          <w:lang w:val="af-ZA"/>
        </w:rPr>
        <w:t xml:space="preserve"> </w:t>
      </w:r>
      <w:r w:rsidRPr="007A66C9">
        <w:rPr>
          <w:rFonts w:ascii="Arial Unicode" w:hAnsi="Arial Unicode" w:cs="Sylfaen"/>
          <w:sz w:val="20"/>
        </w:rPr>
        <w:t>բովանդակության</w:t>
      </w:r>
      <w:r w:rsidR="008A76F0" w:rsidRPr="007A66C9">
        <w:rPr>
          <w:rFonts w:ascii="Arial Unicode" w:hAnsi="Arial Unicode" w:cs="Sylfaen"/>
          <w:sz w:val="20"/>
          <w:lang w:val="af-ZA"/>
        </w:rPr>
        <w:t xml:space="preserve"> </w:t>
      </w:r>
      <w:r w:rsidRPr="007A66C9">
        <w:rPr>
          <w:rFonts w:ascii="Arial Unicode" w:hAnsi="Arial Unicode" w:cs="Sylfaen"/>
          <w:sz w:val="20"/>
        </w:rPr>
        <w:t>մասին</w:t>
      </w:r>
      <w:r w:rsidR="008A76F0" w:rsidRPr="007A66C9">
        <w:rPr>
          <w:rFonts w:ascii="Arial Unicode" w:hAnsi="Arial Unicode" w:cs="Sylfaen"/>
          <w:sz w:val="20"/>
          <w:lang w:val="af-ZA"/>
        </w:rPr>
        <w:t xml:space="preserve"> </w:t>
      </w:r>
      <w:r w:rsidRPr="007A66C9">
        <w:rPr>
          <w:rFonts w:ascii="Arial Unicode" w:hAnsi="Arial Unicode" w:cs="Sylfaen"/>
          <w:sz w:val="20"/>
        </w:rPr>
        <w:t>հայտարարությունը</w:t>
      </w:r>
      <w:r w:rsidR="008A76F0" w:rsidRPr="007A66C9">
        <w:rPr>
          <w:rFonts w:ascii="Arial Unicode" w:hAnsi="Arial Unicode" w:cs="Sylfaen"/>
          <w:sz w:val="20"/>
          <w:lang w:val="af-ZA"/>
        </w:rPr>
        <w:t xml:space="preserve"> </w:t>
      </w:r>
      <w:r w:rsidRPr="007A66C9">
        <w:rPr>
          <w:rFonts w:ascii="Arial Unicode" w:hAnsi="Arial Unicode" w:cs="Arial"/>
          <w:sz w:val="20"/>
        </w:rPr>
        <w:t>պարզաբանումը</w:t>
      </w:r>
      <w:r w:rsidR="008A76F0" w:rsidRPr="007A66C9">
        <w:rPr>
          <w:rFonts w:ascii="Arial Unicode" w:hAnsi="Arial Unicode" w:cs="Arial"/>
          <w:sz w:val="20"/>
          <w:lang w:val="af-ZA"/>
        </w:rPr>
        <w:t xml:space="preserve"> </w:t>
      </w:r>
      <w:r w:rsidRPr="007A66C9">
        <w:rPr>
          <w:rFonts w:ascii="Arial Unicode" w:hAnsi="Arial Unicode" w:cs="Arial"/>
          <w:sz w:val="20"/>
        </w:rPr>
        <w:t>տրամադրելու</w:t>
      </w:r>
      <w:r w:rsidR="008A76F0" w:rsidRPr="007A66C9">
        <w:rPr>
          <w:rFonts w:ascii="Arial Unicode" w:hAnsi="Arial Unicode" w:cs="Arial"/>
          <w:sz w:val="20"/>
          <w:lang w:val="af-ZA"/>
        </w:rPr>
        <w:t xml:space="preserve"> </w:t>
      </w:r>
      <w:r w:rsidRPr="007A66C9">
        <w:rPr>
          <w:rFonts w:ascii="Arial Unicode" w:hAnsi="Arial Unicode" w:cs="Arial"/>
          <w:sz w:val="20"/>
        </w:rPr>
        <w:t>օրը</w:t>
      </w:r>
      <w:r w:rsidR="008A76F0" w:rsidRPr="007A66C9">
        <w:rPr>
          <w:rFonts w:ascii="Arial Unicode" w:hAnsi="Arial Unicode" w:cs="Arial"/>
          <w:sz w:val="20"/>
          <w:lang w:val="af-ZA"/>
        </w:rPr>
        <w:t xml:space="preserve"> </w:t>
      </w:r>
      <w:r w:rsidRPr="007A66C9">
        <w:rPr>
          <w:rFonts w:ascii="Arial Unicode" w:hAnsi="Arial Unicode" w:cs="Sylfaen"/>
          <w:sz w:val="20"/>
        </w:rPr>
        <w:t>հրապարակվում</w:t>
      </w:r>
      <w:r w:rsidR="008A76F0" w:rsidRPr="007A66C9">
        <w:rPr>
          <w:rFonts w:ascii="Arial Unicode" w:hAnsi="Arial Unicode" w:cs="Sylfaen"/>
          <w:sz w:val="20"/>
          <w:lang w:val="af-ZA"/>
        </w:rPr>
        <w:t xml:space="preserve"> </w:t>
      </w:r>
      <w:r w:rsidRPr="007A66C9">
        <w:rPr>
          <w:rFonts w:ascii="Arial Unicode" w:hAnsi="Arial Unicode" w:cs="Sylfaen"/>
          <w:sz w:val="20"/>
        </w:rPr>
        <w:t>է</w:t>
      </w:r>
      <w:r w:rsidRPr="007A66C9">
        <w:rPr>
          <w:rFonts w:ascii="Arial Unicode" w:hAnsi="Arial Unicode" w:cs="Sylfaen"/>
          <w:sz w:val="20"/>
          <w:lang w:val="af-ZA"/>
        </w:rPr>
        <w:t xml:space="preserve">www.procurement.am </w:t>
      </w:r>
      <w:r w:rsidRPr="007A66C9">
        <w:rPr>
          <w:rFonts w:ascii="Arial Unicode" w:hAnsi="Arial Unicode" w:cs="Sylfaen"/>
          <w:sz w:val="20"/>
        </w:rPr>
        <w:t>հասցեով</w:t>
      </w:r>
      <w:r w:rsidR="008A76F0" w:rsidRPr="007A66C9">
        <w:rPr>
          <w:rFonts w:ascii="Arial Unicode" w:hAnsi="Arial Unicode" w:cs="Sylfaen"/>
          <w:sz w:val="20"/>
          <w:lang w:val="af-ZA"/>
        </w:rPr>
        <w:t xml:space="preserve"> </w:t>
      </w:r>
      <w:r w:rsidRPr="007A66C9">
        <w:rPr>
          <w:rFonts w:ascii="Arial Unicode" w:hAnsi="Arial Unicode" w:cs="Sylfaen"/>
          <w:sz w:val="20"/>
        </w:rPr>
        <w:t>գործող</w:t>
      </w:r>
      <w:r w:rsidR="008A76F0" w:rsidRPr="007A66C9">
        <w:rPr>
          <w:rFonts w:ascii="Arial Unicode" w:hAnsi="Arial Unicode" w:cs="Sylfaen"/>
          <w:sz w:val="20"/>
          <w:lang w:val="af-ZA"/>
        </w:rPr>
        <w:t xml:space="preserve"> </w:t>
      </w:r>
      <w:r w:rsidRPr="007A66C9">
        <w:rPr>
          <w:rFonts w:ascii="Arial Unicode" w:hAnsi="Arial Unicode" w:cs="Sylfaen"/>
          <w:sz w:val="20"/>
        </w:rPr>
        <w:t>տեղեկագրի</w:t>
      </w:r>
      <w:r w:rsidRPr="007A66C9">
        <w:rPr>
          <w:rFonts w:ascii="Arial Unicode" w:hAnsi="Arial Unicode" w:cs="Sylfaen"/>
          <w:sz w:val="20"/>
          <w:lang w:val="af-ZA"/>
        </w:rPr>
        <w:t xml:space="preserve"> (</w:t>
      </w:r>
      <w:r w:rsidRPr="007A66C9">
        <w:rPr>
          <w:rFonts w:ascii="Arial Unicode" w:hAnsi="Arial Unicode" w:cs="Sylfaen"/>
          <w:sz w:val="20"/>
        </w:rPr>
        <w:t>այսուհետ</w:t>
      </w:r>
      <w:r w:rsidRPr="007A66C9">
        <w:rPr>
          <w:rFonts w:ascii="Arial Unicode" w:hAnsi="Arial Unicode" w:cs="Sylfaen"/>
          <w:sz w:val="20"/>
          <w:lang w:val="af-ZA"/>
        </w:rPr>
        <w:t xml:space="preserve">` </w:t>
      </w:r>
      <w:r w:rsidRPr="007A66C9">
        <w:rPr>
          <w:rFonts w:ascii="Arial Unicode" w:hAnsi="Arial Unicode" w:cs="Sylfaen"/>
          <w:sz w:val="20"/>
        </w:rPr>
        <w:t>տեղեկագիր</w:t>
      </w:r>
      <w:r w:rsidRPr="007A66C9">
        <w:rPr>
          <w:rFonts w:ascii="Arial Unicode" w:hAnsi="Arial Unicode" w:cs="Sylfaen"/>
          <w:sz w:val="20"/>
          <w:lang w:val="af-ZA"/>
        </w:rPr>
        <w:t xml:space="preserve">) </w:t>
      </w:r>
      <w:r w:rsidRPr="007A66C9">
        <w:rPr>
          <w:rFonts w:ascii="Arial Unicode" w:hAnsi="Arial Unicode"/>
          <w:lang w:val="af-ZA"/>
        </w:rPr>
        <w:t>«</w:t>
      </w:r>
      <w:r w:rsidRPr="007A66C9">
        <w:rPr>
          <w:rFonts w:ascii="Arial Unicode" w:hAnsi="Arial Unicode" w:cs="Sylfaen"/>
          <w:sz w:val="20"/>
        </w:rPr>
        <w:t>Գնումների</w:t>
      </w:r>
      <w:r w:rsidR="008A76F0" w:rsidRPr="007A66C9">
        <w:rPr>
          <w:rFonts w:ascii="Arial Unicode" w:hAnsi="Arial Unicode" w:cs="Sylfaen"/>
          <w:sz w:val="20"/>
          <w:lang w:val="af-ZA"/>
        </w:rPr>
        <w:t xml:space="preserve"> </w:t>
      </w:r>
      <w:r w:rsidRPr="007A66C9">
        <w:rPr>
          <w:rFonts w:ascii="Arial Unicode" w:hAnsi="Arial Unicode" w:cs="Sylfaen"/>
          <w:sz w:val="20"/>
        </w:rPr>
        <w:t>հայտարարություններ</w:t>
      </w:r>
      <w:r w:rsidRPr="007A66C9">
        <w:rPr>
          <w:rFonts w:ascii="Arial Unicode" w:hAnsi="Arial Unicode"/>
          <w:lang w:val="af-ZA"/>
        </w:rPr>
        <w:t>»</w:t>
      </w:r>
      <w:r w:rsidR="008A76F0" w:rsidRPr="007A66C9">
        <w:rPr>
          <w:rFonts w:ascii="Arial Unicode" w:hAnsi="Arial Unicode"/>
          <w:lang w:val="af-ZA"/>
        </w:rPr>
        <w:t xml:space="preserve"> </w:t>
      </w:r>
      <w:r w:rsidRPr="007A66C9">
        <w:rPr>
          <w:rFonts w:ascii="Arial Unicode" w:hAnsi="Arial Unicode" w:cs="Sylfaen"/>
          <w:sz w:val="20"/>
        </w:rPr>
        <w:t>բաժնի</w:t>
      </w:r>
      <w:r w:rsidR="008A76F0" w:rsidRPr="007A66C9">
        <w:rPr>
          <w:rFonts w:ascii="Arial Unicode" w:hAnsi="Arial Unicode" w:cs="Sylfaen"/>
          <w:sz w:val="20"/>
          <w:lang w:val="af-ZA"/>
        </w:rPr>
        <w:t xml:space="preserve"> </w:t>
      </w:r>
      <w:r w:rsidRPr="007A66C9">
        <w:rPr>
          <w:rFonts w:ascii="Arial Unicode" w:hAnsi="Arial Unicode"/>
          <w:lang w:val="af-ZA"/>
        </w:rPr>
        <w:t>«</w:t>
      </w:r>
      <w:r w:rsidRPr="007A66C9">
        <w:rPr>
          <w:rFonts w:ascii="Arial Unicode" w:hAnsi="Arial Unicode" w:cs="Sylfaen"/>
          <w:sz w:val="20"/>
        </w:rPr>
        <w:t>Հրավերների</w:t>
      </w:r>
      <w:r w:rsidR="008A76F0" w:rsidRPr="007A66C9">
        <w:rPr>
          <w:rFonts w:ascii="Arial Unicode" w:hAnsi="Arial Unicode" w:cs="Sylfaen"/>
          <w:sz w:val="20"/>
          <w:lang w:val="af-ZA"/>
        </w:rPr>
        <w:t xml:space="preserve"> </w:t>
      </w:r>
      <w:r w:rsidRPr="007A66C9">
        <w:rPr>
          <w:rFonts w:ascii="Arial Unicode" w:hAnsi="Arial Unicode" w:cs="Sylfaen"/>
          <w:sz w:val="20"/>
        </w:rPr>
        <w:t>պարզաբանումների</w:t>
      </w:r>
      <w:r w:rsidR="008A76F0" w:rsidRPr="007A66C9">
        <w:rPr>
          <w:rFonts w:ascii="Arial Unicode" w:hAnsi="Arial Unicode" w:cs="Sylfaen"/>
          <w:sz w:val="20"/>
          <w:lang w:val="af-ZA"/>
        </w:rPr>
        <w:t xml:space="preserve"> </w:t>
      </w:r>
      <w:r w:rsidRPr="007A66C9">
        <w:rPr>
          <w:rFonts w:ascii="Arial Unicode" w:hAnsi="Arial Unicode" w:cs="Sylfaen"/>
          <w:sz w:val="20"/>
        </w:rPr>
        <w:t>վերաբերյալ</w:t>
      </w:r>
      <w:r w:rsidR="008A76F0" w:rsidRPr="007A66C9">
        <w:rPr>
          <w:rFonts w:ascii="Arial Unicode" w:hAnsi="Arial Unicode" w:cs="Sylfaen"/>
          <w:sz w:val="20"/>
          <w:lang w:val="af-ZA"/>
        </w:rPr>
        <w:t xml:space="preserve"> </w:t>
      </w:r>
      <w:r w:rsidRPr="007A66C9">
        <w:rPr>
          <w:rFonts w:ascii="Arial Unicode" w:hAnsi="Arial Unicode" w:cs="Sylfaen"/>
          <w:sz w:val="20"/>
        </w:rPr>
        <w:t>հայտարարություններ</w:t>
      </w:r>
      <w:r w:rsidRPr="007A66C9">
        <w:rPr>
          <w:rFonts w:ascii="Arial Unicode" w:hAnsi="Arial Unicode"/>
          <w:lang w:val="af-ZA"/>
        </w:rPr>
        <w:t>»</w:t>
      </w:r>
      <w:r w:rsidR="008A76F0" w:rsidRPr="007A66C9">
        <w:rPr>
          <w:rFonts w:ascii="Arial Unicode" w:hAnsi="Arial Unicode"/>
          <w:lang w:val="af-ZA"/>
        </w:rPr>
        <w:t xml:space="preserve"> </w:t>
      </w:r>
      <w:r w:rsidRPr="007A66C9">
        <w:rPr>
          <w:rFonts w:ascii="Arial Unicode" w:hAnsi="Arial Unicode" w:cs="Sylfaen"/>
          <w:sz w:val="20"/>
        </w:rPr>
        <w:t>ենթաբաբաժնում</w:t>
      </w:r>
      <w:r w:rsidRPr="007A66C9">
        <w:rPr>
          <w:rFonts w:ascii="Arial Unicode" w:hAnsi="Arial Unicode" w:cs="Sylfaen"/>
          <w:sz w:val="20"/>
          <w:lang w:val="af-ZA"/>
        </w:rPr>
        <w:t xml:space="preserve">` </w:t>
      </w:r>
      <w:r w:rsidRPr="007A66C9">
        <w:rPr>
          <w:rFonts w:ascii="Arial Unicode" w:hAnsi="Arial Unicode" w:cs="Sylfaen"/>
          <w:sz w:val="20"/>
        </w:rPr>
        <w:t>առանց</w:t>
      </w:r>
      <w:r w:rsidR="008A76F0" w:rsidRPr="007A66C9">
        <w:rPr>
          <w:rFonts w:ascii="Arial Unicode" w:hAnsi="Arial Unicode" w:cs="Sylfaen"/>
          <w:sz w:val="20"/>
          <w:lang w:val="af-ZA"/>
        </w:rPr>
        <w:t xml:space="preserve"> </w:t>
      </w:r>
      <w:r w:rsidRPr="007A66C9">
        <w:rPr>
          <w:rFonts w:ascii="Arial Unicode" w:hAnsi="Arial Unicode" w:cs="Sylfaen"/>
          <w:sz w:val="20"/>
        </w:rPr>
        <w:t>նշելու</w:t>
      </w:r>
      <w:r w:rsidR="008A76F0" w:rsidRPr="007A66C9">
        <w:rPr>
          <w:rFonts w:ascii="Arial Unicode" w:hAnsi="Arial Unicode" w:cs="Sylfaen"/>
          <w:sz w:val="20"/>
          <w:lang w:val="af-ZA"/>
        </w:rPr>
        <w:t xml:space="preserve"> </w:t>
      </w:r>
      <w:r w:rsidRPr="007A66C9">
        <w:rPr>
          <w:rFonts w:ascii="Arial Unicode" w:hAnsi="Arial Unicode" w:cs="Sylfaen"/>
          <w:sz w:val="20"/>
        </w:rPr>
        <w:t>հարցումը</w:t>
      </w:r>
      <w:r w:rsidR="008A76F0" w:rsidRPr="007A66C9">
        <w:rPr>
          <w:rFonts w:ascii="Arial Unicode" w:hAnsi="Arial Unicode" w:cs="Sylfaen"/>
          <w:sz w:val="20"/>
          <w:lang w:val="af-ZA"/>
        </w:rPr>
        <w:t xml:space="preserve"> </w:t>
      </w:r>
      <w:r w:rsidRPr="007A66C9">
        <w:rPr>
          <w:rFonts w:ascii="Arial Unicode" w:hAnsi="Arial Unicode" w:cs="Sylfaen"/>
          <w:sz w:val="20"/>
        </w:rPr>
        <w:t>կատարած</w:t>
      </w:r>
      <w:r w:rsidR="008A76F0" w:rsidRPr="007A66C9">
        <w:rPr>
          <w:rFonts w:ascii="Arial Unicode" w:hAnsi="Arial Unicode" w:cs="Sylfaen"/>
          <w:sz w:val="20"/>
          <w:lang w:val="af-ZA"/>
        </w:rPr>
        <w:t xml:space="preserve"> </w:t>
      </w:r>
      <w:r w:rsidRPr="007A66C9">
        <w:rPr>
          <w:rFonts w:ascii="Arial Unicode" w:hAnsi="Arial Unicode" w:cs="Arial"/>
          <w:sz w:val="20"/>
        </w:rPr>
        <w:t>մ</w:t>
      </w:r>
      <w:r w:rsidRPr="007A66C9">
        <w:rPr>
          <w:rFonts w:ascii="Arial Unicode" w:hAnsi="Arial Unicode" w:cs="Sylfaen"/>
          <w:sz w:val="20"/>
        </w:rPr>
        <w:t>ասնակցի</w:t>
      </w:r>
      <w:r w:rsidR="008A76F0" w:rsidRPr="007A66C9">
        <w:rPr>
          <w:rFonts w:ascii="Arial Unicode" w:hAnsi="Arial Unicode" w:cs="Sylfaen"/>
          <w:sz w:val="20"/>
          <w:lang w:val="af-ZA"/>
        </w:rPr>
        <w:t xml:space="preserve"> </w:t>
      </w:r>
      <w:r w:rsidRPr="007A66C9">
        <w:rPr>
          <w:rFonts w:ascii="Arial Unicode" w:hAnsi="Arial Unicode" w:cs="Sylfaen"/>
          <w:sz w:val="20"/>
        </w:rPr>
        <w:t>տվյալները</w:t>
      </w:r>
      <w:r w:rsidRPr="007A66C9">
        <w:rPr>
          <w:rFonts w:ascii="Arial Unicode" w:hAnsi="Arial Unicode" w:cs="Tahoma"/>
          <w:sz w:val="20"/>
        </w:rPr>
        <w:t>։</w:t>
      </w:r>
    </w:p>
    <w:p w:rsidR="00402CEF" w:rsidRPr="007A66C9" w:rsidRDefault="00402CEF" w:rsidP="00402CEF">
      <w:pPr>
        <w:autoSpaceDE w:val="0"/>
        <w:autoSpaceDN w:val="0"/>
        <w:adjustRightInd w:val="0"/>
        <w:jc w:val="both"/>
        <w:rPr>
          <w:rFonts w:ascii="Arial Unicode" w:hAnsi="Arial Unicode" w:cs="Arial Unicode"/>
          <w:sz w:val="20"/>
          <w:lang w:val="af-ZA"/>
        </w:rPr>
      </w:pPr>
      <w:r w:rsidRPr="007A66C9">
        <w:rPr>
          <w:rFonts w:ascii="Arial Unicode" w:hAnsi="Arial Unicode" w:cs="Arial Unicode"/>
          <w:sz w:val="20"/>
          <w:lang w:val="af-ZA"/>
        </w:rPr>
        <w:t xml:space="preserve">3.3 </w:t>
      </w:r>
      <w:r w:rsidRPr="007A66C9">
        <w:rPr>
          <w:rFonts w:ascii="Arial Unicode" w:hAnsi="Arial Unicode" w:cs="Sylfaen"/>
          <w:sz w:val="20"/>
        </w:rPr>
        <w:t>Պարզաբանում</w:t>
      </w:r>
      <w:r w:rsidR="008A76F0" w:rsidRPr="007A66C9">
        <w:rPr>
          <w:rFonts w:ascii="Arial Unicode" w:hAnsi="Arial Unicode" w:cs="Sylfaen"/>
          <w:sz w:val="20"/>
          <w:lang w:val="af-ZA"/>
        </w:rPr>
        <w:t xml:space="preserve"> </w:t>
      </w:r>
      <w:r w:rsidRPr="007A66C9">
        <w:rPr>
          <w:rFonts w:ascii="Arial Unicode" w:hAnsi="Arial Unicode" w:cs="Sylfaen"/>
          <w:sz w:val="20"/>
        </w:rPr>
        <w:t>չի</w:t>
      </w:r>
      <w:r w:rsidR="008A76F0" w:rsidRPr="007A66C9">
        <w:rPr>
          <w:rFonts w:ascii="Arial Unicode" w:hAnsi="Arial Unicode" w:cs="Sylfaen"/>
          <w:sz w:val="20"/>
          <w:lang w:val="af-ZA"/>
        </w:rPr>
        <w:t xml:space="preserve"> </w:t>
      </w:r>
      <w:r w:rsidRPr="007A66C9">
        <w:rPr>
          <w:rFonts w:ascii="Arial Unicode" w:hAnsi="Arial Unicode" w:cs="Sylfaen"/>
          <w:sz w:val="20"/>
        </w:rPr>
        <w:t>տրամադրվում</w:t>
      </w:r>
      <w:r w:rsidRPr="007A66C9">
        <w:rPr>
          <w:rFonts w:ascii="Arial Unicode" w:hAnsi="Arial Unicode" w:cs="Arial Unicode"/>
          <w:sz w:val="20"/>
          <w:lang w:val="af-ZA"/>
        </w:rPr>
        <w:t xml:space="preserve">, </w:t>
      </w:r>
      <w:r w:rsidRPr="007A66C9">
        <w:rPr>
          <w:rFonts w:ascii="Arial Unicode" w:hAnsi="Arial Unicode" w:cs="Sylfaen"/>
          <w:sz w:val="20"/>
        </w:rPr>
        <w:t>եթե</w:t>
      </w:r>
      <w:r w:rsidR="008A76F0" w:rsidRPr="007A66C9">
        <w:rPr>
          <w:rFonts w:ascii="Arial Unicode" w:hAnsi="Arial Unicode" w:cs="Sylfaen"/>
          <w:sz w:val="20"/>
          <w:lang w:val="af-ZA"/>
        </w:rPr>
        <w:t xml:space="preserve"> </w:t>
      </w:r>
      <w:r w:rsidRPr="007A66C9">
        <w:rPr>
          <w:rFonts w:ascii="Arial Unicode" w:hAnsi="Arial Unicode" w:cs="Sylfaen"/>
          <w:sz w:val="20"/>
        </w:rPr>
        <w:t>հարցումը</w:t>
      </w:r>
      <w:r w:rsidR="008A76F0" w:rsidRPr="007A66C9">
        <w:rPr>
          <w:rFonts w:ascii="Arial Unicode" w:hAnsi="Arial Unicode" w:cs="Sylfaen"/>
          <w:sz w:val="20"/>
          <w:lang w:val="af-ZA"/>
        </w:rPr>
        <w:t xml:space="preserve"> </w:t>
      </w:r>
      <w:r w:rsidRPr="007A66C9">
        <w:rPr>
          <w:rFonts w:ascii="Arial Unicode" w:hAnsi="Arial Unicode" w:cs="Sylfaen"/>
          <w:sz w:val="20"/>
        </w:rPr>
        <w:t>կատարվել</w:t>
      </w:r>
      <w:r w:rsidR="008A76F0" w:rsidRPr="007A66C9">
        <w:rPr>
          <w:rFonts w:ascii="Arial Unicode" w:hAnsi="Arial Unicode" w:cs="Sylfaen"/>
          <w:sz w:val="20"/>
          <w:lang w:val="af-ZA"/>
        </w:rPr>
        <w:t xml:space="preserve"> </w:t>
      </w:r>
      <w:r w:rsidRPr="007A66C9">
        <w:rPr>
          <w:rFonts w:ascii="Arial Unicode" w:hAnsi="Arial Unicode" w:cs="Sylfaen"/>
          <w:sz w:val="20"/>
        </w:rPr>
        <w:t>է</w:t>
      </w:r>
      <w:r w:rsidR="008A76F0" w:rsidRPr="007A66C9">
        <w:rPr>
          <w:rFonts w:ascii="Arial Unicode" w:hAnsi="Arial Unicode" w:cs="Sylfaen"/>
          <w:sz w:val="20"/>
          <w:lang w:val="af-ZA"/>
        </w:rPr>
        <w:t xml:space="preserve"> </w:t>
      </w:r>
      <w:r w:rsidRPr="007A66C9">
        <w:rPr>
          <w:rFonts w:ascii="Arial Unicode" w:hAnsi="Arial Unicode" w:cs="Sylfaen"/>
          <w:sz w:val="20"/>
        </w:rPr>
        <w:t>սույն</w:t>
      </w:r>
      <w:r w:rsidR="008A76F0" w:rsidRPr="007A66C9">
        <w:rPr>
          <w:rFonts w:ascii="Arial Unicode" w:hAnsi="Arial Unicode" w:cs="Sylfaen"/>
          <w:sz w:val="20"/>
          <w:lang w:val="af-ZA"/>
        </w:rPr>
        <w:t xml:space="preserve"> </w:t>
      </w:r>
      <w:r w:rsidRPr="007A66C9">
        <w:rPr>
          <w:rFonts w:ascii="Arial Unicode" w:hAnsi="Arial Unicode" w:cs="Sylfaen"/>
          <w:sz w:val="20"/>
        </w:rPr>
        <w:t>բաժնով</w:t>
      </w:r>
      <w:r w:rsidR="008A76F0" w:rsidRPr="007A66C9">
        <w:rPr>
          <w:rFonts w:ascii="Arial Unicode" w:hAnsi="Arial Unicode" w:cs="Sylfaen"/>
          <w:sz w:val="20"/>
          <w:lang w:val="af-ZA"/>
        </w:rPr>
        <w:t xml:space="preserve"> </w:t>
      </w:r>
      <w:r w:rsidRPr="007A66C9">
        <w:rPr>
          <w:rFonts w:ascii="Arial Unicode" w:hAnsi="Arial Unicode" w:cs="Sylfaen"/>
          <w:sz w:val="20"/>
        </w:rPr>
        <w:t>սահմանված</w:t>
      </w:r>
      <w:r w:rsidR="008A76F0" w:rsidRPr="007A66C9">
        <w:rPr>
          <w:rFonts w:ascii="Arial Unicode" w:hAnsi="Arial Unicode" w:cs="Sylfaen"/>
          <w:sz w:val="20"/>
          <w:lang w:val="af-ZA"/>
        </w:rPr>
        <w:t xml:space="preserve"> </w:t>
      </w:r>
      <w:r w:rsidRPr="007A66C9">
        <w:rPr>
          <w:rFonts w:ascii="Arial Unicode" w:hAnsi="Arial Unicode" w:cs="Sylfaen"/>
          <w:sz w:val="20"/>
        </w:rPr>
        <w:t>ժամկետի</w:t>
      </w:r>
      <w:r w:rsidR="008A76F0" w:rsidRPr="007A66C9">
        <w:rPr>
          <w:rFonts w:ascii="Arial Unicode" w:hAnsi="Arial Unicode" w:cs="Sylfaen"/>
          <w:sz w:val="20"/>
          <w:lang w:val="af-ZA"/>
        </w:rPr>
        <w:t xml:space="preserve"> </w:t>
      </w:r>
      <w:r w:rsidRPr="007A66C9">
        <w:rPr>
          <w:rFonts w:ascii="Arial Unicode" w:hAnsi="Arial Unicode" w:cs="Sylfaen"/>
          <w:sz w:val="20"/>
        </w:rPr>
        <w:t>խախտմամբ</w:t>
      </w:r>
      <w:r w:rsidRPr="007A66C9">
        <w:rPr>
          <w:rFonts w:ascii="Arial Unicode" w:hAnsi="Arial Unicode" w:cs="Arial Unicode"/>
          <w:sz w:val="20"/>
          <w:lang w:val="af-ZA"/>
        </w:rPr>
        <w:t xml:space="preserve">, </w:t>
      </w:r>
      <w:r w:rsidRPr="007A66C9">
        <w:rPr>
          <w:rFonts w:ascii="Arial Unicode" w:hAnsi="Arial Unicode" w:cs="Sylfaen"/>
          <w:sz w:val="20"/>
        </w:rPr>
        <w:t>ինչպես</w:t>
      </w:r>
      <w:r w:rsidR="008A76F0" w:rsidRPr="007A66C9">
        <w:rPr>
          <w:rFonts w:ascii="Arial Unicode" w:hAnsi="Arial Unicode" w:cs="Sylfaen"/>
          <w:sz w:val="20"/>
          <w:lang w:val="af-ZA"/>
        </w:rPr>
        <w:t xml:space="preserve"> </w:t>
      </w:r>
      <w:r w:rsidRPr="007A66C9">
        <w:rPr>
          <w:rFonts w:ascii="Arial Unicode" w:hAnsi="Arial Unicode" w:cs="Sylfaen"/>
          <w:sz w:val="20"/>
        </w:rPr>
        <w:t>նաև</w:t>
      </w:r>
      <w:r w:rsidRPr="007A66C9">
        <w:rPr>
          <w:rFonts w:ascii="Arial Unicode" w:hAnsi="Arial Unicode" w:cs="Arial Unicode"/>
          <w:sz w:val="20"/>
          <w:lang w:val="af-ZA"/>
        </w:rPr>
        <w:t xml:space="preserve">, </w:t>
      </w:r>
      <w:r w:rsidRPr="007A66C9">
        <w:rPr>
          <w:rFonts w:ascii="Arial Unicode" w:hAnsi="Arial Unicode" w:cs="Sylfaen"/>
          <w:sz w:val="20"/>
        </w:rPr>
        <w:t>եթե</w:t>
      </w:r>
      <w:r w:rsidR="008A76F0" w:rsidRPr="007A66C9">
        <w:rPr>
          <w:rFonts w:ascii="Arial Unicode" w:hAnsi="Arial Unicode" w:cs="Sylfaen"/>
          <w:sz w:val="20"/>
          <w:lang w:val="af-ZA"/>
        </w:rPr>
        <w:t xml:space="preserve"> </w:t>
      </w:r>
      <w:r w:rsidRPr="007A66C9">
        <w:rPr>
          <w:rFonts w:ascii="Arial Unicode" w:hAnsi="Arial Unicode" w:cs="Sylfaen"/>
          <w:sz w:val="20"/>
        </w:rPr>
        <w:t>հարցումը</w:t>
      </w:r>
      <w:r w:rsidR="008A76F0" w:rsidRPr="007A66C9">
        <w:rPr>
          <w:rFonts w:ascii="Arial Unicode" w:hAnsi="Arial Unicode" w:cs="Sylfaen"/>
          <w:sz w:val="20"/>
          <w:lang w:val="af-ZA"/>
        </w:rPr>
        <w:t xml:space="preserve"> </w:t>
      </w:r>
      <w:r w:rsidRPr="007A66C9">
        <w:rPr>
          <w:rFonts w:ascii="Arial Unicode" w:hAnsi="Arial Unicode" w:cs="Sylfaen"/>
          <w:sz w:val="20"/>
        </w:rPr>
        <w:t>դուրս</w:t>
      </w:r>
      <w:r w:rsidR="008A76F0" w:rsidRPr="007A66C9">
        <w:rPr>
          <w:rFonts w:ascii="Arial Unicode" w:hAnsi="Arial Unicode" w:cs="Sylfaen"/>
          <w:sz w:val="20"/>
          <w:lang w:val="af-ZA"/>
        </w:rPr>
        <w:t xml:space="preserve"> </w:t>
      </w:r>
      <w:r w:rsidRPr="007A66C9">
        <w:rPr>
          <w:rFonts w:ascii="Arial Unicode" w:hAnsi="Arial Unicode" w:cs="Sylfaen"/>
          <w:sz w:val="20"/>
        </w:rPr>
        <w:t>է</w:t>
      </w:r>
      <w:r w:rsidR="008A76F0" w:rsidRPr="007A66C9">
        <w:rPr>
          <w:rFonts w:ascii="Arial Unicode" w:hAnsi="Arial Unicode" w:cs="Sylfaen"/>
          <w:sz w:val="20"/>
          <w:lang w:val="af-ZA"/>
        </w:rPr>
        <w:t xml:space="preserve"> </w:t>
      </w:r>
      <w:r w:rsidRPr="007A66C9">
        <w:rPr>
          <w:rFonts w:ascii="Arial Unicode" w:hAnsi="Arial Unicode" w:cs="Arial Unicode"/>
          <w:sz w:val="20"/>
        </w:rPr>
        <w:t>սույն</w:t>
      </w:r>
      <w:r w:rsidR="008A76F0" w:rsidRPr="007A66C9">
        <w:rPr>
          <w:rFonts w:ascii="Arial Unicode" w:hAnsi="Arial Unicode" w:cs="Arial Unicode"/>
          <w:sz w:val="20"/>
          <w:lang w:val="af-ZA"/>
        </w:rPr>
        <w:t xml:space="preserve"> </w:t>
      </w:r>
      <w:r w:rsidRPr="007A66C9">
        <w:rPr>
          <w:rFonts w:ascii="Arial Unicode" w:hAnsi="Arial Unicode" w:cs="Sylfaen"/>
          <w:sz w:val="20"/>
        </w:rPr>
        <w:t>հրավերի</w:t>
      </w:r>
      <w:r w:rsidR="008A76F0" w:rsidRPr="007A66C9">
        <w:rPr>
          <w:rFonts w:ascii="Arial Unicode" w:hAnsi="Arial Unicode" w:cs="Sylfaen"/>
          <w:sz w:val="20"/>
          <w:lang w:val="af-ZA"/>
        </w:rPr>
        <w:t xml:space="preserve"> </w:t>
      </w:r>
      <w:r w:rsidRPr="007A66C9">
        <w:rPr>
          <w:rFonts w:ascii="Arial Unicode" w:hAnsi="Arial Unicode" w:cs="Sylfaen"/>
          <w:sz w:val="20"/>
        </w:rPr>
        <w:t>բովանդակության</w:t>
      </w:r>
      <w:r w:rsidR="008A76F0" w:rsidRPr="007A66C9">
        <w:rPr>
          <w:rFonts w:ascii="Arial Unicode" w:hAnsi="Arial Unicode" w:cs="Sylfaen"/>
          <w:sz w:val="20"/>
          <w:lang w:val="af-ZA"/>
        </w:rPr>
        <w:t xml:space="preserve"> </w:t>
      </w:r>
      <w:r w:rsidRPr="007A66C9">
        <w:rPr>
          <w:rFonts w:ascii="Arial Unicode" w:hAnsi="Arial Unicode" w:cs="Sylfaen"/>
          <w:sz w:val="20"/>
        </w:rPr>
        <w:t>շրջանակից</w:t>
      </w:r>
      <w:r w:rsidRPr="007A66C9">
        <w:rPr>
          <w:rFonts w:ascii="Arial Unicode" w:hAnsi="Arial Unicode" w:cs="Tahoma"/>
          <w:sz w:val="20"/>
        </w:rPr>
        <w:t>։</w:t>
      </w:r>
      <w:r w:rsidR="008A76F0" w:rsidRPr="007A66C9">
        <w:rPr>
          <w:rFonts w:ascii="Arial Unicode" w:hAnsi="Arial Unicode" w:cs="Tahoma"/>
          <w:sz w:val="20"/>
          <w:lang w:val="af-ZA"/>
        </w:rPr>
        <w:t xml:space="preserve"> </w:t>
      </w:r>
      <w:r w:rsidRPr="007A66C9">
        <w:rPr>
          <w:rFonts w:ascii="Arial Unicode" w:hAnsi="Arial Unicode"/>
          <w:sz w:val="20"/>
          <w:szCs w:val="20"/>
        </w:rPr>
        <w:t>Ընդ</w:t>
      </w:r>
      <w:r w:rsidR="008A76F0" w:rsidRPr="007A66C9">
        <w:rPr>
          <w:rFonts w:ascii="Arial Unicode" w:hAnsi="Arial Unicode"/>
          <w:sz w:val="20"/>
          <w:szCs w:val="20"/>
          <w:lang w:val="af-ZA"/>
        </w:rPr>
        <w:t xml:space="preserve"> </w:t>
      </w:r>
      <w:r w:rsidRPr="007A66C9">
        <w:rPr>
          <w:rFonts w:ascii="Arial Unicode" w:hAnsi="Arial Unicode"/>
          <w:sz w:val="20"/>
          <w:szCs w:val="20"/>
        </w:rPr>
        <w:t>որում</w:t>
      </w:r>
      <w:r w:rsidRPr="007A66C9">
        <w:rPr>
          <w:rFonts w:ascii="Arial Unicode" w:hAnsi="Arial Unicode"/>
          <w:sz w:val="20"/>
          <w:szCs w:val="20"/>
          <w:lang w:val="af-ZA"/>
        </w:rPr>
        <w:t xml:space="preserve">, </w:t>
      </w:r>
      <w:r w:rsidRPr="007A66C9">
        <w:rPr>
          <w:rFonts w:ascii="Arial Unicode" w:hAnsi="Arial Unicode"/>
          <w:sz w:val="20"/>
          <w:szCs w:val="20"/>
        </w:rPr>
        <w:t>մասնակիցը</w:t>
      </w:r>
      <w:r w:rsidR="008A76F0" w:rsidRPr="007A66C9">
        <w:rPr>
          <w:rFonts w:ascii="Arial Unicode" w:hAnsi="Arial Unicode"/>
          <w:sz w:val="20"/>
          <w:szCs w:val="20"/>
          <w:lang w:val="af-ZA"/>
        </w:rPr>
        <w:t xml:space="preserve"> </w:t>
      </w:r>
      <w:r w:rsidRPr="007A66C9">
        <w:rPr>
          <w:rFonts w:ascii="Arial Unicode" w:hAnsi="Arial Unicode"/>
          <w:sz w:val="20"/>
          <w:szCs w:val="20"/>
        </w:rPr>
        <w:t>գրավոր</w:t>
      </w:r>
      <w:r w:rsidR="008A76F0" w:rsidRPr="007A66C9">
        <w:rPr>
          <w:rFonts w:ascii="Arial Unicode" w:hAnsi="Arial Unicode"/>
          <w:sz w:val="20"/>
          <w:szCs w:val="20"/>
          <w:lang w:val="af-ZA"/>
        </w:rPr>
        <w:t xml:space="preserve"> </w:t>
      </w:r>
      <w:r w:rsidRPr="007A66C9">
        <w:rPr>
          <w:rFonts w:ascii="Arial Unicode" w:hAnsi="Arial Unicode"/>
          <w:sz w:val="20"/>
          <w:szCs w:val="20"/>
        </w:rPr>
        <w:t>ծանուցվում</w:t>
      </w:r>
      <w:r w:rsidR="008A76F0" w:rsidRPr="007A66C9">
        <w:rPr>
          <w:rFonts w:ascii="Arial Unicode" w:hAnsi="Arial Unicode"/>
          <w:sz w:val="20"/>
          <w:szCs w:val="20"/>
          <w:lang w:val="af-ZA"/>
        </w:rPr>
        <w:t xml:space="preserve"> </w:t>
      </w:r>
      <w:r w:rsidRPr="007A66C9">
        <w:rPr>
          <w:rFonts w:ascii="Arial Unicode" w:hAnsi="Arial Unicode"/>
          <w:sz w:val="20"/>
          <w:szCs w:val="20"/>
        </w:rPr>
        <w:t>է</w:t>
      </w:r>
      <w:r w:rsidR="008A76F0" w:rsidRPr="007A66C9">
        <w:rPr>
          <w:rFonts w:ascii="Arial Unicode" w:hAnsi="Arial Unicode"/>
          <w:sz w:val="20"/>
          <w:szCs w:val="20"/>
          <w:lang w:val="af-ZA"/>
        </w:rPr>
        <w:t xml:space="preserve"> </w:t>
      </w:r>
      <w:r w:rsidRPr="007A66C9">
        <w:rPr>
          <w:rFonts w:ascii="Arial Unicode" w:hAnsi="Arial Unicode"/>
          <w:sz w:val="20"/>
          <w:szCs w:val="20"/>
        </w:rPr>
        <w:t>պարզաբանում</w:t>
      </w:r>
      <w:r w:rsidR="008A76F0" w:rsidRPr="007A66C9">
        <w:rPr>
          <w:rFonts w:ascii="Arial Unicode" w:hAnsi="Arial Unicode"/>
          <w:sz w:val="20"/>
          <w:szCs w:val="20"/>
          <w:lang w:val="af-ZA"/>
        </w:rPr>
        <w:t xml:space="preserve"> </w:t>
      </w:r>
      <w:r w:rsidRPr="007A66C9">
        <w:rPr>
          <w:rFonts w:ascii="Arial Unicode" w:hAnsi="Arial Unicode"/>
          <w:sz w:val="20"/>
          <w:szCs w:val="20"/>
        </w:rPr>
        <w:t>չտրամադրելու</w:t>
      </w:r>
      <w:r w:rsidR="008A76F0" w:rsidRPr="007A66C9">
        <w:rPr>
          <w:rFonts w:ascii="Arial Unicode" w:hAnsi="Arial Unicode"/>
          <w:sz w:val="20"/>
          <w:szCs w:val="20"/>
          <w:lang w:val="af-ZA"/>
        </w:rPr>
        <w:t xml:space="preserve"> </w:t>
      </w:r>
      <w:r w:rsidRPr="007A66C9">
        <w:rPr>
          <w:rFonts w:ascii="Arial Unicode" w:hAnsi="Arial Unicode"/>
          <w:sz w:val="20"/>
          <w:szCs w:val="20"/>
        </w:rPr>
        <w:t>հիմքերի</w:t>
      </w:r>
      <w:r w:rsidR="008A76F0" w:rsidRPr="007A66C9">
        <w:rPr>
          <w:rFonts w:ascii="Arial Unicode" w:hAnsi="Arial Unicode"/>
          <w:sz w:val="20"/>
          <w:szCs w:val="20"/>
          <w:lang w:val="af-ZA"/>
        </w:rPr>
        <w:t xml:space="preserve"> </w:t>
      </w:r>
      <w:r w:rsidRPr="007A66C9">
        <w:rPr>
          <w:rFonts w:ascii="Arial Unicode" w:hAnsi="Arial Unicode"/>
          <w:sz w:val="20"/>
          <w:szCs w:val="20"/>
        </w:rPr>
        <w:t>մասին</w:t>
      </w:r>
      <w:r w:rsidRPr="007A66C9">
        <w:rPr>
          <w:rFonts w:ascii="Arial Unicode" w:hAnsi="Arial Unicode"/>
          <w:sz w:val="20"/>
          <w:szCs w:val="20"/>
          <w:lang w:val="af-ZA"/>
        </w:rPr>
        <w:t xml:space="preserve">` </w:t>
      </w:r>
      <w:r w:rsidRPr="007A66C9">
        <w:rPr>
          <w:rFonts w:ascii="Arial Unicode" w:hAnsi="Arial Unicode" w:cs="Sylfaen"/>
          <w:sz w:val="20"/>
          <w:szCs w:val="20"/>
        </w:rPr>
        <w:t>հարցումը</w:t>
      </w:r>
      <w:r w:rsidR="008A76F0" w:rsidRPr="007A66C9">
        <w:rPr>
          <w:rFonts w:ascii="Arial Unicode" w:hAnsi="Arial Unicode" w:cs="Sylfaen"/>
          <w:sz w:val="20"/>
          <w:szCs w:val="20"/>
          <w:lang w:val="af-ZA"/>
        </w:rPr>
        <w:t xml:space="preserve"> </w:t>
      </w:r>
      <w:r w:rsidRPr="007A66C9">
        <w:rPr>
          <w:rFonts w:ascii="Arial Unicode" w:hAnsi="Arial Unicode" w:cs="Sylfaen"/>
          <w:sz w:val="20"/>
          <w:szCs w:val="20"/>
        </w:rPr>
        <w:t>ստանալու</w:t>
      </w:r>
      <w:r w:rsidR="008A76F0" w:rsidRPr="007A66C9">
        <w:rPr>
          <w:rFonts w:ascii="Arial Unicode" w:hAnsi="Arial Unicode" w:cs="Sylfaen"/>
          <w:sz w:val="20"/>
          <w:szCs w:val="20"/>
          <w:lang w:val="af-ZA"/>
        </w:rPr>
        <w:t xml:space="preserve"> </w:t>
      </w:r>
      <w:r w:rsidRPr="007A66C9">
        <w:rPr>
          <w:rFonts w:ascii="Arial Unicode" w:hAnsi="Arial Unicode" w:cs="Sylfaen"/>
          <w:sz w:val="20"/>
          <w:szCs w:val="20"/>
        </w:rPr>
        <w:t>օրվան</w:t>
      </w:r>
      <w:r w:rsidR="008A76F0" w:rsidRPr="007A66C9">
        <w:rPr>
          <w:rFonts w:ascii="Arial Unicode" w:hAnsi="Arial Unicode" w:cs="Sylfaen"/>
          <w:sz w:val="20"/>
          <w:szCs w:val="20"/>
          <w:lang w:val="af-ZA"/>
        </w:rPr>
        <w:t xml:space="preserve"> </w:t>
      </w:r>
      <w:r w:rsidRPr="007A66C9">
        <w:rPr>
          <w:rFonts w:ascii="Arial Unicode" w:hAnsi="Arial Unicode" w:cs="Sylfaen"/>
          <w:sz w:val="20"/>
          <w:szCs w:val="20"/>
        </w:rPr>
        <w:t>հաջորդող</w:t>
      </w:r>
      <w:r w:rsidR="008A76F0" w:rsidRPr="007A66C9">
        <w:rPr>
          <w:rFonts w:ascii="Arial Unicode" w:hAnsi="Arial Unicode" w:cs="Sylfaen"/>
          <w:sz w:val="20"/>
          <w:szCs w:val="20"/>
          <w:lang w:val="af-ZA"/>
        </w:rPr>
        <w:t xml:space="preserve"> </w:t>
      </w:r>
      <w:r w:rsidRPr="007A66C9">
        <w:rPr>
          <w:rFonts w:ascii="Arial Unicode" w:hAnsi="Arial Unicode" w:cs="Sylfaen"/>
          <w:sz w:val="20"/>
          <w:szCs w:val="20"/>
        </w:rPr>
        <w:t>երկու</w:t>
      </w:r>
      <w:r w:rsidR="008A76F0" w:rsidRPr="007A66C9">
        <w:rPr>
          <w:rFonts w:ascii="Arial Unicode" w:hAnsi="Arial Unicode" w:cs="Sylfaen"/>
          <w:sz w:val="20"/>
          <w:szCs w:val="20"/>
          <w:lang w:val="af-ZA"/>
        </w:rPr>
        <w:t xml:space="preserve"> </w:t>
      </w:r>
      <w:r w:rsidRPr="007A66C9">
        <w:rPr>
          <w:rFonts w:ascii="Arial Unicode" w:hAnsi="Arial Unicode" w:cs="Sylfaen"/>
          <w:sz w:val="20"/>
          <w:szCs w:val="20"/>
        </w:rPr>
        <w:t>օրացուցային</w:t>
      </w:r>
      <w:r w:rsidR="008A76F0" w:rsidRPr="007A66C9">
        <w:rPr>
          <w:rFonts w:ascii="Arial Unicode" w:hAnsi="Arial Unicode" w:cs="Sylfaen"/>
          <w:sz w:val="20"/>
          <w:szCs w:val="20"/>
          <w:lang w:val="af-ZA"/>
        </w:rPr>
        <w:t xml:space="preserve"> </w:t>
      </w:r>
      <w:r w:rsidRPr="007A66C9">
        <w:rPr>
          <w:rFonts w:ascii="Arial Unicode" w:hAnsi="Arial Unicode" w:cs="Sylfaen"/>
          <w:sz w:val="20"/>
          <w:szCs w:val="20"/>
        </w:rPr>
        <w:t>օրվա</w:t>
      </w:r>
      <w:r w:rsidR="008A76F0" w:rsidRPr="007A66C9">
        <w:rPr>
          <w:rFonts w:ascii="Arial Unicode" w:hAnsi="Arial Unicode" w:cs="Sylfaen"/>
          <w:sz w:val="20"/>
          <w:szCs w:val="20"/>
          <w:lang w:val="af-ZA"/>
        </w:rPr>
        <w:t xml:space="preserve"> </w:t>
      </w:r>
      <w:r w:rsidRPr="007A66C9">
        <w:rPr>
          <w:rFonts w:ascii="Arial Unicode" w:hAnsi="Arial Unicode" w:cs="Sylfaen"/>
          <w:sz w:val="20"/>
          <w:szCs w:val="20"/>
        </w:rPr>
        <w:t>ընթացքում</w:t>
      </w:r>
      <w:r w:rsidRPr="007A66C9">
        <w:rPr>
          <w:rFonts w:ascii="Arial Unicode" w:hAnsi="Arial Unicode"/>
          <w:sz w:val="20"/>
          <w:szCs w:val="20"/>
          <w:lang w:val="af-ZA"/>
        </w:rPr>
        <w:t>:</w:t>
      </w:r>
    </w:p>
    <w:p w:rsidR="00402CEF" w:rsidRPr="007A66C9" w:rsidRDefault="00402CEF" w:rsidP="00402CEF">
      <w:pPr>
        <w:autoSpaceDE w:val="0"/>
        <w:autoSpaceDN w:val="0"/>
        <w:adjustRightInd w:val="0"/>
        <w:jc w:val="both"/>
        <w:rPr>
          <w:rFonts w:ascii="Arial Unicode" w:hAnsi="Arial Unicode" w:cs="Arial Unicode"/>
          <w:sz w:val="20"/>
          <w:lang w:val="hy-AM"/>
        </w:rPr>
      </w:pPr>
      <w:r w:rsidRPr="007A66C9">
        <w:rPr>
          <w:rFonts w:ascii="Arial Unicode" w:hAnsi="Arial Unicode" w:cs="Arial Unicode"/>
          <w:sz w:val="20"/>
          <w:lang w:val="af-ZA"/>
        </w:rPr>
        <w:t xml:space="preserve">3.4 </w:t>
      </w:r>
      <w:r w:rsidRPr="007A66C9">
        <w:rPr>
          <w:rFonts w:ascii="Arial Unicode" w:hAnsi="Arial Unicode" w:cs="Sylfaen"/>
          <w:sz w:val="20"/>
        </w:rPr>
        <w:t>Հայտերի</w:t>
      </w:r>
      <w:r w:rsidR="007E26F7" w:rsidRPr="007A66C9">
        <w:rPr>
          <w:rFonts w:ascii="Arial Unicode" w:hAnsi="Arial Unicode" w:cs="Sylfaen"/>
          <w:sz w:val="20"/>
          <w:lang w:val="af-ZA"/>
        </w:rPr>
        <w:t xml:space="preserve"> </w:t>
      </w:r>
      <w:r w:rsidRPr="007A66C9">
        <w:rPr>
          <w:rFonts w:ascii="Arial Unicode" w:hAnsi="Arial Unicode" w:cs="Sylfaen"/>
          <w:sz w:val="20"/>
        </w:rPr>
        <w:t>ներկայացման</w:t>
      </w:r>
      <w:r w:rsidR="007E26F7" w:rsidRPr="007A66C9">
        <w:rPr>
          <w:rFonts w:ascii="Arial Unicode" w:hAnsi="Arial Unicode" w:cs="Sylfaen"/>
          <w:sz w:val="20"/>
          <w:lang w:val="af-ZA"/>
        </w:rPr>
        <w:t xml:space="preserve"> </w:t>
      </w:r>
      <w:r w:rsidRPr="007A66C9">
        <w:rPr>
          <w:rFonts w:ascii="Arial Unicode" w:hAnsi="Arial Unicode" w:cs="Sylfaen"/>
          <w:sz w:val="20"/>
        </w:rPr>
        <w:t>վերջնաժամկետը</w:t>
      </w:r>
      <w:r w:rsidR="007E26F7" w:rsidRPr="007A66C9">
        <w:rPr>
          <w:rFonts w:ascii="Arial Unicode" w:hAnsi="Arial Unicode" w:cs="Sylfaen"/>
          <w:sz w:val="20"/>
          <w:lang w:val="af-ZA"/>
        </w:rPr>
        <w:t xml:space="preserve"> </w:t>
      </w:r>
      <w:r w:rsidRPr="007A66C9">
        <w:rPr>
          <w:rFonts w:ascii="Arial Unicode" w:hAnsi="Arial Unicode" w:cs="Sylfaen"/>
          <w:sz w:val="20"/>
        </w:rPr>
        <w:t>լրանալուց</w:t>
      </w:r>
      <w:r w:rsidR="007E26F7" w:rsidRPr="007A66C9">
        <w:rPr>
          <w:rFonts w:ascii="Arial Unicode" w:hAnsi="Arial Unicode" w:cs="Sylfaen"/>
          <w:sz w:val="20"/>
          <w:lang w:val="af-ZA"/>
        </w:rPr>
        <w:t xml:space="preserve"> </w:t>
      </w:r>
      <w:r w:rsidRPr="007A66C9">
        <w:rPr>
          <w:rFonts w:ascii="Arial Unicode" w:hAnsi="Arial Unicode" w:cs="Sylfaen"/>
          <w:sz w:val="20"/>
        </w:rPr>
        <w:t>առնվազն</w:t>
      </w:r>
      <w:r w:rsidR="007E26F7" w:rsidRPr="007A66C9">
        <w:rPr>
          <w:rFonts w:ascii="Arial Unicode" w:hAnsi="Arial Unicode" w:cs="Sylfaen"/>
          <w:sz w:val="20"/>
          <w:lang w:val="af-ZA"/>
        </w:rPr>
        <w:t xml:space="preserve"> </w:t>
      </w:r>
      <w:r w:rsidRPr="007A66C9">
        <w:rPr>
          <w:rFonts w:ascii="Arial Unicode" w:hAnsi="Arial Unicode" w:cs="Sylfaen"/>
          <w:sz w:val="20"/>
        </w:rPr>
        <w:t>հինգ</w:t>
      </w:r>
      <w:r w:rsidR="007E26F7" w:rsidRPr="007A66C9">
        <w:rPr>
          <w:rFonts w:ascii="Arial Unicode" w:hAnsi="Arial Unicode" w:cs="Sylfaen"/>
          <w:sz w:val="20"/>
          <w:lang w:val="af-ZA"/>
        </w:rPr>
        <w:t xml:space="preserve"> </w:t>
      </w:r>
      <w:r w:rsidRPr="007A66C9">
        <w:rPr>
          <w:rFonts w:ascii="Arial Unicode" w:hAnsi="Arial Unicode" w:cs="Sylfaen"/>
          <w:sz w:val="20"/>
        </w:rPr>
        <w:t>օրացուցային</w:t>
      </w:r>
      <w:r w:rsidR="007E26F7" w:rsidRPr="007A66C9">
        <w:rPr>
          <w:rFonts w:ascii="Arial Unicode" w:hAnsi="Arial Unicode" w:cs="Sylfaen"/>
          <w:sz w:val="20"/>
          <w:lang w:val="af-ZA"/>
        </w:rPr>
        <w:t xml:space="preserve"> </w:t>
      </w:r>
      <w:r w:rsidRPr="007A66C9">
        <w:rPr>
          <w:rFonts w:ascii="Arial Unicode" w:hAnsi="Arial Unicode" w:cs="Sylfaen"/>
          <w:sz w:val="20"/>
        </w:rPr>
        <w:t>օր</w:t>
      </w:r>
      <w:r w:rsidR="007E26F7" w:rsidRPr="007A66C9">
        <w:rPr>
          <w:rFonts w:ascii="Arial Unicode" w:hAnsi="Arial Unicode" w:cs="Sylfaen"/>
          <w:sz w:val="20"/>
          <w:lang w:val="af-ZA"/>
        </w:rPr>
        <w:t xml:space="preserve"> </w:t>
      </w:r>
      <w:r w:rsidRPr="007A66C9">
        <w:rPr>
          <w:rFonts w:ascii="Arial Unicode" w:hAnsi="Arial Unicode" w:cs="Sylfaen"/>
          <w:sz w:val="20"/>
        </w:rPr>
        <w:t>առաջ</w:t>
      </w:r>
      <w:r w:rsidR="007E26F7" w:rsidRPr="007A66C9">
        <w:rPr>
          <w:rFonts w:ascii="Arial Unicode" w:hAnsi="Arial Unicode" w:cs="Sylfaen"/>
          <w:sz w:val="20"/>
          <w:lang w:val="af-ZA"/>
        </w:rPr>
        <w:t xml:space="preserve"> </w:t>
      </w:r>
      <w:r w:rsidRPr="007A66C9">
        <w:rPr>
          <w:rFonts w:ascii="Arial Unicode" w:hAnsi="Arial Unicode" w:cs="Sylfaen"/>
          <w:sz w:val="20"/>
        </w:rPr>
        <w:t>հրավերում</w:t>
      </w:r>
      <w:r w:rsidR="007E26F7" w:rsidRPr="007A66C9">
        <w:rPr>
          <w:rFonts w:ascii="Arial Unicode" w:hAnsi="Arial Unicode" w:cs="Sylfaen"/>
          <w:sz w:val="20"/>
          <w:lang w:val="af-ZA"/>
        </w:rPr>
        <w:t xml:space="preserve"> </w:t>
      </w:r>
      <w:r w:rsidRPr="007A66C9">
        <w:rPr>
          <w:rFonts w:ascii="Arial Unicode" w:hAnsi="Arial Unicode" w:cs="Sylfaen"/>
          <w:sz w:val="20"/>
        </w:rPr>
        <w:t>կարող</w:t>
      </w:r>
      <w:r w:rsidR="007E26F7" w:rsidRPr="007A66C9">
        <w:rPr>
          <w:rFonts w:ascii="Arial Unicode" w:hAnsi="Arial Unicode" w:cs="Sylfaen"/>
          <w:sz w:val="20"/>
          <w:lang w:val="af-ZA"/>
        </w:rPr>
        <w:t xml:space="preserve"> </w:t>
      </w:r>
      <w:r w:rsidRPr="007A66C9">
        <w:rPr>
          <w:rFonts w:ascii="Arial Unicode" w:hAnsi="Arial Unicode" w:cs="Sylfaen"/>
          <w:sz w:val="20"/>
        </w:rPr>
        <w:t>են</w:t>
      </w:r>
      <w:r w:rsidR="007E26F7" w:rsidRPr="007A66C9">
        <w:rPr>
          <w:rFonts w:ascii="Arial Unicode" w:hAnsi="Arial Unicode" w:cs="Sylfaen"/>
          <w:sz w:val="20"/>
          <w:lang w:val="af-ZA"/>
        </w:rPr>
        <w:t xml:space="preserve"> </w:t>
      </w:r>
      <w:r w:rsidRPr="007A66C9">
        <w:rPr>
          <w:rFonts w:ascii="Arial Unicode" w:hAnsi="Arial Unicode" w:cs="Sylfaen"/>
          <w:sz w:val="20"/>
        </w:rPr>
        <w:t>կատարվել</w:t>
      </w:r>
      <w:r w:rsidR="007E26F7" w:rsidRPr="007A66C9">
        <w:rPr>
          <w:rFonts w:ascii="Arial Unicode" w:hAnsi="Arial Unicode" w:cs="Sylfaen"/>
          <w:sz w:val="20"/>
          <w:lang w:val="af-ZA"/>
        </w:rPr>
        <w:t xml:space="preserve"> </w:t>
      </w:r>
      <w:r w:rsidRPr="007A66C9">
        <w:rPr>
          <w:rFonts w:ascii="Arial Unicode" w:hAnsi="Arial Unicode" w:cs="Sylfaen"/>
          <w:sz w:val="20"/>
        </w:rPr>
        <w:t>փոփոխություններ</w:t>
      </w:r>
      <w:r w:rsidRPr="007A66C9">
        <w:rPr>
          <w:rFonts w:ascii="Arial Unicode" w:hAnsi="Arial Unicode" w:cs="Tahoma"/>
          <w:sz w:val="20"/>
        </w:rPr>
        <w:t>։</w:t>
      </w:r>
      <w:r w:rsidR="007E26F7" w:rsidRPr="007A66C9">
        <w:rPr>
          <w:rFonts w:ascii="Arial Unicode" w:hAnsi="Arial Unicode" w:cs="Tahoma"/>
          <w:sz w:val="20"/>
          <w:lang w:val="af-ZA"/>
        </w:rPr>
        <w:t xml:space="preserve"> </w:t>
      </w:r>
      <w:r w:rsidRPr="007A66C9">
        <w:rPr>
          <w:rFonts w:ascii="Arial Unicode" w:hAnsi="Arial Unicode" w:cs="Sylfaen"/>
          <w:sz w:val="20"/>
        </w:rPr>
        <w:t>Փոփոխություն</w:t>
      </w:r>
      <w:r w:rsidR="007E26F7" w:rsidRPr="007A66C9">
        <w:rPr>
          <w:rFonts w:ascii="Arial Unicode" w:hAnsi="Arial Unicode" w:cs="Sylfaen"/>
          <w:sz w:val="20"/>
          <w:lang w:val="af-ZA"/>
        </w:rPr>
        <w:t xml:space="preserve"> </w:t>
      </w:r>
      <w:r w:rsidRPr="007A66C9">
        <w:rPr>
          <w:rFonts w:ascii="Arial Unicode" w:hAnsi="Arial Unicode" w:cs="Sylfaen"/>
          <w:sz w:val="20"/>
        </w:rPr>
        <w:t>կատարելու</w:t>
      </w:r>
      <w:r w:rsidR="007E26F7" w:rsidRPr="007A66C9">
        <w:rPr>
          <w:rFonts w:ascii="Arial Unicode" w:hAnsi="Arial Unicode" w:cs="Sylfaen"/>
          <w:sz w:val="20"/>
          <w:lang w:val="af-ZA"/>
        </w:rPr>
        <w:t xml:space="preserve"> </w:t>
      </w:r>
      <w:r w:rsidRPr="007A66C9">
        <w:rPr>
          <w:rFonts w:ascii="Arial Unicode" w:hAnsi="Arial Unicode" w:cs="Sylfaen"/>
          <w:sz w:val="20"/>
        </w:rPr>
        <w:t>օրվան</w:t>
      </w:r>
      <w:r w:rsidR="007E26F7" w:rsidRPr="007A66C9">
        <w:rPr>
          <w:rFonts w:ascii="Arial Unicode" w:hAnsi="Arial Unicode" w:cs="Sylfaen"/>
          <w:sz w:val="20"/>
          <w:lang w:val="af-ZA"/>
        </w:rPr>
        <w:t xml:space="preserve"> </w:t>
      </w:r>
      <w:r w:rsidRPr="007A66C9">
        <w:rPr>
          <w:rFonts w:ascii="Arial Unicode" w:hAnsi="Arial Unicode" w:cs="Sylfaen"/>
          <w:sz w:val="20"/>
        </w:rPr>
        <w:t>հաջորդող</w:t>
      </w:r>
      <w:r w:rsidR="007E26F7" w:rsidRPr="007A66C9">
        <w:rPr>
          <w:rFonts w:ascii="Arial Unicode" w:hAnsi="Arial Unicode" w:cs="Sylfaen"/>
          <w:sz w:val="20"/>
          <w:lang w:val="af-ZA"/>
        </w:rPr>
        <w:t xml:space="preserve"> </w:t>
      </w:r>
      <w:r w:rsidRPr="007A66C9">
        <w:rPr>
          <w:rFonts w:ascii="Arial Unicode" w:hAnsi="Arial Unicode" w:cs="Sylfaen"/>
          <w:sz w:val="20"/>
        </w:rPr>
        <w:t>երեք</w:t>
      </w:r>
      <w:r w:rsidR="007E26F7" w:rsidRPr="007A66C9">
        <w:rPr>
          <w:rFonts w:ascii="Arial Unicode" w:hAnsi="Arial Unicode" w:cs="Sylfaen"/>
          <w:sz w:val="20"/>
          <w:lang w:val="af-ZA"/>
        </w:rPr>
        <w:t xml:space="preserve"> </w:t>
      </w:r>
      <w:r w:rsidRPr="007A66C9">
        <w:rPr>
          <w:rFonts w:ascii="Arial Unicode" w:hAnsi="Arial Unicode" w:cs="Sylfaen"/>
          <w:sz w:val="20"/>
        </w:rPr>
        <w:t>օրացուցային</w:t>
      </w:r>
      <w:r w:rsidR="007E26F7" w:rsidRPr="007A66C9">
        <w:rPr>
          <w:rFonts w:ascii="Arial Unicode" w:hAnsi="Arial Unicode" w:cs="Sylfaen"/>
          <w:sz w:val="20"/>
          <w:lang w:val="af-ZA"/>
        </w:rPr>
        <w:t xml:space="preserve"> </w:t>
      </w:r>
      <w:r w:rsidRPr="007A66C9">
        <w:rPr>
          <w:rFonts w:ascii="Arial Unicode" w:hAnsi="Arial Unicode" w:cs="Sylfaen"/>
          <w:sz w:val="20"/>
        </w:rPr>
        <w:t>օրվա</w:t>
      </w:r>
      <w:r w:rsidR="007E26F7" w:rsidRPr="007A66C9">
        <w:rPr>
          <w:rFonts w:ascii="Arial Unicode" w:hAnsi="Arial Unicode" w:cs="Sylfaen"/>
          <w:sz w:val="20"/>
          <w:lang w:val="af-ZA"/>
        </w:rPr>
        <w:t xml:space="preserve"> </w:t>
      </w:r>
      <w:r w:rsidRPr="007A66C9">
        <w:rPr>
          <w:rFonts w:ascii="Arial Unicode" w:hAnsi="Arial Unicode" w:cs="Sylfaen"/>
          <w:sz w:val="20"/>
        </w:rPr>
        <w:t>ընթացքում</w:t>
      </w:r>
      <w:r w:rsidR="007E26F7" w:rsidRPr="007A66C9">
        <w:rPr>
          <w:rFonts w:ascii="Arial Unicode" w:hAnsi="Arial Unicode" w:cs="Sylfaen"/>
          <w:sz w:val="20"/>
          <w:lang w:val="af-ZA"/>
        </w:rPr>
        <w:t xml:space="preserve"> </w:t>
      </w:r>
      <w:r w:rsidRPr="007A66C9">
        <w:rPr>
          <w:rFonts w:ascii="Arial Unicode" w:hAnsi="Arial Unicode" w:cs="Sylfaen"/>
          <w:sz w:val="20"/>
        </w:rPr>
        <w:t>փոփոխություն</w:t>
      </w:r>
      <w:r w:rsidR="007E26F7" w:rsidRPr="007A66C9">
        <w:rPr>
          <w:rFonts w:ascii="Arial Unicode" w:hAnsi="Arial Unicode" w:cs="Sylfaen"/>
          <w:sz w:val="20"/>
          <w:lang w:val="af-ZA"/>
        </w:rPr>
        <w:t xml:space="preserve"> </w:t>
      </w:r>
      <w:r w:rsidRPr="007A66C9">
        <w:rPr>
          <w:rFonts w:ascii="Arial Unicode" w:hAnsi="Arial Unicode" w:cs="Sylfaen"/>
          <w:sz w:val="20"/>
        </w:rPr>
        <w:t>կատարելու</w:t>
      </w:r>
      <w:r w:rsidR="007E26F7" w:rsidRPr="007A66C9">
        <w:rPr>
          <w:rFonts w:ascii="Arial Unicode" w:hAnsi="Arial Unicode" w:cs="Sylfaen"/>
          <w:sz w:val="20"/>
          <w:lang w:val="af-ZA"/>
        </w:rPr>
        <w:t xml:space="preserve"> </w:t>
      </w:r>
      <w:r w:rsidRPr="007A66C9">
        <w:rPr>
          <w:rFonts w:ascii="Arial Unicode" w:hAnsi="Arial Unicode" w:cs="Sylfaen"/>
          <w:sz w:val="20"/>
        </w:rPr>
        <w:t>և</w:t>
      </w:r>
      <w:r w:rsidR="007E26F7" w:rsidRPr="007A66C9">
        <w:rPr>
          <w:rFonts w:ascii="Arial Unicode" w:hAnsi="Arial Unicode" w:cs="Sylfaen"/>
          <w:sz w:val="20"/>
          <w:lang w:val="af-ZA"/>
        </w:rPr>
        <w:t xml:space="preserve"> </w:t>
      </w:r>
      <w:r w:rsidRPr="007A66C9">
        <w:rPr>
          <w:rFonts w:ascii="Arial Unicode" w:hAnsi="Arial Unicode" w:cs="Sylfaen"/>
          <w:sz w:val="20"/>
        </w:rPr>
        <w:t>դրանք</w:t>
      </w:r>
      <w:r w:rsidR="007E26F7" w:rsidRPr="007A66C9">
        <w:rPr>
          <w:rFonts w:ascii="Arial Unicode" w:hAnsi="Arial Unicode" w:cs="Sylfaen"/>
          <w:sz w:val="20"/>
          <w:lang w:val="af-ZA"/>
        </w:rPr>
        <w:t xml:space="preserve"> </w:t>
      </w:r>
      <w:r w:rsidRPr="007A66C9">
        <w:rPr>
          <w:rFonts w:ascii="Arial Unicode" w:hAnsi="Arial Unicode" w:cs="Sylfaen"/>
          <w:sz w:val="20"/>
        </w:rPr>
        <w:t>տրամադրելու</w:t>
      </w:r>
      <w:r w:rsidR="007E26F7" w:rsidRPr="007A66C9">
        <w:rPr>
          <w:rFonts w:ascii="Arial Unicode" w:hAnsi="Arial Unicode" w:cs="Sylfaen"/>
          <w:sz w:val="20"/>
          <w:lang w:val="af-ZA"/>
        </w:rPr>
        <w:t xml:space="preserve"> </w:t>
      </w:r>
      <w:r w:rsidRPr="007A66C9">
        <w:rPr>
          <w:rFonts w:ascii="Arial Unicode" w:hAnsi="Arial Unicode" w:cs="Sylfaen"/>
          <w:sz w:val="20"/>
        </w:rPr>
        <w:t>պայմանների</w:t>
      </w:r>
      <w:r w:rsidR="007E26F7" w:rsidRPr="007A66C9">
        <w:rPr>
          <w:rFonts w:ascii="Arial Unicode" w:hAnsi="Arial Unicode" w:cs="Sylfaen"/>
          <w:sz w:val="20"/>
          <w:lang w:val="af-ZA"/>
        </w:rPr>
        <w:t xml:space="preserve"> </w:t>
      </w:r>
      <w:r w:rsidRPr="007A66C9">
        <w:rPr>
          <w:rFonts w:ascii="Arial Unicode" w:hAnsi="Arial Unicode" w:cs="Sylfaen"/>
          <w:sz w:val="20"/>
        </w:rPr>
        <w:t>մասին</w:t>
      </w:r>
      <w:r w:rsidR="007E26F7" w:rsidRPr="007A66C9">
        <w:rPr>
          <w:rFonts w:ascii="Arial Unicode" w:hAnsi="Arial Unicode" w:cs="Sylfaen"/>
          <w:sz w:val="20"/>
          <w:lang w:val="af-ZA"/>
        </w:rPr>
        <w:t xml:space="preserve"> </w:t>
      </w:r>
      <w:r w:rsidRPr="007A66C9">
        <w:rPr>
          <w:rFonts w:ascii="Arial Unicode" w:hAnsi="Arial Unicode" w:cs="Sylfaen"/>
          <w:sz w:val="20"/>
        </w:rPr>
        <w:t>հայտարարություն</w:t>
      </w:r>
      <w:r w:rsidR="007E26F7" w:rsidRPr="007A66C9">
        <w:rPr>
          <w:rFonts w:ascii="Arial Unicode" w:hAnsi="Arial Unicode" w:cs="Sylfaen"/>
          <w:sz w:val="20"/>
          <w:lang w:val="af-ZA"/>
        </w:rPr>
        <w:t xml:space="preserve"> </w:t>
      </w:r>
      <w:r w:rsidRPr="007A66C9">
        <w:rPr>
          <w:rFonts w:ascii="Arial Unicode" w:hAnsi="Arial Unicode" w:cs="Sylfaen"/>
          <w:sz w:val="20"/>
        </w:rPr>
        <w:t>է</w:t>
      </w:r>
      <w:r w:rsidR="007E26F7" w:rsidRPr="007A66C9">
        <w:rPr>
          <w:rFonts w:ascii="Arial Unicode" w:hAnsi="Arial Unicode" w:cs="Sylfaen"/>
          <w:sz w:val="20"/>
          <w:lang w:val="af-ZA"/>
        </w:rPr>
        <w:t xml:space="preserve"> </w:t>
      </w:r>
      <w:r w:rsidRPr="007A66C9">
        <w:rPr>
          <w:rFonts w:ascii="Arial Unicode" w:hAnsi="Arial Unicode" w:cs="Sylfaen"/>
          <w:sz w:val="20"/>
        </w:rPr>
        <w:t>հրապարակվում</w:t>
      </w:r>
      <w:r w:rsidR="007E26F7" w:rsidRPr="007A66C9">
        <w:rPr>
          <w:rFonts w:ascii="Arial Unicode" w:hAnsi="Arial Unicode" w:cs="Sylfaen"/>
          <w:sz w:val="20"/>
          <w:lang w:val="af-ZA"/>
        </w:rPr>
        <w:t xml:space="preserve"> </w:t>
      </w:r>
      <w:r w:rsidRPr="007A66C9">
        <w:rPr>
          <w:rFonts w:ascii="Arial Unicode" w:hAnsi="Arial Unicode" w:cs="Sylfaen"/>
          <w:sz w:val="20"/>
        </w:rPr>
        <w:t>տեղեկագրում</w:t>
      </w:r>
      <w:r w:rsidRPr="007A66C9">
        <w:rPr>
          <w:rFonts w:ascii="Arial Unicode" w:hAnsi="Arial Unicode" w:cs="Tahoma"/>
          <w:sz w:val="20"/>
        </w:rPr>
        <w:t>։</w:t>
      </w:r>
    </w:p>
    <w:p w:rsidR="00402CEF" w:rsidRPr="007A66C9" w:rsidRDefault="00402CEF" w:rsidP="00402CEF">
      <w:pPr>
        <w:autoSpaceDE w:val="0"/>
        <w:autoSpaceDN w:val="0"/>
        <w:adjustRightInd w:val="0"/>
        <w:jc w:val="both"/>
        <w:rPr>
          <w:rFonts w:ascii="Arial Unicode" w:hAnsi="Arial Unicode" w:cs="Sylfaen"/>
          <w:sz w:val="20"/>
          <w:lang w:val="hy-AM"/>
        </w:rPr>
      </w:pPr>
      <w:r w:rsidRPr="007A66C9">
        <w:rPr>
          <w:rFonts w:ascii="Arial Unicode" w:hAnsi="Arial Unicode"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402CEF" w:rsidRPr="007A66C9" w:rsidRDefault="00402CEF" w:rsidP="00402CEF">
      <w:pPr>
        <w:ind w:firstLine="567"/>
        <w:jc w:val="both"/>
        <w:rPr>
          <w:rFonts w:ascii="Arial Unicode" w:hAnsi="Arial Unicode" w:cs="Sylfaen"/>
          <w:sz w:val="20"/>
          <w:lang w:val="af-ZA"/>
        </w:rPr>
      </w:pPr>
    </w:p>
    <w:p w:rsidR="00402CEF" w:rsidRPr="007A66C9" w:rsidRDefault="00402CEF" w:rsidP="00402CEF">
      <w:pPr>
        <w:jc w:val="center"/>
        <w:rPr>
          <w:rFonts w:ascii="Arial Unicode" w:hAnsi="Arial Unicode"/>
          <w:b/>
          <w:sz w:val="20"/>
          <w:lang w:val="hy-AM"/>
        </w:rPr>
      </w:pPr>
    </w:p>
    <w:p w:rsidR="00402CEF" w:rsidRPr="007A66C9" w:rsidRDefault="00402CEF" w:rsidP="00402CEF">
      <w:pPr>
        <w:jc w:val="center"/>
        <w:rPr>
          <w:rFonts w:ascii="Arial Unicode" w:hAnsi="Arial Unicode" w:cs="Arial"/>
          <w:b/>
          <w:sz w:val="20"/>
          <w:lang w:val="hy-AM"/>
        </w:rPr>
      </w:pPr>
      <w:r w:rsidRPr="007A66C9">
        <w:rPr>
          <w:rFonts w:ascii="Arial Unicode" w:hAnsi="Arial Unicode"/>
          <w:b/>
          <w:sz w:val="20"/>
          <w:lang w:val="hy-AM"/>
        </w:rPr>
        <w:t xml:space="preserve">4.  </w:t>
      </w:r>
      <w:r w:rsidRPr="007A66C9">
        <w:rPr>
          <w:rFonts w:ascii="Arial Unicode" w:hAnsi="Arial Unicode" w:cs="Sylfaen"/>
          <w:b/>
          <w:sz w:val="20"/>
          <w:lang w:val="hy-AM"/>
        </w:rPr>
        <w:t>ՀԱՅՏԸ</w:t>
      </w:r>
      <w:r w:rsidR="00E57910" w:rsidRPr="007A66C9">
        <w:rPr>
          <w:rFonts w:ascii="Arial Unicode" w:hAnsi="Arial Unicode" w:cs="Sylfaen"/>
          <w:b/>
          <w:sz w:val="20"/>
          <w:lang w:val="hy-AM"/>
        </w:rPr>
        <w:t xml:space="preserve"> </w:t>
      </w:r>
      <w:r w:rsidRPr="007A66C9">
        <w:rPr>
          <w:rFonts w:ascii="Arial Unicode" w:hAnsi="Arial Unicode" w:cs="Sylfaen"/>
          <w:b/>
          <w:sz w:val="20"/>
          <w:lang w:val="hy-AM"/>
        </w:rPr>
        <w:t>ՆԵՐԿԱՅԱՑՆԵԼՈՒ</w:t>
      </w:r>
      <w:r w:rsidR="00E57910" w:rsidRPr="007A66C9">
        <w:rPr>
          <w:rFonts w:ascii="Arial Unicode" w:hAnsi="Arial Unicode" w:cs="Sylfaen"/>
          <w:b/>
          <w:sz w:val="20"/>
          <w:lang w:val="hy-AM"/>
        </w:rPr>
        <w:t xml:space="preserve"> </w:t>
      </w:r>
      <w:r w:rsidRPr="007A66C9">
        <w:rPr>
          <w:rFonts w:ascii="Arial Unicode" w:hAnsi="Arial Unicode" w:cs="Sylfaen"/>
          <w:b/>
          <w:sz w:val="20"/>
          <w:lang w:val="hy-AM"/>
        </w:rPr>
        <w:t>ԿԱՐԳԸ</w:t>
      </w:r>
    </w:p>
    <w:p w:rsidR="00402CEF" w:rsidRPr="007A66C9" w:rsidRDefault="00402CEF" w:rsidP="00402CEF">
      <w:pPr>
        <w:jc w:val="center"/>
        <w:rPr>
          <w:rFonts w:ascii="Arial Unicode" w:hAnsi="Arial Unicode"/>
          <w:b/>
          <w:sz w:val="20"/>
          <w:lang w:val="hy-AM"/>
        </w:rPr>
      </w:pPr>
    </w:p>
    <w:p w:rsidR="00402CEF" w:rsidRPr="007A66C9" w:rsidRDefault="00402CEF" w:rsidP="00402CEF">
      <w:pPr>
        <w:jc w:val="both"/>
        <w:rPr>
          <w:rFonts w:ascii="Arial Unicode" w:hAnsi="Arial Unicode"/>
          <w:sz w:val="20"/>
          <w:lang w:val="af-ZA"/>
        </w:rPr>
      </w:pPr>
      <w:r w:rsidRPr="007A66C9">
        <w:rPr>
          <w:rFonts w:ascii="Arial Unicode" w:hAnsi="Arial Unicode"/>
          <w:sz w:val="20"/>
          <w:lang w:val="hy-AM"/>
        </w:rPr>
        <w:t>4</w:t>
      </w:r>
      <w:r w:rsidRPr="007A66C9">
        <w:rPr>
          <w:rFonts w:ascii="Arial Unicode" w:hAnsi="Arial Unicode" w:cs="Sylfaen"/>
          <w:sz w:val="20"/>
          <w:lang w:val="hy-AM"/>
        </w:rPr>
        <w:t>.1 Սույն</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ընթացակարգին</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մասնակցելու</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համար</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մասնակիցը</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հանձնաժողովին</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ներկայացնում</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է</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հայտ</w:t>
      </w:r>
      <w:r w:rsidRPr="007A66C9">
        <w:rPr>
          <w:rFonts w:ascii="Arial Unicode" w:hAnsi="Arial Unicode" w:cs="Tahoma"/>
          <w:sz w:val="20"/>
          <w:lang w:val="hy-AM"/>
        </w:rPr>
        <w:t>։</w:t>
      </w:r>
      <w:r w:rsidR="00E57910" w:rsidRPr="007A66C9">
        <w:rPr>
          <w:rFonts w:ascii="Arial Unicode" w:hAnsi="Arial Unicode" w:cs="Tahoma"/>
          <w:sz w:val="20"/>
          <w:lang w:val="hy-AM"/>
        </w:rPr>
        <w:t xml:space="preserve"> </w:t>
      </w:r>
      <w:r w:rsidRPr="007A66C9">
        <w:rPr>
          <w:rFonts w:ascii="Arial Unicode" w:hAnsi="Arial Unicode" w:cs="Sylfaen"/>
          <w:sz w:val="20"/>
          <w:lang w:val="hy-AM"/>
        </w:rPr>
        <w:t>Հայտը</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սույն</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հրավերի</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հիման</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վրա</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մասնակցի</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կողմից</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ներկայացվող</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առաջարկն</w:t>
      </w:r>
      <w:r w:rsidR="00E57910" w:rsidRPr="007A66C9">
        <w:rPr>
          <w:rFonts w:ascii="Arial Unicode" w:hAnsi="Arial Unicode" w:cs="Sylfaen"/>
          <w:sz w:val="20"/>
          <w:lang w:val="hy-AM"/>
        </w:rPr>
        <w:t xml:space="preserve"> </w:t>
      </w:r>
      <w:r w:rsidRPr="007A66C9">
        <w:rPr>
          <w:rFonts w:ascii="Arial Unicode" w:hAnsi="Arial Unicode" w:cs="Sylfaen"/>
          <w:sz w:val="20"/>
          <w:lang w:val="hy-AM"/>
        </w:rPr>
        <w:t>է</w:t>
      </w:r>
      <w:r w:rsidRPr="007A66C9">
        <w:rPr>
          <w:rFonts w:ascii="Arial Unicode" w:hAnsi="Arial Unicode" w:cs="Sylfaen"/>
          <w:sz w:val="20"/>
          <w:lang w:val="af-ZA"/>
        </w:rPr>
        <w:t>:</w:t>
      </w:r>
    </w:p>
    <w:p w:rsidR="00402CEF" w:rsidRPr="007A66C9" w:rsidRDefault="00402CEF" w:rsidP="00402CEF">
      <w:pPr>
        <w:pStyle w:val="23"/>
        <w:spacing w:line="240" w:lineRule="auto"/>
        <w:ind w:firstLine="567"/>
        <w:rPr>
          <w:rFonts w:ascii="Arial Unicode" w:hAnsi="Arial Unicode" w:cs="Sylfaen"/>
          <w:szCs w:val="24"/>
          <w:lang w:val="hy-AM"/>
        </w:rPr>
      </w:pPr>
      <w:r w:rsidRPr="007A66C9">
        <w:rPr>
          <w:rFonts w:ascii="Arial Unicode" w:hAnsi="Arial Unicode" w:cs="Sylfaen"/>
        </w:rPr>
        <w:t>Մասնակիցը</w:t>
      </w:r>
      <w:r w:rsidR="00E57910" w:rsidRPr="007A66C9">
        <w:rPr>
          <w:rFonts w:ascii="Arial Unicode" w:hAnsi="Arial Unicode" w:cs="Sylfaen"/>
        </w:rPr>
        <w:t xml:space="preserve"> </w:t>
      </w:r>
      <w:r w:rsidRPr="007A66C9">
        <w:rPr>
          <w:rFonts w:ascii="Arial Unicode" w:hAnsi="Arial Unicode" w:cs="Sylfaen"/>
        </w:rPr>
        <w:t>կարող</w:t>
      </w:r>
      <w:r w:rsidR="00E57910" w:rsidRPr="007A66C9">
        <w:rPr>
          <w:rFonts w:ascii="Arial Unicode" w:hAnsi="Arial Unicode" w:cs="Sylfaen"/>
        </w:rPr>
        <w:t xml:space="preserve"> </w:t>
      </w:r>
      <w:r w:rsidRPr="007A66C9">
        <w:rPr>
          <w:rFonts w:ascii="Arial Unicode" w:hAnsi="Arial Unicode" w:cs="Sylfaen"/>
        </w:rPr>
        <w:t>է</w:t>
      </w:r>
      <w:r w:rsidR="00E57910" w:rsidRPr="007A66C9">
        <w:rPr>
          <w:rFonts w:ascii="Arial Unicode" w:hAnsi="Arial Unicode" w:cs="Sylfaen"/>
        </w:rPr>
        <w:t xml:space="preserve"> </w:t>
      </w:r>
      <w:r w:rsidRPr="007A66C9">
        <w:rPr>
          <w:rFonts w:ascii="Arial Unicode" w:hAnsi="Arial Unicode" w:cs="Sylfaen"/>
        </w:rPr>
        <w:t>հայտ</w:t>
      </w:r>
      <w:r w:rsidR="00E57910" w:rsidRPr="007A66C9">
        <w:rPr>
          <w:rFonts w:ascii="Arial Unicode" w:hAnsi="Arial Unicode" w:cs="Sylfaen"/>
        </w:rPr>
        <w:t xml:space="preserve"> </w:t>
      </w:r>
      <w:r w:rsidRPr="007A66C9">
        <w:rPr>
          <w:rFonts w:ascii="Arial Unicode" w:hAnsi="Arial Unicode" w:cs="Sylfaen"/>
        </w:rPr>
        <w:t>ներկայացնել</w:t>
      </w:r>
      <w:r w:rsidR="00E57910" w:rsidRPr="007A66C9">
        <w:rPr>
          <w:rFonts w:ascii="Arial Unicode" w:hAnsi="Arial Unicode" w:cs="Sylfaen"/>
        </w:rPr>
        <w:t xml:space="preserve"> </w:t>
      </w:r>
      <w:r w:rsidRPr="007A66C9">
        <w:rPr>
          <w:rFonts w:ascii="Arial Unicode" w:hAnsi="Arial Unicode" w:cs="Sylfaen"/>
        </w:rPr>
        <w:t>ինչպես</w:t>
      </w:r>
      <w:r w:rsidR="00E57910" w:rsidRPr="007A66C9">
        <w:rPr>
          <w:rFonts w:ascii="Arial Unicode" w:hAnsi="Arial Unicode" w:cs="Sylfaen"/>
        </w:rPr>
        <w:t xml:space="preserve"> </w:t>
      </w:r>
      <w:r w:rsidRPr="007A66C9">
        <w:rPr>
          <w:rFonts w:ascii="Arial Unicode" w:hAnsi="Arial Unicode" w:cs="Sylfaen"/>
        </w:rPr>
        <w:t>յուրաքանչյուր</w:t>
      </w:r>
      <w:r w:rsidR="00E57910" w:rsidRPr="007A66C9">
        <w:rPr>
          <w:rFonts w:ascii="Arial Unicode" w:hAnsi="Arial Unicode" w:cs="Sylfaen"/>
        </w:rPr>
        <w:t xml:space="preserve"> </w:t>
      </w:r>
      <w:r w:rsidRPr="007A66C9">
        <w:rPr>
          <w:rFonts w:ascii="Arial Unicode" w:hAnsi="Arial Unicode" w:cs="Sylfaen"/>
        </w:rPr>
        <w:t>չափաբաժնի</w:t>
      </w:r>
      <w:r w:rsidRPr="007A66C9">
        <w:rPr>
          <w:rFonts w:ascii="Arial Unicode" w:hAnsi="Arial Unicode"/>
          <w:lang w:val="hy-AM"/>
        </w:rPr>
        <w:t xml:space="preserve">, </w:t>
      </w:r>
      <w:r w:rsidRPr="007A66C9">
        <w:rPr>
          <w:rFonts w:ascii="Arial Unicode" w:hAnsi="Arial Unicode" w:cs="Sylfaen"/>
        </w:rPr>
        <w:t>այնպես</w:t>
      </w:r>
      <w:r w:rsidR="00E57910" w:rsidRPr="007A66C9">
        <w:rPr>
          <w:rFonts w:ascii="Arial Unicode" w:hAnsi="Arial Unicode" w:cs="Sylfaen"/>
        </w:rPr>
        <w:t xml:space="preserve"> </w:t>
      </w:r>
      <w:r w:rsidRPr="007A66C9">
        <w:rPr>
          <w:rFonts w:ascii="Arial Unicode" w:hAnsi="Arial Unicode" w:cs="Sylfaen"/>
        </w:rPr>
        <w:t>էլ</w:t>
      </w:r>
      <w:r w:rsidR="00E57910" w:rsidRPr="007A66C9">
        <w:rPr>
          <w:rFonts w:ascii="Arial Unicode" w:hAnsi="Arial Unicode" w:cs="Sylfaen"/>
        </w:rPr>
        <w:t xml:space="preserve"> </w:t>
      </w:r>
      <w:r w:rsidRPr="007A66C9">
        <w:rPr>
          <w:rFonts w:ascii="Arial Unicode" w:hAnsi="Arial Unicode" w:cs="Sylfaen"/>
        </w:rPr>
        <w:t>մի</w:t>
      </w:r>
      <w:r w:rsidR="00E57910" w:rsidRPr="007A66C9">
        <w:rPr>
          <w:rFonts w:ascii="Arial Unicode" w:hAnsi="Arial Unicode" w:cs="Sylfaen"/>
        </w:rPr>
        <w:t xml:space="preserve"> </w:t>
      </w:r>
      <w:r w:rsidRPr="007A66C9">
        <w:rPr>
          <w:rFonts w:ascii="Arial Unicode" w:hAnsi="Arial Unicode" w:cs="Sylfaen"/>
        </w:rPr>
        <w:t>քանի</w:t>
      </w:r>
      <w:r w:rsidR="00E57910" w:rsidRPr="007A66C9">
        <w:rPr>
          <w:rFonts w:ascii="Arial Unicode" w:hAnsi="Arial Unicode" w:cs="Sylfaen"/>
        </w:rPr>
        <w:t xml:space="preserve"> </w:t>
      </w:r>
      <w:r w:rsidRPr="007A66C9">
        <w:rPr>
          <w:rFonts w:ascii="Arial Unicode" w:hAnsi="Arial Unicode" w:cs="Sylfaen"/>
        </w:rPr>
        <w:t>կամ</w:t>
      </w:r>
      <w:r w:rsidR="00E57910" w:rsidRPr="007A66C9">
        <w:rPr>
          <w:rFonts w:ascii="Arial Unicode" w:hAnsi="Arial Unicode" w:cs="Sylfaen"/>
        </w:rPr>
        <w:t xml:space="preserve"> </w:t>
      </w:r>
      <w:r w:rsidRPr="007A66C9">
        <w:rPr>
          <w:rFonts w:ascii="Arial Unicode" w:hAnsi="Arial Unicode" w:cs="Sylfaen"/>
        </w:rPr>
        <w:t>բոլոր</w:t>
      </w:r>
      <w:r w:rsidR="00E57910" w:rsidRPr="007A66C9">
        <w:rPr>
          <w:rFonts w:ascii="Arial Unicode" w:hAnsi="Arial Unicode" w:cs="Sylfaen"/>
        </w:rPr>
        <w:t xml:space="preserve"> </w:t>
      </w:r>
      <w:r w:rsidRPr="007A66C9">
        <w:rPr>
          <w:rFonts w:ascii="Arial Unicode" w:hAnsi="Arial Unicode" w:cs="Sylfaen"/>
        </w:rPr>
        <w:t>չափաբաժինների</w:t>
      </w:r>
      <w:r w:rsidR="00E57910" w:rsidRPr="007A66C9">
        <w:rPr>
          <w:rFonts w:ascii="Arial Unicode" w:hAnsi="Arial Unicode" w:cs="Sylfaen"/>
        </w:rPr>
        <w:t xml:space="preserve"> </w:t>
      </w:r>
      <w:r w:rsidRPr="007A66C9">
        <w:rPr>
          <w:rFonts w:ascii="Arial Unicode" w:hAnsi="Arial Unicode" w:cs="Sylfaen"/>
        </w:rPr>
        <w:t>համար</w:t>
      </w:r>
      <w:r w:rsidRPr="007A66C9">
        <w:rPr>
          <w:rFonts w:ascii="Arial Unicode" w:hAnsi="Arial Unicode" w:cs="Sylfaen"/>
          <w:szCs w:val="24"/>
          <w:lang w:val="hy-AM"/>
        </w:rPr>
        <w:t xml:space="preserve">։  </w:t>
      </w:r>
    </w:p>
    <w:p w:rsidR="00402CEF" w:rsidRPr="007A66C9" w:rsidRDefault="00402CEF" w:rsidP="00402CEF">
      <w:pPr>
        <w:pStyle w:val="23"/>
        <w:spacing w:line="240" w:lineRule="auto"/>
        <w:ind w:firstLine="567"/>
        <w:rPr>
          <w:rFonts w:ascii="Arial Unicode" w:hAnsi="Arial Unicode" w:cs="Sylfaen"/>
          <w:szCs w:val="24"/>
          <w:lang w:val="hy-AM"/>
        </w:rPr>
      </w:pPr>
      <w:r w:rsidRPr="007A66C9">
        <w:rPr>
          <w:rFonts w:ascii="Arial Unicode" w:hAnsi="Arial Unicode" w:cs="Sylfaen"/>
          <w:szCs w:val="24"/>
          <w:lang w:val="hy-AM"/>
        </w:rPr>
        <w:t>Հայտը ներկայացվում է մինչև դրա համար սույն հրավերով սահմանված ժամկետի ավարտը։</w:t>
      </w:r>
    </w:p>
    <w:p w:rsidR="00402CEF" w:rsidRPr="007A66C9" w:rsidRDefault="00402CEF" w:rsidP="00402CEF">
      <w:pPr>
        <w:pStyle w:val="23"/>
        <w:spacing w:line="240" w:lineRule="auto"/>
        <w:ind w:firstLine="567"/>
        <w:rPr>
          <w:rFonts w:ascii="Arial Unicode" w:hAnsi="Arial Unicode" w:cs="Sylfaen"/>
          <w:szCs w:val="24"/>
          <w:lang w:val="hy-AM"/>
        </w:rPr>
      </w:pPr>
      <w:r w:rsidRPr="007A66C9">
        <w:rPr>
          <w:rFonts w:ascii="Arial Unicode" w:hAnsi="Arial Unicode" w:cs="Sylfaen"/>
          <w:szCs w:val="24"/>
          <w:lang w:val="hy-AM"/>
        </w:rPr>
        <w:t>Հայտի պատրաստման կարգը նկարագրված է սույն հրավերի 2-րդ մասում` բաց մրցույթի հայտերը պատրաստելու հրահանգում։</w:t>
      </w:r>
    </w:p>
    <w:p w:rsidR="00402CEF" w:rsidRPr="007A66C9" w:rsidRDefault="00402CEF" w:rsidP="00402CEF">
      <w:pPr>
        <w:pStyle w:val="23"/>
        <w:spacing w:line="240" w:lineRule="auto"/>
        <w:ind w:firstLine="0"/>
        <w:rPr>
          <w:rFonts w:ascii="Arial Unicode" w:hAnsi="Arial Unicode" w:cs="Sylfaen"/>
          <w:szCs w:val="24"/>
          <w:lang w:val="hy-AM"/>
        </w:rPr>
      </w:pPr>
      <w:r w:rsidRPr="007A66C9">
        <w:rPr>
          <w:rFonts w:ascii="Arial Unicode" w:hAnsi="Arial Unicode" w:cs="Sylfaen"/>
          <w:szCs w:val="24"/>
          <w:lang w:val="hy-AM"/>
        </w:rPr>
        <w:t xml:space="preserve">4.2  Ընթացակարգի հայտերն անհրաժեշտ է ներկայացնել </w:t>
      </w:r>
      <w:r w:rsidRPr="007A66C9">
        <w:rPr>
          <w:rFonts w:ascii="Arial Unicode" w:hAnsi="Arial Unicode" w:cs="Sylfaen"/>
        </w:rPr>
        <w:t>հանձնաժողովին</w:t>
      </w:r>
      <w:r w:rsidRPr="007A66C9">
        <w:rPr>
          <w:rFonts w:ascii="Arial Unicode" w:hAnsi="Arial Unicode" w:cs="Sylfaen"/>
          <w:szCs w:val="24"/>
          <w:lang w:val="hy-AM"/>
        </w:rPr>
        <w:t xml:space="preserve"> ոչ ուշ, քան սույն ընթացակարգի հայտարարությունը և հրավերը տեղեկագրում հրապարակվելու օրվանից հաշված «7»րդ օրվա ժամը «</w:t>
      </w:r>
      <w:r w:rsidRPr="007A66C9">
        <w:rPr>
          <w:rFonts w:ascii="Arial Unicode" w:hAnsi="Arial Unicode" w:cs="Sylfaen"/>
          <w:lang w:val="hy-AM"/>
        </w:rPr>
        <w:t>10;00</w:t>
      </w:r>
      <w:r w:rsidRPr="007A66C9">
        <w:rPr>
          <w:rFonts w:ascii="Arial Unicode" w:hAnsi="Arial Unicode" w:cs="Sylfaen"/>
          <w:szCs w:val="24"/>
          <w:lang w:val="hy-AM"/>
        </w:rPr>
        <w:t>»-ն, «</w:t>
      </w:r>
      <w:r w:rsidRPr="007A66C9">
        <w:rPr>
          <w:rFonts w:ascii="Arial Unicode" w:hAnsi="Arial Unicode" w:cs="Sylfaen"/>
          <w:lang w:val="hy-AM"/>
        </w:rPr>
        <w:t>ՀՀ Արարատի մարզ, Նիզամի համայնքապետարան  Սայաթ-Նովա 12</w:t>
      </w:r>
      <w:r w:rsidRPr="007A66C9">
        <w:rPr>
          <w:rFonts w:ascii="Arial Unicode" w:hAnsi="Arial Unicode" w:cs="Sylfaen"/>
          <w:szCs w:val="24"/>
          <w:lang w:val="hy-AM"/>
        </w:rPr>
        <w:t>» հասցեով:</w:t>
      </w:r>
    </w:p>
    <w:p w:rsidR="00402CEF" w:rsidRPr="007A66C9" w:rsidRDefault="00402CEF" w:rsidP="00402CEF">
      <w:pPr>
        <w:pStyle w:val="23"/>
        <w:spacing w:line="240" w:lineRule="auto"/>
        <w:ind w:firstLine="567"/>
        <w:rPr>
          <w:rFonts w:ascii="Arial Unicode" w:hAnsi="Arial Unicode" w:cs="Sylfaen"/>
          <w:szCs w:val="24"/>
          <w:lang w:val="hy-AM"/>
        </w:rPr>
      </w:pPr>
      <w:r w:rsidRPr="007A66C9">
        <w:rPr>
          <w:rFonts w:ascii="Arial Unicode" w:hAnsi="Arial Unicode" w:cs="Sylfaen"/>
          <w:szCs w:val="24"/>
          <w:lang w:val="hy-AM"/>
        </w:rPr>
        <w:t xml:space="preserve">Ընթացակարգի հայտերը ստանում և հայտերի գրանցամատյանում գրանցում է հանձնաժողովի քարտուղար </w:t>
      </w:r>
      <w:r w:rsidRPr="007A66C9">
        <w:rPr>
          <w:rFonts w:ascii="Arial Unicode" w:hAnsi="Arial Unicode"/>
          <w:sz w:val="24"/>
          <w:szCs w:val="24"/>
        </w:rPr>
        <w:t>«</w:t>
      </w:r>
      <w:r w:rsidRPr="007A66C9">
        <w:rPr>
          <w:rFonts w:ascii="Arial Unicode" w:hAnsi="Arial Unicode" w:cs="Sylfaen"/>
          <w:lang w:val="hy-AM"/>
        </w:rPr>
        <w:t>Հրաչ Հովհաննիսյանը</w:t>
      </w:r>
      <w:r w:rsidRPr="007A66C9">
        <w:rPr>
          <w:rFonts w:ascii="Arial Unicode" w:hAnsi="Arial Unicode"/>
          <w:sz w:val="24"/>
          <w:szCs w:val="24"/>
        </w:rPr>
        <w:t>»</w:t>
      </w:r>
      <w:r w:rsidRPr="007A66C9">
        <w:rPr>
          <w:rFonts w:ascii="Arial Unicode" w:hAnsi="Arial Unicode"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402CEF" w:rsidRPr="007A66C9" w:rsidRDefault="00402CEF" w:rsidP="00402CEF">
      <w:pPr>
        <w:pStyle w:val="23"/>
        <w:spacing w:line="240" w:lineRule="auto"/>
        <w:ind w:firstLine="567"/>
        <w:rPr>
          <w:rFonts w:ascii="Arial Unicode" w:hAnsi="Arial Unicode" w:cs="Sylfaen"/>
          <w:szCs w:val="24"/>
          <w:lang w:val="hy-AM"/>
        </w:rPr>
      </w:pPr>
      <w:r w:rsidRPr="007A66C9">
        <w:rPr>
          <w:rFonts w:ascii="Arial Unicode" w:hAnsi="Arial Unicode" w:cs="Sylfaen"/>
          <w:szCs w:val="24"/>
          <w:lang w:val="hy-AM"/>
        </w:rPr>
        <w:lastRenderedPageBreak/>
        <w:t>4.3 Մասնակիցը հայտով ներկայացնում է`</w:t>
      </w:r>
    </w:p>
    <w:p w:rsidR="00402CEF" w:rsidRPr="007A66C9" w:rsidRDefault="00402CEF" w:rsidP="00402CEF">
      <w:pPr>
        <w:pStyle w:val="23"/>
        <w:spacing w:line="240" w:lineRule="auto"/>
        <w:ind w:firstLine="567"/>
        <w:rPr>
          <w:rFonts w:ascii="Arial Unicode" w:hAnsi="Arial Unicode" w:cs="Sylfaen"/>
          <w:szCs w:val="24"/>
          <w:lang w:val="hy-AM"/>
        </w:rPr>
      </w:pPr>
      <w:bookmarkStart w:id="3" w:name="_Hlk9261647"/>
      <w:r w:rsidRPr="007A66C9">
        <w:rPr>
          <w:rFonts w:ascii="Arial Unicode" w:hAnsi="Arial Unicode" w:cs="Sylfaen"/>
          <w:szCs w:val="24"/>
          <w:lang w:val="hy-AM"/>
        </w:rPr>
        <w:t>1) իր կողմից հաստատված՝ սույն հրավերի 2-րդ մասի 2.1 կետով նախատեսված դիմում-հայտարարություն`</w:t>
      </w:r>
      <w:r w:rsidRPr="007A66C9">
        <w:rPr>
          <w:rFonts w:ascii="Arial Unicode" w:hAnsi="Arial Unicode" w:cs="Sylfaen"/>
          <w:lang w:val="hy-AM"/>
        </w:rPr>
        <w:t xml:space="preserve"> նշելով էլեկտրոնային փոստի հասցեն, հարկ վճարողի հաշվառման համարը, գործունեության հասցեն և հեռախոսահամարը</w:t>
      </w:r>
      <w:r w:rsidRPr="007A66C9">
        <w:rPr>
          <w:rFonts w:ascii="Arial Unicode" w:hAnsi="Arial Unicode" w:cs="Sylfaen"/>
          <w:szCs w:val="24"/>
          <w:lang w:val="hy-AM"/>
        </w:rPr>
        <w:t>, որը ներառում է`</w:t>
      </w:r>
    </w:p>
    <w:p w:rsidR="00402CEF" w:rsidRPr="007A66C9" w:rsidRDefault="00402CEF" w:rsidP="00402CEF">
      <w:pPr>
        <w:pStyle w:val="23"/>
        <w:spacing w:line="240" w:lineRule="auto"/>
        <w:ind w:firstLine="567"/>
        <w:rPr>
          <w:rFonts w:ascii="Arial Unicode" w:hAnsi="Arial Unicode" w:cs="Sylfaen"/>
          <w:szCs w:val="24"/>
          <w:lang w:val="hy-AM"/>
        </w:rPr>
      </w:pPr>
      <w:r w:rsidRPr="007A66C9">
        <w:rPr>
          <w:rFonts w:ascii="Arial Unicode" w:hAnsi="Arial Unicode" w:cs="Sylfaen"/>
          <w:szCs w:val="24"/>
          <w:lang w:val="hy-AM"/>
        </w:rPr>
        <w:t>ա) հավաստում սույն հրավերով սահմանված մասնակ</w:t>
      </w:r>
      <w:r w:rsidRPr="007A66C9">
        <w:rPr>
          <w:rFonts w:ascii="Arial Unicode" w:hAnsi="Arial Unicode" w:cs="Sylfaen"/>
          <w:szCs w:val="24"/>
          <w:lang w:val="hy-AM"/>
        </w:rPr>
        <w:softHyphen/>
        <w:t>ցության իրավունքի պահանջներին իր տվյալների համապատասխանության մասին.</w:t>
      </w:r>
    </w:p>
    <w:p w:rsidR="00402CEF" w:rsidRPr="007A66C9" w:rsidRDefault="00402CEF" w:rsidP="00402CEF">
      <w:pPr>
        <w:shd w:val="clear" w:color="auto" w:fill="FFFFFF"/>
        <w:ind w:firstLine="567"/>
        <w:jc w:val="both"/>
        <w:rPr>
          <w:rFonts w:ascii="Arial Unicode" w:hAnsi="Arial Unicode" w:cs="Sylfaen"/>
          <w:sz w:val="20"/>
          <w:lang w:val="hy-AM"/>
        </w:rPr>
      </w:pPr>
      <w:r w:rsidRPr="007A66C9">
        <w:rPr>
          <w:rFonts w:ascii="Arial Unicode" w:hAnsi="Arial Unicode" w:cs="Sylfaen"/>
          <w:sz w:val="20"/>
          <w:lang w:val="hy-AM"/>
        </w:rPr>
        <w:t xml:space="preserve">բ)հավաստում՝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402CEF" w:rsidRPr="007A66C9" w:rsidRDefault="00402CEF" w:rsidP="00402CEF">
      <w:pPr>
        <w:pStyle w:val="23"/>
        <w:spacing w:line="240" w:lineRule="auto"/>
        <w:ind w:firstLine="567"/>
        <w:rPr>
          <w:rFonts w:ascii="Arial Unicode" w:hAnsi="Arial Unicode" w:cs="Sylfaen"/>
          <w:szCs w:val="24"/>
          <w:lang w:val="hy-AM"/>
        </w:rPr>
      </w:pPr>
      <w:r w:rsidRPr="007A66C9">
        <w:rPr>
          <w:rFonts w:ascii="Arial Unicode" w:hAnsi="Arial Unicode"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402CEF" w:rsidRPr="007A66C9" w:rsidRDefault="00402CEF" w:rsidP="00402CEF">
      <w:pPr>
        <w:pStyle w:val="23"/>
        <w:spacing w:line="240" w:lineRule="auto"/>
        <w:ind w:firstLine="567"/>
        <w:rPr>
          <w:rFonts w:ascii="Arial Unicode" w:hAnsi="Arial Unicode" w:cs="Sylfaen"/>
          <w:szCs w:val="24"/>
          <w:lang w:val="hy-AM"/>
        </w:rPr>
      </w:pPr>
      <w:bookmarkStart w:id="4" w:name="_Hlk9261892"/>
      <w:bookmarkEnd w:id="3"/>
      <w:r w:rsidRPr="007A66C9">
        <w:rPr>
          <w:rFonts w:ascii="Arial Unicode" w:hAnsi="Arial Unicode"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402CEF" w:rsidRPr="00FB11B3" w:rsidRDefault="00402CEF" w:rsidP="00402CEF">
      <w:pPr>
        <w:pStyle w:val="norm"/>
        <w:spacing w:line="240" w:lineRule="auto"/>
        <w:ind w:firstLine="630"/>
        <w:rPr>
          <w:rFonts w:ascii="Arial Unicode" w:hAnsi="Arial Unicode" w:cs="Sylfaen"/>
          <w:szCs w:val="24"/>
          <w:lang w:val="hy-AM"/>
        </w:rPr>
      </w:pPr>
      <w:r w:rsidRPr="007A66C9">
        <w:rPr>
          <w:rFonts w:ascii="Arial Unicode" w:hAnsi="Arial Unicode"/>
          <w:sz w:val="20"/>
          <w:lang w:val="hy-AM"/>
        </w:rPr>
        <w:t xml:space="preserve">ե) </w:t>
      </w:r>
      <w:r w:rsidRPr="007A66C9">
        <w:rPr>
          <w:rFonts w:ascii="Arial Unicode" w:hAnsi="Arial Unicode" w:cs="Sylfaen"/>
          <w:sz w:val="20"/>
          <w:lang w:val="hy-AM"/>
        </w:rPr>
        <w:t xml:space="preserve">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w:t>
      </w:r>
      <w:r w:rsidRPr="00FB11B3">
        <w:rPr>
          <w:rFonts w:ascii="Arial Unicode" w:hAnsi="Arial Unicode" w:cs="Sylfaen"/>
          <w:sz w:val="20"/>
          <w:lang w:val="hy-AM"/>
        </w:rPr>
        <w:t>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FB11B3">
        <w:rPr>
          <w:rFonts w:ascii="Arial Unicode" w:hAnsi="Arial Unicode"/>
          <w:sz w:val="20"/>
          <w:lang w:val="hy-AM"/>
        </w:rPr>
        <w:t xml:space="preserve">: Ընդ որում </w:t>
      </w:r>
      <w:r w:rsidRPr="00FB11B3">
        <w:rPr>
          <w:rFonts w:ascii="Arial Unicode" w:hAnsi="Arial Unicode"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bookmarkEnd w:id="4"/>
    <w:p w:rsidR="00402CEF" w:rsidRPr="00FB11B3" w:rsidRDefault="00402CEF" w:rsidP="00402CEF">
      <w:pPr>
        <w:pStyle w:val="norm"/>
        <w:spacing w:line="240" w:lineRule="auto"/>
        <w:ind w:firstLine="0"/>
        <w:rPr>
          <w:rFonts w:ascii="Arial Unicode" w:hAnsi="Arial Unicode" w:cs="Sylfaen"/>
          <w:sz w:val="20"/>
          <w:szCs w:val="24"/>
          <w:lang w:val="hy-AM" w:eastAsia="en-US"/>
        </w:rPr>
      </w:pPr>
      <w:r w:rsidRPr="00FB11B3">
        <w:rPr>
          <w:rFonts w:ascii="Arial Unicode" w:hAnsi="Arial Unicode" w:cs="Sylfaen"/>
          <w:sz w:val="20"/>
          <w:szCs w:val="24"/>
          <w:lang w:val="hy-AM" w:eastAsia="en-US"/>
        </w:rPr>
        <w:t>2) իր կողմից հաստատված գնային առաջարկ.</w:t>
      </w:r>
    </w:p>
    <w:p w:rsidR="00402CEF" w:rsidRPr="00FB11B3" w:rsidRDefault="00402CEF" w:rsidP="00402CEF">
      <w:pPr>
        <w:pStyle w:val="norm"/>
        <w:spacing w:line="240" w:lineRule="auto"/>
        <w:ind w:firstLine="0"/>
        <w:rPr>
          <w:rFonts w:ascii="Arial Unicode" w:hAnsi="Arial Unicode" w:cs="Sylfaen"/>
          <w:sz w:val="20"/>
          <w:szCs w:val="24"/>
          <w:lang w:val="hy-AM" w:eastAsia="en-US"/>
        </w:rPr>
      </w:pPr>
      <w:r w:rsidRPr="00FB11B3">
        <w:rPr>
          <w:rFonts w:ascii="Arial Unicode" w:hAnsi="Arial Unicode"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402CEF" w:rsidRPr="00FB11B3" w:rsidRDefault="00402CEF" w:rsidP="00402CEF">
      <w:pPr>
        <w:pStyle w:val="norm"/>
        <w:spacing w:line="240" w:lineRule="auto"/>
        <w:ind w:firstLine="0"/>
        <w:rPr>
          <w:rFonts w:ascii="Arial Unicode" w:hAnsi="Arial Unicode" w:cs="Sylfaen"/>
          <w:sz w:val="20"/>
          <w:szCs w:val="24"/>
          <w:lang w:val="hy-AM" w:eastAsia="en-US"/>
        </w:rPr>
      </w:pPr>
      <w:r w:rsidRPr="00FB11B3">
        <w:rPr>
          <w:rFonts w:ascii="Arial Unicode" w:hAnsi="Arial Unicode"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402CEF" w:rsidRPr="00FB11B3" w:rsidRDefault="00402CEF" w:rsidP="00402CEF">
      <w:pPr>
        <w:pStyle w:val="norm"/>
        <w:spacing w:line="240" w:lineRule="auto"/>
        <w:rPr>
          <w:rFonts w:ascii="Arial Unicode" w:hAnsi="Arial Unicode" w:cs="Sylfaen"/>
          <w:sz w:val="20"/>
          <w:szCs w:val="24"/>
          <w:lang w:val="hy-AM" w:eastAsia="en-US"/>
        </w:rPr>
      </w:pPr>
      <w:bookmarkStart w:id="5" w:name="_Hlk9262052"/>
      <w:r w:rsidRPr="00FB11B3">
        <w:rPr>
          <w:rFonts w:ascii="Arial Unicode" w:hAnsi="Arial Unicode" w:cs="Sylfaen"/>
          <w:sz w:val="20"/>
          <w:szCs w:val="24"/>
          <w:lang w:val="hy-AM" w:eastAsia="en-US"/>
        </w:rPr>
        <w:t>Ընդ որում համատեղ գործունեության կարգով (կոնսորցիումով) սույն ընթացակարգին մասնակցելու դեպքում՝</w:t>
      </w:r>
    </w:p>
    <w:p w:rsidR="00402CEF" w:rsidRPr="00FB11B3" w:rsidRDefault="00402CEF" w:rsidP="00402CEF">
      <w:pPr>
        <w:pStyle w:val="norm"/>
        <w:numPr>
          <w:ilvl w:val="0"/>
          <w:numId w:val="18"/>
        </w:numPr>
        <w:spacing w:line="240" w:lineRule="auto"/>
        <w:ind w:left="0" w:firstLine="810"/>
        <w:rPr>
          <w:rFonts w:ascii="Arial Unicode" w:hAnsi="Arial Unicode" w:cs="Sylfaen"/>
          <w:sz w:val="20"/>
          <w:szCs w:val="24"/>
          <w:lang w:val="hy-AM" w:eastAsia="en-US"/>
        </w:rPr>
      </w:pPr>
      <w:r w:rsidRPr="00FB11B3">
        <w:rPr>
          <w:rFonts w:ascii="Arial Unicode" w:hAnsi="Arial Unicode"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402CEF" w:rsidRPr="00FB11B3" w:rsidRDefault="00402CEF" w:rsidP="00402CEF">
      <w:pPr>
        <w:pStyle w:val="norm"/>
        <w:numPr>
          <w:ilvl w:val="0"/>
          <w:numId w:val="18"/>
        </w:numPr>
        <w:spacing w:line="240" w:lineRule="auto"/>
        <w:ind w:left="0" w:firstLine="810"/>
        <w:rPr>
          <w:rFonts w:ascii="Arial Unicode" w:hAnsi="Arial Unicode" w:cs="Sylfaen"/>
          <w:sz w:val="20"/>
          <w:szCs w:val="24"/>
          <w:lang w:val="hy-AM" w:eastAsia="en-US"/>
        </w:rPr>
      </w:pPr>
      <w:r w:rsidRPr="00FB11B3">
        <w:rPr>
          <w:rFonts w:ascii="Arial Unicode" w:hAnsi="Arial Unicode"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402CEF" w:rsidRPr="00FB11B3" w:rsidRDefault="00402CEF" w:rsidP="00402CEF">
      <w:pPr>
        <w:pStyle w:val="norm"/>
        <w:spacing w:line="240" w:lineRule="auto"/>
        <w:rPr>
          <w:rFonts w:ascii="Arial Unicode" w:hAnsi="Arial Unicode" w:cs="Sylfaen"/>
          <w:sz w:val="20"/>
          <w:szCs w:val="24"/>
          <w:lang w:val="hy-AM" w:eastAsia="en-US"/>
        </w:rPr>
      </w:pPr>
    </w:p>
    <w:p w:rsidR="00402CEF" w:rsidRPr="00FB11B3" w:rsidRDefault="00402CEF" w:rsidP="00402CEF">
      <w:pPr>
        <w:jc w:val="center"/>
        <w:rPr>
          <w:rFonts w:ascii="Arial Unicode" w:hAnsi="Arial Unicode" w:cs="Arial"/>
          <w:b/>
          <w:sz w:val="20"/>
          <w:lang w:val="es-ES"/>
        </w:rPr>
      </w:pPr>
      <w:r w:rsidRPr="00FB11B3">
        <w:rPr>
          <w:rFonts w:ascii="Arial Unicode" w:hAnsi="Arial Unicode"/>
          <w:b/>
          <w:sz w:val="20"/>
          <w:lang w:val="es-ES"/>
        </w:rPr>
        <w:t xml:space="preserve">5.   </w:t>
      </w:r>
      <w:r w:rsidRPr="00FB11B3">
        <w:rPr>
          <w:rFonts w:ascii="Arial Unicode" w:hAnsi="Arial Unicode" w:cs="Sylfaen"/>
          <w:b/>
          <w:sz w:val="20"/>
          <w:lang w:val="es-ES"/>
        </w:rPr>
        <w:t>ՀԱՅՏԻ</w:t>
      </w:r>
      <w:r w:rsidR="007A66C9" w:rsidRPr="00FB11B3">
        <w:rPr>
          <w:rFonts w:ascii="Arial Unicode" w:hAnsi="Arial Unicode" w:cs="Sylfaen"/>
          <w:b/>
          <w:sz w:val="20"/>
          <w:lang w:val="es-ES"/>
        </w:rPr>
        <w:t xml:space="preserve"> </w:t>
      </w:r>
      <w:r w:rsidRPr="00FB11B3">
        <w:rPr>
          <w:rFonts w:ascii="Arial Unicode" w:hAnsi="Arial Unicode" w:cs="Sylfaen"/>
          <w:b/>
          <w:sz w:val="20"/>
          <w:lang w:val="es-ES"/>
        </w:rPr>
        <w:t>ԳՆԱՅԻՆ</w:t>
      </w:r>
      <w:r w:rsidR="007A66C9" w:rsidRPr="00FB11B3">
        <w:rPr>
          <w:rFonts w:ascii="Arial Unicode" w:hAnsi="Arial Unicode" w:cs="Sylfaen"/>
          <w:b/>
          <w:sz w:val="20"/>
          <w:lang w:val="es-ES"/>
        </w:rPr>
        <w:t xml:space="preserve"> </w:t>
      </w:r>
      <w:r w:rsidRPr="00FB11B3">
        <w:rPr>
          <w:rFonts w:ascii="Arial Unicode" w:hAnsi="Arial Unicode" w:cs="Sylfaen"/>
          <w:b/>
          <w:sz w:val="20"/>
          <w:lang w:val="es-ES"/>
        </w:rPr>
        <w:t>ԱՌԱՋԱՐԿԸ</w:t>
      </w:r>
    </w:p>
    <w:p w:rsidR="00402CEF" w:rsidRPr="00FB11B3" w:rsidRDefault="00402CEF" w:rsidP="00402CEF">
      <w:pPr>
        <w:jc w:val="center"/>
        <w:rPr>
          <w:rFonts w:ascii="Arial Unicode" w:hAnsi="Arial Unicode" w:cs="Arial"/>
          <w:b/>
          <w:sz w:val="20"/>
          <w:lang w:val="es-ES"/>
        </w:rPr>
      </w:pPr>
    </w:p>
    <w:p w:rsidR="00402CEF" w:rsidRPr="00FB11B3" w:rsidRDefault="00402CEF" w:rsidP="00402CEF">
      <w:pPr>
        <w:jc w:val="both"/>
        <w:rPr>
          <w:rFonts w:ascii="Arial Unicode" w:hAnsi="Arial Unicode"/>
          <w:sz w:val="20"/>
          <w:lang w:val="es-ES"/>
        </w:rPr>
      </w:pPr>
      <w:r w:rsidRPr="00FB11B3">
        <w:rPr>
          <w:rFonts w:ascii="Arial Unicode" w:hAnsi="Arial Unicode" w:cs="Sylfaen"/>
          <w:sz w:val="20"/>
          <w:lang w:val="es-ES"/>
        </w:rPr>
        <w:t xml:space="preserve">5.1 </w:t>
      </w:r>
      <w:r w:rsidRPr="00FB11B3">
        <w:rPr>
          <w:rFonts w:ascii="Arial Unicode" w:hAnsi="Arial Unicode" w:cs="Sylfaen"/>
          <w:sz w:val="20"/>
          <w:lang w:val="hy-AM"/>
        </w:rPr>
        <w:t>Առաջարկվող</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գինը</w:t>
      </w:r>
      <w:r w:rsidRPr="00FB11B3">
        <w:rPr>
          <w:rFonts w:ascii="Arial Unicode" w:hAnsi="Arial Unicode" w:cs="Sylfaen"/>
          <w:sz w:val="20"/>
          <w:lang w:val="es-ES"/>
        </w:rPr>
        <w:t xml:space="preserve"> ծառայության </w:t>
      </w:r>
      <w:r w:rsidRPr="00FB11B3">
        <w:rPr>
          <w:rFonts w:ascii="Arial Unicode" w:hAnsi="Arial Unicode" w:cs="Sylfaen"/>
          <w:sz w:val="20"/>
          <w:lang w:val="hy-AM"/>
        </w:rPr>
        <w:t>արժեքից</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բացի</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ներառում</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է</w:t>
      </w:r>
      <w:r w:rsidR="00FB11B3" w:rsidRPr="00FB11B3">
        <w:rPr>
          <w:rFonts w:ascii="Arial Unicode" w:hAnsi="Arial Unicode" w:cs="Sylfaen"/>
          <w:sz w:val="20"/>
          <w:lang w:val="es-ES"/>
        </w:rPr>
        <w:t xml:space="preserve"> </w:t>
      </w:r>
      <w:r w:rsidRPr="00FB11B3">
        <w:rPr>
          <w:rFonts w:ascii="Arial Unicode" w:hAnsi="Arial Unicode" w:cs="Sylfaen"/>
          <w:sz w:val="20"/>
          <w:lang w:val="hy-AM"/>
        </w:rPr>
        <w:t>փոխադրման</w:t>
      </w:r>
      <w:r w:rsidRPr="00FB11B3">
        <w:rPr>
          <w:rFonts w:ascii="Arial Unicode" w:hAnsi="Arial Unicode" w:cs="Sylfaen"/>
          <w:sz w:val="20"/>
          <w:lang w:val="es-ES"/>
        </w:rPr>
        <w:t xml:space="preserve">, </w:t>
      </w:r>
      <w:r w:rsidRPr="00FB11B3">
        <w:rPr>
          <w:rFonts w:ascii="Arial Unicode" w:hAnsi="Arial Unicode" w:cs="Sylfaen"/>
          <w:sz w:val="20"/>
          <w:lang w:val="hy-AM"/>
        </w:rPr>
        <w:t>ապահովագրման</w:t>
      </w:r>
      <w:r w:rsidRPr="00FB11B3">
        <w:rPr>
          <w:rFonts w:ascii="Arial Unicode" w:hAnsi="Arial Unicode" w:cs="Sylfaen"/>
          <w:sz w:val="20"/>
          <w:lang w:val="es-ES"/>
        </w:rPr>
        <w:t xml:space="preserve">, </w:t>
      </w:r>
      <w:r w:rsidRPr="00FB11B3">
        <w:rPr>
          <w:rFonts w:ascii="Arial Unicode" w:hAnsi="Arial Unicode" w:cs="Sylfaen"/>
          <w:sz w:val="20"/>
          <w:lang w:val="hy-AM"/>
        </w:rPr>
        <w:t>տուրքերի</w:t>
      </w:r>
      <w:r w:rsidRPr="00FB11B3">
        <w:rPr>
          <w:rFonts w:ascii="Arial Unicode" w:hAnsi="Arial Unicode" w:cs="Sylfaen"/>
          <w:sz w:val="20"/>
          <w:lang w:val="es-ES"/>
        </w:rPr>
        <w:t xml:space="preserve">, </w:t>
      </w:r>
      <w:r w:rsidRPr="00FB11B3">
        <w:rPr>
          <w:rFonts w:ascii="Arial Unicode" w:hAnsi="Arial Unicode" w:cs="Sylfaen"/>
          <w:sz w:val="20"/>
          <w:lang w:val="hy-AM"/>
        </w:rPr>
        <w:t>հարկերի</w:t>
      </w:r>
      <w:r w:rsidRPr="00FB11B3">
        <w:rPr>
          <w:rFonts w:ascii="Arial Unicode" w:hAnsi="Arial Unicode" w:cs="Sylfaen"/>
          <w:sz w:val="20"/>
          <w:lang w:val="es-ES"/>
        </w:rPr>
        <w:t xml:space="preserve">, </w:t>
      </w:r>
      <w:r w:rsidRPr="00FB11B3">
        <w:rPr>
          <w:rFonts w:ascii="Arial Unicode" w:hAnsi="Arial Unicode" w:cs="Sylfaen"/>
          <w:sz w:val="20"/>
          <w:lang w:val="hy-AM"/>
        </w:rPr>
        <w:t>այլ</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վճարումների</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գծով</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ծախսերը</w:t>
      </w:r>
      <w:r w:rsidR="00FB11B3" w:rsidRPr="00FB11B3">
        <w:rPr>
          <w:rFonts w:ascii="Arial Unicode" w:hAnsi="Arial Unicode" w:cs="Sylfaen"/>
          <w:sz w:val="20"/>
          <w:lang w:val="es-ES"/>
        </w:rPr>
        <w:t xml:space="preserve"> </w:t>
      </w:r>
      <w:r w:rsidRPr="00FB11B3">
        <w:rPr>
          <w:rFonts w:ascii="Arial Unicode" w:hAnsi="Arial Unicode" w:cs="Sylfaen"/>
          <w:sz w:val="20"/>
          <w:lang w:val="hy-AM"/>
        </w:rPr>
        <w:t>և</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չի</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կարող</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պակաս</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լինել</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դրանց</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ինքնարժեքից</w:t>
      </w:r>
      <w:r w:rsidRPr="00FB11B3">
        <w:rPr>
          <w:rFonts w:ascii="Arial Unicode" w:hAnsi="Arial Unicode" w:cs="Sylfaen"/>
          <w:sz w:val="20"/>
          <w:lang w:val="es-ES"/>
        </w:rPr>
        <w:t xml:space="preserve">: </w:t>
      </w:r>
      <w:r w:rsidRPr="00FB11B3">
        <w:rPr>
          <w:rFonts w:ascii="Arial Unicode" w:hAnsi="Arial Unicode" w:cs="Sylfaen"/>
          <w:sz w:val="20"/>
          <w:lang w:val="hy-AM"/>
        </w:rPr>
        <w:t>Առաջարկվող</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գնի</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հաշվարկը</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պետք</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է</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ներկայացվի</w:t>
      </w:r>
      <w:r w:rsidR="00FB11B3" w:rsidRPr="00FB11B3">
        <w:rPr>
          <w:rFonts w:ascii="Arial Unicode" w:hAnsi="Arial Unicode" w:cs="Sylfaen"/>
          <w:sz w:val="20"/>
          <w:lang w:val="es-ES"/>
        </w:rPr>
        <w:t xml:space="preserve"> </w:t>
      </w:r>
      <w:r w:rsidRPr="00FB11B3">
        <w:rPr>
          <w:rFonts w:ascii="Arial Unicode" w:hAnsi="Arial Unicode" w:cs="Sylfaen"/>
          <w:sz w:val="20"/>
          <w:lang w:val="hy-AM"/>
        </w:rPr>
        <w:t>հայտով</w:t>
      </w:r>
      <w:r w:rsidRPr="00FB11B3">
        <w:rPr>
          <w:rFonts w:ascii="Arial Unicode" w:hAnsi="Arial Unicode"/>
          <w:sz w:val="20"/>
          <w:lang w:val="es-ES"/>
        </w:rPr>
        <w:t>:</w:t>
      </w:r>
    </w:p>
    <w:p w:rsidR="00402CEF" w:rsidRPr="00FB11B3" w:rsidRDefault="00402CEF" w:rsidP="00402CEF">
      <w:pPr>
        <w:pStyle w:val="norm"/>
        <w:spacing w:line="240" w:lineRule="auto"/>
        <w:ind w:firstLine="0"/>
        <w:rPr>
          <w:rFonts w:ascii="Arial Unicode" w:hAnsi="Arial Unicode" w:cs="Sylfaen"/>
          <w:sz w:val="20"/>
          <w:szCs w:val="24"/>
          <w:lang w:val="es-ES" w:eastAsia="en-US"/>
        </w:rPr>
      </w:pPr>
      <w:r w:rsidRPr="00FB11B3">
        <w:rPr>
          <w:rFonts w:ascii="Arial Unicode" w:hAnsi="Arial Unicode"/>
          <w:sz w:val="20"/>
          <w:lang w:val="es-ES"/>
        </w:rPr>
        <w:t>5.</w:t>
      </w:r>
      <w:r w:rsidRPr="00FB11B3">
        <w:rPr>
          <w:rFonts w:ascii="Arial Unicode" w:hAnsi="Arial Unicode"/>
          <w:sz w:val="20"/>
          <w:lang w:val="hy-AM"/>
        </w:rPr>
        <w:t>2</w:t>
      </w:r>
      <w:r w:rsidRPr="00FB11B3">
        <w:rPr>
          <w:rFonts w:ascii="Arial Unicode" w:hAnsi="Arial Unicode" w:cs="Sylfaen"/>
          <w:sz w:val="20"/>
          <w:lang w:val="es-ES"/>
        </w:rPr>
        <w:t xml:space="preserve"> Մ</w:t>
      </w:r>
      <w:r w:rsidRPr="00FB11B3">
        <w:rPr>
          <w:rFonts w:ascii="Arial Unicode" w:hAnsi="Arial Unicode" w:cs="Sylfaen"/>
          <w:sz w:val="20"/>
          <w:szCs w:val="24"/>
          <w:lang w:val="hy-AM" w:eastAsia="en-US"/>
        </w:rPr>
        <w:t xml:space="preserve">ասնակիցը գնային առաջարկը ներկայացնում է </w:t>
      </w:r>
      <w:r w:rsidRPr="00FB11B3">
        <w:rPr>
          <w:rFonts w:ascii="Arial Unicode" w:hAnsi="Arial Unicode" w:cs="Sylfaen"/>
          <w:sz w:val="20"/>
          <w:lang w:val="hy-AM"/>
        </w:rPr>
        <w:t>ինքնարժեք, շահույթ</w:t>
      </w:r>
      <w:r w:rsidRPr="00FB11B3">
        <w:rPr>
          <w:rFonts w:ascii="Arial Unicode" w:hAnsi="Arial Unicode"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FB11B3">
        <w:rPr>
          <w:rFonts w:ascii="Arial Unicode" w:hAnsi="Arial Unicode" w:cs="Sylfaen"/>
          <w:sz w:val="20"/>
          <w:szCs w:val="24"/>
          <w:lang w:eastAsia="en-US"/>
        </w:rPr>
        <w:t>մ</w:t>
      </w:r>
      <w:r w:rsidRPr="00FB11B3">
        <w:rPr>
          <w:rFonts w:ascii="Arial Unicode" w:hAnsi="Arial Unicode"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FB11B3" w:rsidRPr="00FB11B3">
        <w:rPr>
          <w:rFonts w:ascii="Arial Unicode" w:hAnsi="Arial Unicode" w:cs="Sylfaen"/>
          <w:sz w:val="20"/>
          <w:szCs w:val="24"/>
          <w:lang w:val="es-ES" w:eastAsia="en-US"/>
        </w:rPr>
        <w:t xml:space="preserve"> </w:t>
      </w:r>
      <w:r w:rsidRPr="00FB11B3">
        <w:rPr>
          <w:rFonts w:ascii="Arial Unicode" w:hAnsi="Arial Unicode" w:cs="Sylfaen"/>
          <w:sz w:val="20"/>
          <w:lang w:val="ru-RU"/>
        </w:rPr>
        <w:t>ներկայաց</w:t>
      </w:r>
      <w:r w:rsidRPr="00FB11B3">
        <w:rPr>
          <w:rFonts w:ascii="Arial Unicode" w:hAnsi="Arial Unicode" w:cs="Sylfaen"/>
          <w:sz w:val="20"/>
        </w:rPr>
        <w:t>վող</w:t>
      </w:r>
      <w:r w:rsidR="00FB11B3" w:rsidRPr="00FB11B3">
        <w:rPr>
          <w:rFonts w:ascii="Arial Unicode" w:hAnsi="Arial Unicode" w:cs="Sylfaen"/>
          <w:sz w:val="20"/>
          <w:lang w:val="es-ES"/>
        </w:rPr>
        <w:t xml:space="preserve"> </w:t>
      </w:r>
      <w:r w:rsidRPr="00FB11B3">
        <w:rPr>
          <w:rFonts w:ascii="Arial Unicode" w:hAnsi="Arial Unicode" w:cs="Sylfaen"/>
          <w:sz w:val="20"/>
          <w:lang w:val="ru-RU"/>
        </w:rPr>
        <w:t>գնային</w:t>
      </w:r>
      <w:r w:rsidR="00FB11B3" w:rsidRPr="00FB11B3">
        <w:rPr>
          <w:rFonts w:ascii="Arial Unicode" w:hAnsi="Arial Unicode" w:cs="Sylfaen"/>
          <w:sz w:val="20"/>
          <w:lang w:val="es-ES"/>
        </w:rPr>
        <w:t xml:space="preserve"> </w:t>
      </w:r>
      <w:r w:rsidRPr="00FB11B3">
        <w:rPr>
          <w:rFonts w:ascii="Arial Unicode" w:hAnsi="Arial Unicode" w:cs="Sylfaen"/>
          <w:sz w:val="20"/>
          <w:lang w:val="ru-RU"/>
        </w:rPr>
        <w:t>առաջարկում</w:t>
      </w:r>
      <w:r w:rsidRPr="00FB11B3">
        <w:rPr>
          <w:rFonts w:ascii="Arial Unicode" w:hAnsi="Arial Unicode" w:cs="Sylfaen"/>
          <w:sz w:val="20"/>
          <w:szCs w:val="24"/>
          <w:lang w:val="hy-AM" w:eastAsia="en-US"/>
        </w:rPr>
        <w:t xml:space="preserve"> առանձնացված տողով նախատեսվում է այդ հարկատեսակի գծով վճարվելիք գումարի չափը:</w:t>
      </w:r>
      <w:r w:rsidRPr="00FB11B3">
        <w:rPr>
          <w:rFonts w:ascii="Arial Unicode" w:hAnsi="Arial Unicode" w:cs="Sylfaen"/>
          <w:sz w:val="20"/>
          <w:szCs w:val="24"/>
          <w:lang w:val="es-ES" w:eastAsia="en-US"/>
        </w:rPr>
        <w:t xml:space="preserve"> Ընդ որում՝</w:t>
      </w:r>
    </w:p>
    <w:p w:rsidR="00402CEF" w:rsidRPr="00FB11B3" w:rsidRDefault="00402CEF" w:rsidP="00402CEF">
      <w:pPr>
        <w:pStyle w:val="norm"/>
        <w:spacing w:line="240" w:lineRule="auto"/>
        <w:ind w:firstLine="0"/>
        <w:rPr>
          <w:rFonts w:ascii="Arial Unicode" w:hAnsi="Arial Unicode" w:cs="Sylfaen"/>
          <w:sz w:val="20"/>
          <w:szCs w:val="24"/>
          <w:lang w:val="es-ES" w:eastAsia="en-US"/>
        </w:rPr>
      </w:pPr>
      <w:r w:rsidRPr="00FB11B3">
        <w:rPr>
          <w:rFonts w:ascii="Arial Unicode" w:hAnsi="Arial Unicode" w:cs="Sylfaen"/>
          <w:sz w:val="20"/>
          <w:szCs w:val="24"/>
          <w:lang w:eastAsia="en-US"/>
        </w:rPr>
        <w:t>ա</w:t>
      </w:r>
      <w:r w:rsidRPr="00FB11B3">
        <w:rPr>
          <w:rFonts w:ascii="Arial Unicode" w:hAnsi="Arial Unicode" w:cs="Sylfaen"/>
          <w:sz w:val="20"/>
          <w:szCs w:val="24"/>
          <w:lang w:val="es-ES" w:eastAsia="en-US"/>
        </w:rPr>
        <w:t xml:space="preserve">) </w:t>
      </w:r>
      <w:r w:rsidRPr="00FB11B3">
        <w:rPr>
          <w:rFonts w:ascii="Arial Unicode" w:hAnsi="Arial Unicode" w:cs="Sylfaen"/>
          <w:sz w:val="20"/>
          <w:szCs w:val="24"/>
          <w:lang w:eastAsia="en-US"/>
        </w:rPr>
        <w:t>մ</w:t>
      </w:r>
      <w:r w:rsidRPr="00FB11B3">
        <w:rPr>
          <w:rFonts w:ascii="Arial Unicode" w:hAnsi="Arial Unicode" w:cs="Sylfaen"/>
          <w:sz w:val="20"/>
          <w:szCs w:val="24"/>
          <w:lang w:val="hy-AM" w:eastAsia="en-US"/>
        </w:rPr>
        <w:t>ասնակիցների գնային առաջարկների գնահատում</w:t>
      </w:r>
      <w:r w:rsidRPr="00FB11B3">
        <w:rPr>
          <w:rFonts w:ascii="Arial Unicode" w:hAnsi="Arial Unicode" w:cs="Sylfaen"/>
          <w:sz w:val="20"/>
          <w:szCs w:val="24"/>
          <w:lang w:eastAsia="en-US"/>
        </w:rPr>
        <w:t>նու</w:t>
      </w:r>
      <w:r w:rsidRPr="00FB11B3">
        <w:rPr>
          <w:rFonts w:ascii="Arial Unicode" w:hAnsi="Arial Unicode" w:cs="Sylfaen"/>
          <w:sz w:val="20"/>
          <w:szCs w:val="24"/>
          <w:lang w:val="hy-AM" w:eastAsia="en-US"/>
        </w:rPr>
        <w:t xml:space="preserve"> համեմատումն իրականացվում </w:t>
      </w:r>
      <w:r w:rsidRPr="00FB11B3">
        <w:rPr>
          <w:rFonts w:ascii="Arial Unicode" w:hAnsi="Arial Unicode" w:cs="Sylfaen"/>
          <w:sz w:val="20"/>
          <w:szCs w:val="24"/>
          <w:lang w:eastAsia="en-US"/>
        </w:rPr>
        <w:t>են</w:t>
      </w:r>
      <w:r w:rsidRPr="00FB11B3">
        <w:rPr>
          <w:rFonts w:ascii="Arial Unicode" w:hAnsi="Arial Unicode" w:cs="Sylfaen"/>
          <w:sz w:val="20"/>
          <w:szCs w:val="24"/>
          <w:lang w:val="hy-AM" w:eastAsia="en-US"/>
        </w:rPr>
        <w:t xml:space="preserve"> առանց սույն կետում նշված հարկի գումարի հաշվարկման</w:t>
      </w:r>
      <w:r w:rsidRPr="00FB11B3">
        <w:rPr>
          <w:rFonts w:ascii="Arial Unicode" w:hAnsi="Arial Unicode" w:cs="Sylfaen"/>
          <w:sz w:val="20"/>
          <w:szCs w:val="24"/>
          <w:lang w:val="es-ES" w:eastAsia="en-US"/>
        </w:rPr>
        <w:t>.</w:t>
      </w:r>
    </w:p>
    <w:p w:rsidR="00402CEF" w:rsidRPr="00FB11B3" w:rsidRDefault="00402CEF" w:rsidP="00402CEF">
      <w:pPr>
        <w:pStyle w:val="norm"/>
        <w:spacing w:line="240" w:lineRule="auto"/>
        <w:ind w:firstLine="0"/>
        <w:rPr>
          <w:rFonts w:ascii="Arial Unicode" w:hAnsi="Arial Unicode" w:cs="Sylfaen"/>
          <w:sz w:val="20"/>
          <w:szCs w:val="24"/>
          <w:lang w:val="hy-AM" w:eastAsia="en-US"/>
        </w:rPr>
      </w:pPr>
      <w:r w:rsidRPr="00FB11B3">
        <w:rPr>
          <w:rFonts w:ascii="Arial Unicode" w:hAnsi="Arial Unicode" w:cs="Sylfaen"/>
          <w:sz w:val="20"/>
          <w:szCs w:val="24"/>
          <w:lang w:val="hy-AM" w:eastAsia="en-US"/>
        </w:rPr>
        <w:t>Մասնակցի հայտը ենթակա չէ մերժման, եթե`</w:t>
      </w:r>
    </w:p>
    <w:p w:rsidR="00402CEF" w:rsidRPr="00FB11B3" w:rsidRDefault="00402CEF" w:rsidP="00402CEF">
      <w:pPr>
        <w:pStyle w:val="norm"/>
        <w:spacing w:line="240" w:lineRule="auto"/>
        <w:ind w:firstLine="0"/>
        <w:rPr>
          <w:rFonts w:ascii="Arial Unicode" w:hAnsi="Arial Unicode" w:cs="Sylfaen"/>
          <w:sz w:val="20"/>
          <w:szCs w:val="24"/>
          <w:lang w:val="hy-AM" w:eastAsia="en-US"/>
        </w:rPr>
      </w:pPr>
      <w:r w:rsidRPr="00FB11B3">
        <w:rPr>
          <w:rFonts w:ascii="Arial Unicode" w:hAnsi="Arial Unicode"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402CEF" w:rsidRPr="00FB11B3" w:rsidRDefault="00402CEF" w:rsidP="00402CEF">
      <w:pPr>
        <w:pStyle w:val="norm"/>
        <w:spacing w:line="240" w:lineRule="auto"/>
        <w:ind w:firstLine="0"/>
        <w:rPr>
          <w:rFonts w:ascii="Arial Unicode" w:hAnsi="Arial Unicode" w:cs="Sylfaen"/>
          <w:sz w:val="20"/>
          <w:szCs w:val="24"/>
          <w:lang w:val="hy-AM" w:eastAsia="en-US"/>
        </w:rPr>
      </w:pPr>
      <w:r w:rsidRPr="00FB11B3">
        <w:rPr>
          <w:rFonts w:ascii="Arial Unicode" w:hAnsi="Arial Unicode"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402CEF" w:rsidRPr="00FB11B3" w:rsidRDefault="00402CEF" w:rsidP="00402CEF">
      <w:pPr>
        <w:pStyle w:val="norm"/>
        <w:spacing w:line="240" w:lineRule="auto"/>
        <w:ind w:firstLine="0"/>
        <w:rPr>
          <w:rFonts w:ascii="Arial Unicode" w:hAnsi="Arial Unicode" w:cs="Sylfaen"/>
          <w:sz w:val="20"/>
          <w:szCs w:val="24"/>
          <w:lang w:val="hy-AM" w:eastAsia="en-US"/>
        </w:rPr>
      </w:pPr>
      <w:r w:rsidRPr="00FB11B3">
        <w:rPr>
          <w:rFonts w:ascii="Arial Unicode" w:hAnsi="Arial Unicode"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p>
    <w:p w:rsidR="00402CEF" w:rsidRPr="00FB11B3" w:rsidRDefault="00402CEF" w:rsidP="00402CEF">
      <w:pPr>
        <w:pStyle w:val="norm"/>
        <w:spacing w:line="240" w:lineRule="auto"/>
        <w:ind w:firstLine="0"/>
        <w:rPr>
          <w:rFonts w:ascii="Arial Unicode" w:hAnsi="Arial Unicode" w:cs="Sylfaen"/>
          <w:sz w:val="20"/>
          <w:szCs w:val="24"/>
          <w:lang w:val="hy-AM" w:eastAsia="en-US"/>
        </w:rPr>
      </w:pPr>
      <w:r w:rsidRPr="00FB11B3">
        <w:rPr>
          <w:rFonts w:ascii="Arial Unicode" w:hAnsi="Arial Unicode" w:cs="Sylfaen"/>
          <w:sz w:val="20"/>
          <w:lang w:val="hy-AM"/>
        </w:rPr>
        <w:t xml:space="preserve">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402CEF" w:rsidRPr="00AE2544" w:rsidRDefault="00402CEF" w:rsidP="00402CEF">
      <w:pPr>
        <w:shd w:val="clear" w:color="auto" w:fill="FFFFFF"/>
        <w:jc w:val="both"/>
        <w:rPr>
          <w:rFonts w:ascii="Arial Unicode" w:hAnsi="Arial Unicode" w:cs="Sylfaen"/>
          <w:sz w:val="20"/>
          <w:lang w:val="hy-AM"/>
        </w:rPr>
      </w:pPr>
      <w:r w:rsidRPr="00FB11B3">
        <w:rPr>
          <w:rFonts w:ascii="Arial Unicode" w:hAnsi="Arial Unicode" w:cs="Sylfaen"/>
          <w:sz w:val="20"/>
          <w:lang w:val="hy-AM"/>
        </w:rPr>
        <w:t xml:space="preserve">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w:t>
      </w:r>
      <w:r w:rsidRPr="00AE2544">
        <w:rPr>
          <w:rFonts w:ascii="Arial Unicode" w:hAnsi="Arial Unicode" w:cs="Sylfaen"/>
          <w:sz w:val="20"/>
          <w:lang w:val="hy-AM"/>
        </w:rPr>
        <w:t>հանրագումարը.</w:t>
      </w:r>
    </w:p>
    <w:p w:rsidR="00402CEF" w:rsidRPr="00AE2544" w:rsidRDefault="00402CEF" w:rsidP="00402CEF">
      <w:pPr>
        <w:pStyle w:val="norm"/>
        <w:spacing w:line="240" w:lineRule="auto"/>
        <w:ind w:firstLine="0"/>
        <w:rPr>
          <w:rFonts w:ascii="Arial Unicode" w:hAnsi="Arial Unicode" w:cs="Sylfaen"/>
          <w:sz w:val="20"/>
          <w:szCs w:val="24"/>
          <w:lang w:val="hy-AM" w:eastAsia="en-US"/>
        </w:rPr>
      </w:pPr>
      <w:r w:rsidRPr="00AE2544">
        <w:rPr>
          <w:rFonts w:ascii="Arial Unicode" w:hAnsi="Arial Unicode" w:cs="Sylfaen"/>
          <w:sz w:val="20"/>
          <w:szCs w:val="24"/>
          <w:lang w:val="hy-AM" w:eastAsia="en-US"/>
        </w:rPr>
        <w:t>զ. գնային առաջարկի սյունակներում տառերով լրացված գումարների մեջ լումաները նշված են թվերով :</w:t>
      </w:r>
    </w:p>
    <w:p w:rsidR="00402CEF" w:rsidRPr="00AE2544" w:rsidRDefault="00402CEF" w:rsidP="00402CEF">
      <w:pPr>
        <w:pStyle w:val="norm"/>
        <w:spacing w:line="240" w:lineRule="auto"/>
        <w:ind w:firstLine="0"/>
        <w:rPr>
          <w:rFonts w:ascii="Arial Unicode" w:hAnsi="Arial Unicode"/>
          <w:sz w:val="20"/>
          <w:lang w:val="es-ES"/>
        </w:rPr>
      </w:pPr>
      <w:r w:rsidRPr="00AE2544">
        <w:rPr>
          <w:rFonts w:ascii="Arial Unicode" w:hAnsi="Arial Unicode"/>
          <w:sz w:val="20"/>
          <w:lang w:val="es-ES"/>
        </w:rPr>
        <w:t>5.</w:t>
      </w:r>
      <w:r w:rsidRPr="00AE2544">
        <w:rPr>
          <w:rFonts w:ascii="Arial Unicode" w:hAnsi="Arial Unicode"/>
          <w:sz w:val="20"/>
          <w:lang w:val="hy-AM"/>
        </w:rPr>
        <w:t>3</w:t>
      </w:r>
      <w:r w:rsidRPr="00AE2544">
        <w:rPr>
          <w:rFonts w:ascii="Arial Unicode" w:hAnsi="Arial Unicode"/>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402CEF" w:rsidRPr="00AE2544" w:rsidRDefault="00402CEF" w:rsidP="00402CEF">
      <w:pPr>
        <w:pStyle w:val="23"/>
        <w:spacing w:line="240" w:lineRule="auto"/>
        <w:ind w:firstLine="567"/>
        <w:rPr>
          <w:rFonts w:ascii="Arial Unicode" w:hAnsi="Arial Unicode"/>
          <w:lang w:val="es-ES"/>
        </w:rPr>
      </w:pPr>
    </w:p>
    <w:p w:rsidR="00402CEF" w:rsidRPr="00AE2544" w:rsidRDefault="00402CEF" w:rsidP="00402CEF">
      <w:pPr>
        <w:jc w:val="center"/>
        <w:rPr>
          <w:rFonts w:ascii="Arial Unicode" w:hAnsi="Arial Unicode"/>
          <w:b/>
          <w:sz w:val="20"/>
          <w:lang w:val="es-ES"/>
        </w:rPr>
      </w:pPr>
      <w:r w:rsidRPr="00AE2544">
        <w:rPr>
          <w:rFonts w:ascii="Arial Unicode" w:hAnsi="Arial Unicode"/>
          <w:b/>
          <w:sz w:val="20"/>
          <w:lang w:val="es-ES"/>
        </w:rPr>
        <w:t xml:space="preserve">6. </w:t>
      </w:r>
      <w:r w:rsidRPr="00AE2544">
        <w:rPr>
          <w:rFonts w:ascii="Arial Unicode" w:hAnsi="Arial Unicode"/>
          <w:b/>
          <w:sz w:val="20"/>
        </w:rPr>
        <w:t>ՀԱՅՏԻԳՈՐԾՈՂՈՒԹՅԱՆԺԱՄԿԵՏԸ</w:t>
      </w:r>
      <w:r w:rsidRPr="00AE2544">
        <w:rPr>
          <w:rFonts w:ascii="Arial Unicode" w:hAnsi="Arial Unicode"/>
          <w:b/>
          <w:sz w:val="20"/>
          <w:lang w:val="es-ES"/>
        </w:rPr>
        <w:t xml:space="preserve">, </w:t>
      </w:r>
      <w:r w:rsidRPr="00AE2544">
        <w:rPr>
          <w:rFonts w:ascii="Arial Unicode" w:hAnsi="Arial Unicode"/>
          <w:b/>
          <w:sz w:val="20"/>
        </w:rPr>
        <w:t>ՀԱՅՏԵՐՈՒՄՓՈՓՈԽՈՒԹՅՈՒՆԿԱՏԱՐԵԼՈՒ</w:t>
      </w:r>
    </w:p>
    <w:p w:rsidR="00402CEF" w:rsidRPr="00AE2544" w:rsidRDefault="00402CEF" w:rsidP="00402CEF">
      <w:pPr>
        <w:jc w:val="center"/>
        <w:rPr>
          <w:rFonts w:ascii="Arial Unicode" w:hAnsi="Arial Unicode"/>
          <w:b/>
          <w:sz w:val="20"/>
          <w:lang w:val="es-ES"/>
        </w:rPr>
      </w:pPr>
      <w:r w:rsidRPr="00AE2544">
        <w:rPr>
          <w:rFonts w:ascii="Arial Unicode" w:hAnsi="Arial Unicode"/>
          <w:b/>
          <w:sz w:val="20"/>
        </w:rPr>
        <w:t>ԵՎԴՐԱՆՔՀԵՏՎԵՐՑՆԵԼՈՒԿԱՐԳԸ</w:t>
      </w:r>
    </w:p>
    <w:p w:rsidR="00402CEF" w:rsidRPr="00AE2544" w:rsidRDefault="00402CEF" w:rsidP="00402CEF">
      <w:pPr>
        <w:pStyle w:val="a3"/>
        <w:spacing w:line="240" w:lineRule="auto"/>
        <w:ind w:firstLine="567"/>
        <w:rPr>
          <w:rFonts w:ascii="Arial Unicode" w:hAnsi="Arial Unicode"/>
          <w:b/>
          <w:lang w:val="af-ZA"/>
        </w:rPr>
      </w:pPr>
    </w:p>
    <w:p w:rsidR="00402CEF" w:rsidRPr="00AE2544" w:rsidRDefault="00402CEF" w:rsidP="00402CEF">
      <w:pPr>
        <w:pStyle w:val="a3"/>
        <w:spacing w:line="240" w:lineRule="auto"/>
        <w:ind w:firstLine="0"/>
        <w:rPr>
          <w:rFonts w:ascii="Arial Unicode" w:hAnsi="Arial Unicode" w:cs="Sylfaen"/>
          <w:i w:val="0"/>
          <w:szCs w:val="24"/>
          <w:lang w:val="af-ZA"/>
        </w:rPr>
      </w:pPr>
      <w:r w:rsidRPr="00AE2544">
        <w:rPr>
          <w:rFonts w:ascii="Arial Unicode" w:hAnsi="Arial Unicode"/>
          <w:i w:val="0"/>
          <w:lang w:val="af-ZA"/>
        </w:rPr>
        <w:t>6.1</w:t>
      </w:r>
      <w:r w:rsidRPr="00AE2544">
        <w:rPr>
          <w:rFonts w:ascii="Arial Unicode" w:hAnsi="Arial Unicode" w:cs="Sylfaen"/>
          <w:i w:val="0"/>
          <w:szCs w:val="24"/>
          <w:lang w:val="ru-RU"/>
        </w:rPr>
        <w:t>Օրենքի</w:t>
      </w:r>
      <w:r w:rsidRPr="00AE2544">
        <w:rPr>
          <w:rFonts w:ascii="Arial Unicode" w:hAnsi="Arial Unicode" w:cs="Sylfaen"/>
          <w:i w:val="0"/>
          <w:szCs w:val="24"/>
          <w:lang w:val="af-ZA"/>
        </w:rPr>
        <w:t xml:space="preserve"> 31-</w:t>
      </w:r>
      <w:r w:rsidRPr="00AE2544">
        <w:rPr>
          <w:rFonts w:ascii="Arial Unicode" w:hAnsi="Arial Unicode" w:cs="Sylfaen"/>
          <w:i w:val="0"/>
          <w:szCs w:val="24"/>
          <w:lang w:val="ru-RU"/>
        </w:rPr>
        <w:t>րդհոդվածիհամաձայն</w:t>
      </w:r>
      <w:r w:rsidRPr="00AE2544">
        <w:rPr>
          <w:rFonts w:ascii="Arial Unicode" w:hAnsi="Arial Unicode" w:cs="Sylfaen"/>
          <w:i w:val="0"/>
          <w:szCs w:val="24"/>
          <w:lang w:val="af-ZA"/>
        </w:rPr>
        <w:t xml:space="preserve">` </w:t>
      </w:r>
      <w:r w:rsidRPr="00AE2544">
        <w:rPr>
          <w:rFonts w:ascii="Arial Unicode" w:hAnsi="Arial Unicode" w:cs="Sylfaen"/>
          <w:i w:val="0"/>
          <w:szCs w:val="24"/>
          <w:lang w:val="ru-RU"/>
        </w:rPr>
        <w:t>հայտըվավերէմինչևՕրենքինհամապատասխանպայմանագրիկնքումը</w:t>
      </w:r>
      <w:r w:rsidRPr="00AE2544">
        <w:rPr>
          <w:rFonts w:ascii="Arial Unicode" w:hAnsi="Arial Unicode" w:cs="Sylfaen"/>
          <w:i w:val="0"/>
          <w:szCs w:val="24"/>
          <w:lang w:val="af-ZA"/>
        </w:rPr>
        <w:t xml:space="preserve">, </w:t>
      </w:r>
      <w:r w:rsidRPr="00AE2544">
        <w:rPr>
          <w:rFonts w:ascii="Arial Unicode" w:hAnsi="Arial Unicode" w:cs="Sylfaen"/>
          <w:i w:val="0"/>
          <w:szCs w:val="24"/>
          <w:lang w:val="en-US"/>
        </w:rPr>
        <w:t>մ</w:t>
      </w:r>
      <w:r w:rsidRPr="00AE2544">
        <w:rPr>
          <w:rFonts w:ascii="Arial Unicode" w:hAnsi="Arial Unicode" w:cs="Sylfaen"/>
          <w:i w:val="0"/>
          <w:szCs w:val="24"/>
          <w:lang w:val="ru-RU"/>
        </w:rPr>
        <w:t>ասնակցիկողմիցհայտիհետվերցնելը</w:t>
      </w:r>
      <w:r w:rsidRPr="00AE2544">
        <w:rPr>
          <w:rFonts w:ascii="Arial Unicode" w:hAnsi="Arial Unicode" w:cs="Sylfaen"/>
          <w:i w:val="0"/>
          <w:szCs w:val="24"/>
          <w:lang w:val="af-ZA"/>
        </w:rPr>
        <w:t xml:space="preserve">, </w:t>
      </w:r>
      <w:r w:rsidRPr="00AE2544">
        <w:rPr>
          <w:rFonts w:ascii="Arial Unicode" w:hAnsi="Arial Unicode" w:cs="Sylfaen"/>
          <w:i w:val="0"/>
          <w:szCs w:val="24"/>
          <w:lang w:val="ru-RU"/>
        </w:rPr>
        <w:t>հայտիմերժումըկամ</w:t>
      </w:r>
      <w:r w:rsidRPr="00AE2544">
        <w:rPr>
          <w:rFonts w:ascii="Arial Unicode" w:hAnsi="Arial Unicode" w:cs="Sylfaen"/>
          <w:i w:val="0"/>
          <w:szCs w:val="24"/>
          <w:lang w:val="af-ZA"/>
        </w:rPr>
        <w:t xml:space="preserve"> սույն </w:t>
      </w:r>
      <w:r w:rsidRPr="00AE2544">
        <w:rPr>
          <w:rFonts w:ascii="Arial Unicode" w:hAnsi="Arial Unicode" w:cs="Sylfaen"/>
          <w:i w:val="0"/>
          <w:szCs w:val="24"/>
          <w:lang w:val="ru-RU"/>
        </w:rPr>
        <w:t>ընթացակարգըչկայացածհայտարարվելը։</w:t>
      </w:r>
    </w:p>
    <w:p w:rsidR="00402CEF" w:rsidRPr="00AE2544" w:rsidRDefault="00402CEF" w:rsidP="00402CEF">
      <w:pPr>
        <w:pStyle w:val="a3"/>
        <w:spacing w:line="240" w:lineRule="auto"/>
        <w:ind w:firstLine="0"/>
        <w:rPr>
          <w:rFonts w:ascii="Arial Unicode" w:hAnsi="Arial Unicode" w:cs="Sylfaen"/>
          <w:i w:val="0"/>
          <w:szCs w:val="24"/>
          <w:lang w:val="af-ZA"/>
        </w:rPr>
      </w:pPr>
      <w:r w:rsidRPr="00AE2544">
        <w:rPr>
          <w:rFonts w:ascii="Arial Unicode" w:hAnsi="Arial Unicode" w:cs="Sylfaen"/>
          <w:i w:val="0"/>
          <w:szCs w:val="24"/>
          <w:lang w:val="af-ZA"/>
        </w:rPr>
        <w:t xml:space="preserve">6.2  </w:t>
      </w:r>
      <w:r w:rsidRPr="00AE2544">
        <w:rPr>
          <w:rFonts w:ascii="Arial Unicode" w:hAnsi="Arial Unicode" w:cs="Sylfaen"/>
          <w:i w:val="0"/>
          <w:szCs w:val="24"/>
          <w:lang w:val="ru-RU"/>
        </w:rPr>
        <w:t>Օրենքի</w:t>
      </w:r>
      <w:r w:rsidRPr="00AE2544">
        <w:rPr>
          <w:rFonts w:ascii="Arial Unicode" w:hAnsi="Arial Unicode" w:cs="Sylfaen"/>
          <w:i w:val="0"/>
          <w:szCs w:val="24"/>
          <w:lang w:val="af-ZA"/>
        </w:rPr>
        <w:t xml:space="preserve"> 31-</w:t>
      </w:r>
      <w:r w:rsidRPr="00AE2544">
        <w:rPr>
          <w:rFonts w:ascii="Arial Unicode" w:hAnsi="Arial Unicode" w:cs="Sylfaen"/>
          <w:i w:val="0"/>
          <w:szCs w:val="24"/>
          <w:lang w:val="ru-RU"/>
        </w:rPr>
        <w:t>րդհոդվածիհամաձայն</w:t>
      </w:r>
      <w:r w:rsidRPr="00AE2544">
        <w:rPr>
          <w:rFonts w:ascii="Arial Unicode" w:hAnsi="Arial Unicode" w:cs="Sylfaen"/>
          <w:i w:val="0"/>
          <w:szCs w:val="24"/>
          <w:lang w:val="af-ZA"/>
        </w:rPr>
        <w:t xml:space="preserve">` </w:t>
      </w:r>
      <w:r w:rsidRPr="00AE2544">
        <w:rPr>
          <w:rFonts w:ascii="Arial Unicode" w:hAnsi="Arial Unicode" w:cs="Sylfaen"/>
          <w:i w:val="0"/>
          <w:szCs w:val="24"/>
          <w:lang w:val="en-US"/>
        </w:rPr>
        <w:t>մ</w:t>
      </w:r>
      <w:r w:rsidRPr="00AE2544">
        <w:rPr>
          <w:rFonts w:ascii="Arial Unicode" w:hAnsi="Arial Unicode" w:cs="Sylfaen"/>
          <w:i w:val="0"/>
          <w:szCs w:val="24"/>
          <w:lang w:val="ru-RU"/>
        </w:rPr>
        <w:t>ասնակիցը</w:t>
      </w:r>
      <w:r w:rsidRPr="00AE2544">
        <w:rPr>
          <w:rFonts w:ascii="Arial Unicode" w:hAnsi="Arial Unicode" w:cs="Sylfaen"/>
          <w:i w:val="0"/>
          <w:szCs w:val="24"/>
          <w:lang w:val="af-ZA"/>
        </w:rPr>
        <w:t xml:space="preserve">, </w:t>
      </w:r>
      <w:r w:rsidRPr="00AE2544">
        <w:rPr>
          <w:rFonts w:ascii="Arial Unicode" w:hAnsi="Arial Unicode" w:cs="Sylfaen"/>
          <w:i w:val="0"/>
          <w:szCs w:val="24"/>
          <w:lang w:val="ru-RU"/>
        </w:rPr>
        <w:t>մինչևսույնհրավերի</w:t>
      </w:r>
      <w:r w:rsidRPr="00AE2544">
        <w:rPr>
          <w:rFonts w:ascii="Arial Unicode" w:hAnsi="Arial Unicode" w:cs="Sylfaen"/>
          <w:i w:val="0"/>
          <w:szCs w:val="24"/>
          <w:lang w:val="af-ZA"/>
        </w:rPr>
        <w:t xml:space="preserve"> 1-ին մասի 4.2 </w:t>
      </w:r>
      <w:r w:rsidRPr="00AE2544">
        <w:rPr>
          <w:rFonts w:ascii="Arial Unicode" w:hAnsi="Arial Unicode" w:cs="Sylfaen"/>
          <w:i w:val="0"/>
          <w:szCs w:val="24"/>
          <w:lang w:val="ru-RU"/>
        </w:rPr>
        <w:t>կետումնշված</w:t>
      </w:r>
      <w:r w:rsidRPr="00AE2544">
        <w:rPr>
          <w:rFonts w:ascii="Arial Unicode" w:hAnsi="Arial Unicode" w:cs="Sylfaen"/>
          <w:i w:val="0"/>
          <w:szCs w:val="24"/>
          <w:lang w:val="af-ZA"/>
        </w:rPr>
        <w:t xml:space="preserve">` </w:t>
      </w:r>
      <w:r w:rsidRPr="00AE2544">
        <w:rPr>
          <w:rFonts w:ascii="Arial Unicode" w:hAnsi="Arial Unicode" w:cs="Sylfaen"/>
          <w:i w:val="0"/>
          <w:szCs w:val="24"/>
          <w:lang w:val="ru-RU"/>
        </w:rPr>
        <w:t>հայտերիներկայացմանվերջնաժամկետը</w:t>
      </w:r>
      <w:r w:rsidRPr="00AE2544">
        <w:rPr>
          <w:rFonts w:ascii="Arial Unicode" w:hAnsi="Arial Unicode" w:cs="Sylfaen"/>
          <w:i w:val="0"/>
          <w:szCs w:val="24"/>
          <w:lang w:val="af-ZA"/>
        </w:rPr>
        <w:t xml:space="preserve">, </w:t>
      </w:r>
      <w:r w:rsidRPr="00AE2544">
        <w:rPr>
          <w:rFonts w:ascii="Arial Unicode" w:hAnsi="Arial Unicode" w:cs="Sylfaen"/>
          <w:i w:val="0"/>
          <w:szCs w:val="24"/>
          <w:lang w:val="ru-RU"/>
        </w:rPr>
        <w:t>կարողէփոփոխելկամհետվերցնելիրհայտը։</w:t>
      </w:r>
    </w:p>
    <w:p w:rsidR="00402CEF" w:rsidRPr="00AE2544" w:rsidRDefault="00402CEF" w:rsidP="00402CEF">
      <w:pPr>
        <w:ind w:firstLine="567"/>
        <w:jc w:val="center"/>
        <w:rPr>
          <w:rFonts w:ascii="Arial Unicode" w:hAnsi="Arial Unicode"/>
          <w:b/>
          <w:sz w:val="20"/>
          <w:lang w:val="af-ZA"/>
        </w:rPr>
      </w:pPr>
    </w:p>
    <w:p w:rsidR="00402CEF" w:rsidRPr="00AE2544" w:rsidRDefault="00402CEF" w:rsidP="00402CEF">
      <w:pPr>
        <w:ind w:firstLine="567"/>
        <w:jc w:val="center"/>
        <w:rPr>
          <w:rFonts w:ascii="Arial Unicode" w:hAnsi="Arial Unicode"/>
          <w:b/>
          <w:sz w:val="20"/>
          <w:lang w:val="hy-AM"/>
        </w:rPr>
      </w:pPr>
      <w:r w:rsidRPr="00AE2544">
        <w:rPr>
          <w:rFonts w:ascii="Arial Unicode" w:hAnsi="Arial Unicode"/>
          <w:b/>
          <w:sz w:val="20"/>
          <w:lang w:val="af-ZA"/>
        </w:rPr>
        <w:t>8.  ՀԱՅՏԵՐԻ ԲԱՑՈՒՄԸ</w:t>
      </w:r>
      <w:r w:rsidRPr="00AE2544">
        <w:rPr>
          <w:rFonts w:ascii="Arial Unicode" w:hAnsi="Arial Unicode"/>
          <w:b/>
          <w:sz w:val="20"/>
          <w:lang w:val="hy-AM"/>
        </w:rPr>
        <w:t xml:space="preserve">, </w:t>
      </w:r>
      <w:r w:rsidRPr="00AE2544">
        <w:rPr>
          <w:rFonts w:ascii="Arial Unicode" w:hAnsi="Arial Unicode"/>
          <w:b/>
          <w:sz w:val="20"/>
          <w:lang w:val="af-ZA"/>
        </w:rPr>
        <w:t xml:space="preserve">ԳՆԱՀԱՏՈՒՄԸ  ԵՎ  </w:t>
      </w:r>
    </w:p>
    <w:p w:rsidR="00402CEF" w:rsidRPr="00AE2544" w:rsidRDefault="00402CEF" w:rsidP="00402CEF">
      <w:pPr>
        <w:ind w:firstLine="567"/>
        <w:jc w:val="center"/>
        <w:rPr>
          <w:rFonts w:ascii="Arial Unicode" w:hAnsi="Arial Unicode"/>
          <w:b/>
          <w:sz w:val="20"/>
          <w:lang w:val="af-ZA"/>
        </w:rPr>
      </w:pPr>
      <w:r w:rsidRPr="00AE2544">
        <w:rPr>
          <w:rFonts w:ascii="Arial Unicode" w:hAnsi="Arial Unicode"/>
          <w:b/>
          <w:sz w:val="20"/>
          <w:lang w:val="af-ZA"/>
        </w:rPr>
        <w:t xml:space="preserve">ԱՐԴՅՈՒՆՔՆԵՐԻ ԱՄՓՈՓՈՒՄԸ </w:t>
      </w:r>
    </w:p>
    <w:p w:rsidR="00402CEF" w:rsidRPr="00AE2544" w:rsidRDefault="00402CEF" w:rsidP="00402CEF">
      <w:pPr>
        <w:ind w:firstLine="567"/>
        <w:jc w:val="both"/>
        <w:rPr>
          <w:rFonts w:ascii="Arial Unicode" w:hAnsi="Arial Unicode"/>
          <w:b/>
          <w:sz w:val="20"/>
          <w:lang w:val="af-ZA"/>
        </w:rPr>
      </w:pPr>
    </w:p>
    <w:p w:rsidR="00402CEF" w:rsidRPr="00AE2544" w:rsidRDefault="00402CEF" w:rsidP="00402CEF">
      <w:pPr>
        <w:pStyle w:val="23"/>
        <w:spacing w:line="240" w:lineRule="auto"/>
        <w:ind w:firstLine="567"/>
        <w:rPr>
          <w:rFonts w:ascii="Arial Unicode" w:hAnsi="Arial Unicode" w:cs="Tahoma"/>
        </w:rPr>
      </w:pPr>
      <w:r w:rsidRPr="00AE2544">
        <w:rPr>
          <w:rFonts w:ascii="Arial Unicode" w:hAnsi="Arial Unicode"/>
        </w:rPr>
        <w:t xml:space="preserve">8.1 </w:t>
      </w:r>
      <w:r w:rsidRPr="00AE2544">
        <w:rPr>
          <w:rFonts w:ascii="Arial Unicode" w:hAnsi="Arial Unicode" w:cs="Sylfaen"/>
          <w:lang w:val="ru-RU"/>
        </w:rPr>
        <w:t>Հայտերի</w:t>
      </w:r>
      <w:r w:rsidR="00FB11B3" w:rsidRPr="00AE2544">
        <w:rPr>
          <w:rFonts w:ascii="Arial Unicode" w:hAnsi="Arial Unicode" w:cs="Sylfaen"/>
        </w:rPr>
        <w:t xml:space="preserve"> </w:t>
      </w:r>
      <w:r w:rsidRPr="00AE2544">
        <w:rPr>
          <w:rFonts w:ascii="Arial Unicode" w:hAnsi="Arial Unicode" w:cs="Sylfaen"/>
          <w:lang w:val="ru-RU"/>
        </w:rPr>
        <w:t>բացումը</w:t>
      </w:r>
      <w:r w:rsidR="00FB11B3" w:rsidRPr="00AE2544">
        <w:rPr>
          <w:rFonts w:ascii="Arial Unicode" w:hAnsi="Arial Unicode" w:cs="Sylfaen"/>
        </w:rPr>
        <w:t xml:space="preserve"> </w:t>
      </w:r>
      <w:r w:rsidRPr="00AE2544">
        <w:rPr>
          <w:rFonts w:ascii="Arial Unicode" w:hAnsi="Arial Unicode" w:cs="Sylfaen"/>
          <w:lang w:val="ru-RU"/>
        </w:rPr>
        <w:t>կկատարվի</w:t>
      </w:r>
      <w:r w:rsidRPr="00AE2544">
        <w:rPr>
          <w:rFonts w:ascii="Arial Unicode" w:hAnsi="Arial Unicode" w:cs="Sylfaen"/>
        </w:rPr>
        <w:t xml:space="preserve"> հանձնաժողովի հայտերի բացման նիստում</w:t>
      </w:r>
      <w:r w:rsidRPr="00AE2544">
        <w:rPr>
          <w:rFonts w:ascii="Arial Unicode" w:hAnsi="Arial Unicode" w:cs="Sylfaen"/>
          <w:szCs w:val="24"/>
        </w:rPr>
        <w:t xml:space="preserve">`  </w:t>
      </w:r>
      <w:r w:rsidRPr="00AE2544">
        <w:rPr>
          <w:rFonts w:ascii="Arial Unicode" w:hAnsi="Arial Unicode" w:cs="Sylfaen"/>
          <w:szCs w:val="24"/>
          <w:lang w:val="ru-RU"/>
        </w:rPr>
        <w:t>սույն</w:t>
      </w:r>
      <w:r w:rsidR="00FB11B3" w:rsidRPr="00AE2544">
        <w:rPr>
          <w:rFonts w:ascii="Arial Unicode" w:hAnsi="Arial Unicode" w:cs="Sylfaen"/>
          <w:szCs w:val="24"/>
        </w:rPr>
        <w:t xml:space="preserve"> </w:t>
      </w:r>
      <w:r w:rsidRPr="00AE2544">
        <w:rPr>
          <w:rFonts w:ascii="Arial Unicode" w:hAnsi="Arial Unicode" w:cs="Sylfaen"/>
          <w:szCs w:val="24"/>
          <w:lang w:val="ru-RU"/>
        </w:rPr>
        <w:t>ընթացակարգիհայտարարությունը</w:t>
      </w:r>
      <w:r w:rsidR="00FB11B3" w:rsidRPr="00AE2544">
        <w:rPr>
          <w:rFonts w:ascii="Arial Unicode" w:hAnsi="Arial Unicode" w:cs="Sylfaen"/>
          <w:szCs w:val="24"/>
        </w:rPr>
        <w:t xml:space="preserve"> </w:t>
      </w:r>
      <w:r w:rsidRPr="00AE2544">
        <w:rPr>
          <w:rFonts w:ascii="Arial Unicode" w:hAnsi="Arial Unicode" w:cs="Sylfaen"/>
          <w:szCs w:val="24"/>
          <w:lang w:val="ru-RU"/>
        </w:rPr>
        <w:t>և</w:t>
      </w:r>
      <w:r w:rsidR="00FB11B3" w:rsidRPr="00AE2544">
        <w:rPr>
          <w:rFonts w:ascii="Arial Unicode" w:hAnsi="Arial Unicode" w:cs="Sylfaen"/>
          <w:szCs w:val="24"/>
        </w:rPr>
        <w:t xml:space="preserve"> </w:t>
      </w:r>
      <w:r w:rsidRPr="00AE2544">
        <w:rPr>
          <w:rFonts w:ascii="Arial Unicode" w:hAnsi="Arial Unicode" w:cs="Sylfaen"/>
          <w:szCs w:val="24"/>
          <w:lang w:val="ru-RU"/>
        </w:rPr>
        <w:t>հրավերը</w:t>
      </w:r>
      <w:r w:rsidRPr="00AE2544">
        <w:rPr>
          <w:rFonts w:ascii="Arial Unicode" w:hAnsi="Arial Unicode" w:cs="Sylfaen"/>
          <w:szCs w:val="24"/>
        </w:rPr>
        <w:t xml:space="preserve"> տեղեկագրում </w:t>
      </w:r>
      <w:r w:rsidRPr="00AE2544">
        <w:rPr>
          <w:rFonts w:ascii="Arial Unicode" w:hAnsi="Arial Unicode" w:cs="Sylfaen"/>
          <w:szCs w:val="24"/>
          <w:lang w:val="en-US"/>
        </w:rPr>
        <w:t>հ</w:t>
      </w:r>
      <w:r w:rsidRPr="00AE2544">
        <w:rPr>
          <w:rFonts w:ascii="Arial Unicode" w:hAnsi="Arial Unicode" w:cs="Sylfaen"/>
          <w:szCs w:val="24"/>
          <w:lang w:val="ru-RU"/>
        </w:rPr>
        <w:t>րապարակվելու</w:t>
      </w:r>
      <w:r w:rsidR="00FB11B3" w:rsidRPr="00AE2544">
        <w:rPr>
          <w:rFonts w:ascii="Arial Unicode" w:hAnsi="Arial Unicode" w:cs="Sylfaen"/>
          <w:szCs w:val="24"/>
        </w:rPr>
        <w:t xml:space="preserve"> </w:t>
      </w:r>
      <w:r w:rsidRPr="00AE2544">
        <w:rPr>
          <w:rFonts w:ascii="Arial Unicode" w:hAnsi="Arial Unicode" w:cs="Sylfaen"/>
          <w:szCs w:val="24"/>
          <w:lang w:val="en-US"/>
        </w:rPr>
        <w:t>օրվանից</w:t>
      </w:r>
      <w:r w:rsidR="00FB11B3" w:rsidRPr="00AE2544">
        <w:rPr>
          <w:rFonts w:ascii="Arial Unicode" w:hAnsi="Arial Unicode" w:cs="Sylfaen"/>
          <w:szCs w:val="24"/>
        </w:rPr>
        <w:t xml:space="preserve"> </w:t>
      </w:r>
      <w:r w:rsidRPr="00AE2544">
        <w:rPr>
          <w:rFonts w:ascii="Arial Unicode" w:hAnsi="Arial Unicode" w:cs="Sylfaen"/>
          <w:szCs w:val="24"/>
          <w:lang w:val="ru-RU"/>
        </w:rPr>
        <w:t>հաշված</w:t>
      </w:r>
      <w:r w:rsidRPr="00AE2544">
        <w:rPr>
          <w:rFonts w:ascii="Arial Unicode" w:hAnsi="Arial Unicode" w:cs="Sylfaen"/>
          <w:szCs w:val="24"/>
        </w:rPr>
        <w:t xml:space="preserve"> «7»</w:t>
      </w:r>
      <w:r w:rsidR="00FB11B3" w:rsidRPr="00AE2544">
        <w:rPr>
          <w:rFonts w:ascii="Arial Unicode" w:hAnsi="Arial Unicode" w:cs="Sylfaen"/>
          <w:szCs w:val="24"/>
        </w:rPr>
        <w:t xml:space="preserve">- </w:t>
      </w:r>
      <w:r w:rsidRPr="00AE2544">
        <w:rPr>
          <w:rFonts w:ascii="Arial Unicode" w:hAnsi="Arial Unicode" w:cs="Sylfaen"/>
          <w:szCs w:val="24"/>
          <w:lang w:val="ru-RU"/>
        </w:rPr>
        <w:t>րդ</w:t>
      </w:r>
      <w:r w:rsidR="00FB11B3" w:rsidRPr="00AE2544">
        <w:rPr>
          <w:rFonts w:ascii="Arial Unicode" w:hAnsi="Arial Unicode" w:cs="Sylfaen"/>
          <w:szCs w:val="24"/>
        </w:rPr>
        <w:t xml:space="preserve"> </w:t>
      </w:r>
      <w:r w:rsidRPr="00AE2544">
        <w:rPr>
          <w:rFonts w:ascii="Arial Unicode" w:hAnsi="Arial Unicode" w:cs="Sylfaen"/>
          <w:szCs w:val="24"/>
          <w:lang w:val="ru-RU"/>
        </w:rPr>
        <w:t>օրվա</w:t>
      </w:r>
      <w:r w:rsidR="00FB11B3" w:rsidRPr="00AE2544">
        <w:rPr>
          <w:rFonts w:ascii="Arial Unicode" w:hAnsi="Arial Unicode" w:cs="Sylfaen"/>
          <w:szCs w:val="24"/>
        </w:rPr>
        <w:t xml:space="preserve"> </w:t>
      </w:r>
      <w:r w:rsidRPr="00AE2544">
        <w:rPr>
          <w:rFonts w:ascii="Arial Unicode" w:hAnsi="Arial Unicode" w:cs="Sylfaen"/>
          <w:szCs w:val="24"/>
          <w:lang w:val="ru-RU"/>
        </w:rPr>
        <w:t>ժամը</w:t>
      </w:r>
      <w:r w:rsidRPr="00AE2544">
        <w:rPr>
          <w:rFonts w:ascii="Arial Unicode" w:hAnsi="Arial Unicode" w:cs="Sylfaen"/>
          <w:szCs w:val="24"/>
        </w:rPr>
        <w:t xml:space="preserve"> «</w:t>
      </w:r>
      <w:r w:rsidR="00FB11B3" w:rsidRPr="00AE2544">
        <w:rPr>
          <w:rFonts w:ascii="Arial Unicode" w:hAnsi="Arial Unicode" w:cs="Sylfaen"/>
        </w:rPr>
        <w:t>11:</w:t>
      </w:r>
      <w:r w:rsidRPr="00AE2544">
        <w:rPr>
          <w:rFonts w:ascii="Arial Unicode" w:hAnsi="Arial Unicode" w:cs="Sylfaen"/>
          <w:szCs w:val="24"/>
        </w:rPr>
        <w:t>00»-</w:t>
      </w:r>
      <w:r w:rsidRPr="00AE2544">
        <w:rPr>
          <w:rFonts w:ascii="Arial Unicode" w:hAnsi="Arial Unicode" w:cs="Sylfaen"/>
          <w:szCs w:val="24"/>
          <w:lang w:val="en-US"/>
        </w:rPr>
        <w:t>ի</w:t>
      </w:r>
      <w:r w:rsidRPr="00AE2544">
        <w:rPr>
          <w:rFonts w:ascii="Arial Unicode" w:hAnsi="Arial Unicode" w:cs="Sylfaen"/>
          <w:szCs w:val="24"/>
          <w:lang w:val="ru-RU"/>
        </w:rPr>
        <w:t>ն։</w:t>
      </w:r>
    </w:p>
    <w:p w:rsidR="00402CEF" w:rsidRPr="00AE2544" w:rsidRDefault="00402CEF" w:rsidP="00402CEF">
      <w:pPr>
        <w:ind w:firstLine="567"/>
        <w:jc w:val="both"/>
        <w:rPr>
          <w:rFonts w:ascii="Arial Unicode" w:hAnsi="Arial Unicode" w:cs="Sylfaen"/>
          <w:sz w:val="20"/>
          <w:lang w:val="af-ZA"/>
        </w:rPr>
      </w:pPr>
      <w:r w:rsidRPr="00AE2544">
        <w:rPr>
          <w:rFonts w:ascii="Arial Unicode" w:hAnsi="Arial Unicode" w:cs="Sylfaen"/>
          <w:sz w:val="20"/>
        </w:rPr>
        <w:t>Հայտերի</w:t>
      </w:r>
      <w:r w:rsidR="00FB11B3" w:rsidRPr="00AE2544">
        <w:rPr>
          <w:rFonts w:ascii="Arial Unicode" w:hAnsi="Arial Unicode" w:cs="Sylfaen"/>
          <w:sz w:val="20"/>
          <w:lang w:val="af-ZA"/>
        </w:rPr>
        <w:t xml:space="preserve"> </w:t>
      </w:r>
      <w:r w:rsidRPr="00AE2544">
        <w:rPr>
          <w:rFonts w:ascii="Arial Unicode" w:hAnsi="Arial Unicode" w:cs="Sylfaen"/>
          <w:sz w:val="20"/>
        </w:rPr>
        <w:t>բացման</w:t>
      </w:r>
      <w:r w:rsidRPr="00AE2544">
        <w:rPr>
          <w:rFonts w:ascii="Arial Unicode" w:hAnsi="Arial Unicode" w:cs="Sylfaen"/>
          <w:sz w:val="20"/>
          <w:lang w:val="af-ZA"/>
        </w:rPr>
        <w:t xml:space="preserve"> և գնահատման </w:t>
      </w:r>
      <w:r w:rsidRPr="00AE2544">
        <w:rPr>
          <w:rFonts w:ascii="Arial Unicode" w:hAnsi="Arial Unicode" w:cs="Sylfaen"/>
          <w:sz w:val="20"/>
        </w:rPr>
        <w:t>նիստում՝</w:t>
      </w:r>
    </w:p>
    <w:p w:rsidR="00402CEF" w:rsidRPr="00AE2544" w:rsidRDefault="00402CEF" w:rsidP="00402CEF">
      <w:pPr>
        <w:ind w:firstLine="567"/>
        <w:jc w:val="both"/>
        <w:rPr>
          <w:rFonts w:ascii="Arial Unicode" w:hAnsi="Arial Unicode" w:cs="Sylfaen"/>
          <w:sz w:val="20"/>
          <w:lang w:val="af-ZA"/>
        </w:rPr>
      </w:pPr>
      <w:r w:rsidRPr="00AE2544">
        <w:rPr>
          <w:rFonts w:ascii="Arial Unicode" w:hAnsi="Arial Unicode" w:cs="Sylfaen"/>
          <w:sz w:val="20"/>
          <w:lang w:val="af-ZA"/>
        </w:rPr>
        <w:t xml:space="preserve">1) </w:t>
      </w:r>
      <w:r w:rsidRPr="00AE2544">
        <w:rPr>
          <w:rFonts w:ascii="Arial Unicode" w:hAnsi="Arial Unicode" w:cs="Sylfaen"/>
          <w:sz w:val="20"/>
        </w:rPr>
        <w:t>հանձնաժողովի</w:t>
      </w:r>
      <w:r w:rsidR="003D00F6" w:rsidRPr="00AE2544">
        <w:rPr>
          <w:rFonts w:ascii="Arial Unicode" w:hAnsi="Arial Unicode" w:cs="Sylfaen"/>
          <w:sz w:val="20"/>
          <w:lang w:val="af-ZA"/>
        </w:rPr>
        <w:t xml:space="preserve"> </w:t>
      </w:r>
      <w:r w:rsidRPr="00AE2544">
        <w:rPr>
          <w:rFonts w:ascii="Arial Unicode" w:hAnsi="Arial Unicode" w:cs="Sylfaen"/>
          <w:sz w:val="20"/>
        </w:rPr>
        <w:t>նախագահը</w:t>
      </w:r>
      <w:r w:rsidRPr="00AE2544">
        <w:rPr>
          <w:rFonts w:ascii="Arial Unicode" w:hAnsi="Arial Unicode" w:cs="Sylfaen"/>
          <w:sz w:val="20"/>
          <w:lang w:val="af-ZA"/>
        </w:rPr>
        <w:t xml:space="preserve"> (</w:t>
      </w:r>
      <w:r w:rsidRPr="00AE2544">
        <w:rPr>
          <w:rFonts w:ascii="Arial Unicode" w:hAnsi="Arial Unicode" w:cs="Sylfaen"/>
          <w:sz w:val="20"/>
          <w:lang w:val="hy-AM"/>
        </w:rPr>
        <w:t>նիստը</w:t>
      </w:r>
      <w:r w:rsidR="003D00F6" w:rsidRPr="00AE2544">
        <w:rPr>
          <w:rFonts w:ascii="Arial Unicode" w:hAnsi="Arial Unicode" w:cs="Sylfaen"/>
          <w:sz w:val="20"/>
          <w:lang w:val="af-ZA"/>
        </w:rPr>
        <w:t xml:space="preserve"> </w:t>
      </w:r>
      <w:r w:rsidRPr="00AE2544">
        <w:rPr>
          <w:rFonts w:ascii="Arial Unicode" w:hAnsi="Arial Unicode" w:cs="Sylfaen"/>
          <w:sz w:val="20"/>
          <w:lang w:val="hy-AM"/>
        </w:rPr>
        <w:t>նախագահողը</w:t>
      </w:r>
      <w:r w:rsidRPr="00AE2544">
        <w:rPr>
          <w:rFonts w:ascii="Arial Unicode" w:hAnsi="Arial Unicode" w:cs="Sylfaen"/>
          <w:sz w:val="20"/>
          <w:lang w:val="af-ZA"/>
        </w:rPr>
        <w:t xml:space="preserve">) </w:t>
      </w:r>
      <w:r w:rsidRPr="00AE2544">
        <w:rPr>
          <w:rFonts w:ascii="Arial Unicode" w:hAnsi="Arial Unicode" w:cs="Sylfaen"/>
          <w:sz w:val="20"/>
          <w:lang w:val="hy-AM"/>
        </w:rPr>
        <w:t>նիստը</w:t>
      </w:r>
      <w:r w:rsidR="003D00F6" w:rsidRPr="00AE2544">
        <w:rPr>
          <w:rFonts w:ascii="Arial Unicode" w:hAnsi="Arial Unicode" w:cs="Sylfaen"/>
          <w:sz w:val="20"/>
          <w:lang w:val="af-ZA"/>
        </w:rPr>
        <w:t xml:space="preserve"> </w:t>
      </w:r>
      <w:r w:rsidRPr="00AE2544">
        <w:rPr>
          <w:rFonts w:ascii="Arial Unicode" w:hAnsi="Arial Unicode" w:cs="Sylfaen"/>
          <w:sz w:val="20"/>
          <w:lang w:val="hy-AM"/>
        </w:rPr>
        <w:t>հայտարարում</w:t>
      </w:r>
      <w:r w:rsidR="003D00F6" w:rsidRPr="00AE2544">
        <w:rPr>
          <w:rFonts w:ascii="Arial Unicode" w:hAnsi="Arial Unicode" w:cs="Sylfaen"/>
          <w:sz w:val="20"/>
          <w:lang w:val="af-ZA"/>
        </w:rPr>
        <w:t xml:space="preserve"> </w:t>
      </w:r>
      <w:r w:rsidRPr="00AE2544">
        <w:rPr>
          <w:rFonts w:ascii="Arial Unicode" w:hAnsi="Arial Unicode" w:cs="Sylfaen"/>
          <w:sz w:val="20"/>
          <w:lang w:val="hy-AM"/>
        </w:rPr>
        <w:t>է</w:t>
      </w:r>
      <w:r w:rsidR="003D00F6" w:rsidRPr="00AE2544">
        <w:rPr>
          <w:rFonts w:ascii="Arial Unicode" w:hAnsi="Arial Unicode" w:cs="Sylfaen"/>
          <w:sz w:val="20"/>
          <w:lang w:val="af-ZA"/>
        </w:rPr>
        <w:t xml:space="preserve"> </w:t>
      </w:r>
      <w:r w:rsidRPr="00AE2544">
        <w:rPr>
          <w:rFonts w:ascii="Arial Unicode" w:hAnsi="Arial Unicode" w:cs="Sylfaen"/>
          <w:sz w:val="20"/>
          <w:lang w:val="hy-AM"/>
        </w:rPr>
        <w:t>բացված</w:t>
      </w:r>
      <w:r w:rsidR="003D00F6" w:rsidRPr="00AE2544">
        <w:rPr>
          <w:rFonts w:ascii="Arial Unicode" w:hAnsi="Arial Unicode" w:cs="Sylfaen"/>
          <w:sz w:val="20"/>
          <w:lang w:val="af-ZA"/>
        </w:rPr>
        <w:t xml:space="preserve"> </w:t>
      </w:r>
      <w:r w:rsidRPr="00AE2544">
        <w:rPr>
          <w:rFonts w:ascii="Arial Unicode" w:hAnsi="Arial Unicode" w:cs="Sylfaen"/>
          <w:sz w:val="20"/>
          <w:lang w:val="hy-AM"/>
        </w:rPr>
        <w:t>և</w:t>
      </w:r>
      <w:r w:rsidR="003D00F6" w:rsidRPr="00AE2544">
        <w:rPr>
          <w:rFonts w:ascii="Arial Unicode" w:hAnsi="Arial Unicode" w:cs="Sylfaen"/>
          <w:sz w:val="20"/>
          <w:lang w:val="af-ZA"/>
        </w:rPr>
        <w:t xml:space="preserve"> </w:t>
      </w:r>
      <w:r w:rsidRPr="00AE2544">
        <w:rPr>
          <w:rFonts w:ascii="Arial Unicode" w:hAnsi="Arial Unicode" w:cs="Sylfaen"/>
          <w:sz w:val="20"/>
          <w:lang w:val="hy-AM"/>
        </w:rPr>
        <w:t>հրապա</w:t>
      </w:r>
      <w:r w:rsidRPr="00AE2544">
        <w:rPr>
          <w:rFonts w:ascii="Arial Unicode" w:hAnsi="Arial Unicode" w:cs="Sylfaen"/>
          <w:sz w:val="20"/>
          <w:lang w:val="hy-AM"/>
        </w:rPr>
        <w:softHyphen/>
        <w:t>րակում է գնման հայտով սահմանված</w:t>
      </w:r>
      <w:r w:rsidRPr="00AE2544">
        <w:rPr>
          <w:rFonts w:ascii="Arial Unicode" w:hAnsi="Arial Unicode" w:cs="Sylfaen"/>
          <w:sz w:val="20"/>
          <w:lang w:val="af-ZA"/>
        </w:rPr>
        <w:t>`</w:t>
      </w:r>
      <w:r w:rsidR="003D00F6" w:rsidRPr="00AE2544">
        <w:rPr>
          <w:rFonts w:ascii="Arial Unicode" w:hAnsi="Arial Unicode" w:cs="Sylfaen"/>
          <w:sz w:val="20"/>
          <w:lang w:val="af-ZA"/>
        </w:rPr>
        <w:t xml:space="preserve"> </w:t>
      </w:r>
      <w:r w:rsidRPr="00AE2544">
        <w:rPr>
          <w:rFonts w:ascii="Arial Unicode" w:hAnsi="Arial Unicode" w:cs="Sylfaen"/>
          <w:sz w:val="20"/>
        </w:rPr>
        <w:t>սույն</w:t>
      </w:r>
      <w:r w:rsidR="003D00F6" w:rsidRPr="00AE2544">
        <w:rPr>
          <w:rFonts w:ascii="Arial Unicode" w:hAnsi="Arial Unicode" w:cs="Sylfaen"/>
          <w:sz w:val="20"/>
          <w:lang w:val="af-ZA"/>
        </w:rPr>
        <w:t xml:space="preserve"> </w:t>
      </w:r>
      <w:r w:rsidRPr="00AE2544">
        <w:rPr>
          <w:rFonts w:ascii="Arial Unicode" w:hAnsi="Arial Unicode" w:cs="Sylfaen"/>
          <w:sz w:val="20"/>
        </w:rPr>
        <w:t>ընթացակարգի</w:t>
      </w:r>
      <w:r w:rsidR="003D00F6" w:rsidRPr="00AE2544">
        <w:rPr>
          <w:rFonts w:ascii="Arial Unicode" w:hAnsi="Arial Unicode" w:cs="Sylfaen"/>
          <w:sz w:val="20"/>
          <w:lang w:val="af-ZA"/>
        </w:rPr>
        <w:t xml:space="preserve"> </w:t>
      </w:r>
      <w:r w:rsidRPr="00AE2544">
        <w:rPr>
          <w:rFonts w:ascii="Arial Unicode" w:hAnsi="Arial Unicode" w:cs="Sylfaen"/>
          <w:sz w:val="20"/>
        </w:rPr>
        <w:t>շրջանակում</w:t>
      </w:r>
      <w:r w:rsidR="003D00F6" w:rsidRPr="00AE2544">
        <w:rPr>
          <w:rFonts w:ascii="Arial Unicode" w:hAnsi="Arial Unicode" w:cs="Sylfaen"/>
          <w:sz w:val="20"/>
          <w:lang w:val="af-ZA"/>
        </w:rPr>
        <w:t xml:space="preserve"> </w:t>
      </w:r>
      <w:r w:rsidRPr="00AE2544">
        <w:rPr>
          <w:rFonts w:ascii="Arial Unicode" w:hAnsi="Arial Unicode" w:cs="Sylfaen"/>
          <w:sz w:val="20"/>
        </w:rPr>
        <w:t>գնվելիք</w:t>
      </w:r>
      <w:r w:rsidR="003D00F6" w:rsidRPr="00AE2544">
        <w:rPr>
          <w:rFonts w:ascii="Arial Unicode" w:hAnsi="Arial Unicode" w:cs="Sylfaen"/>
          <w:sz w:val="20"/>
          <w:lang w:val="af-ZA"/>
        </w:rPr>
        <w:t xml:space="preserve"> </w:t>
      </w:r>
      <w:r w:rsidRPr="00AE2544">
        <w:rPr>
          <w:rFonts w:ascii="Arial Unicode" w:hAnsi="Arial Unicode" w:cs="Sylfaen"/>
          <w:sz w:val="20"/>
        </w:rPr>
        <w:t>ծառայությունների</w:t>
      </w:r>
      <w:r w:rsidR="003D00F6" w:rsidRPr="00AE2544">
        <w:rPr>
          <w:rFonts w:ascii="Arial Unicode" w:hAnsi="Arial Unicode" w:cs="Sylfaen"/>
          <w:sz w:val="20"/>
          <w:lang w:val="af-ZA"/>
        </w:rPr>
        <w:t xml:space="preserve"> </w:t>
      </w:r>
      <w:r w:rsidRPr="00AE2544">
        <w:rPr>
          <w:rFonts w:ascii="Arial Unicode" w:hAnsi="Arial Unicode" w:cs="Sylfaen"/>
          <w:sz w:val="20"/>
          <w:lang w:val="hy-AM"/>
        </w:rPr>
        <w:t>գինը՝</w:t>
      </w:r>
      <w:r w:rsidR="003D00F6" w:rsidRPr="00AE2544">
        <w:rPr>
          <w:rFonts w:ascii="Arial Unicode" w:hAnsi="Arial Unicode" w:cs="Sylfaen"/>
          <w:sz w:val="20"/>
          <w:lang w:val="af-ZA"/>
        </w:rPr>
        <w:t xml:space="preserve"> </w:t>
      </w:r>
      <w:r w:rsidRPr="00AE2544">
        <w:rPr>
          <w:rFonts w:ascii="Arial Unicode" w:hAnsi="Arial Unicode" w:cs="Sylfaen"/>
          <w:sz w:val="20"/>
          <w:lang w:val="hy-AM"/>
        </w:rPr>
        <w:t>մեկ</w:t>
      </w:r>
      <w:r w:rsidR="003D00F6" w:rsidRPr="00AE2544">
        <w:rPr>
          <w:rFonts w:ascii="Arial Unicode" w:hAnsi="Arial Unicode" w:cs="Sylfaen"/>
          <w:sz w:val="20"/>
          <w:lang w:val="af-ZA"/>
        </w:rPr>
        <w:t xml:space="preserve"> </w:t>
      </w:r>
      <w:r w:rsidRPr="00AE2544">
        <w:rPr>
          <w:rFonts w:ascii="Arial Unicode" w:hAnsi="Arial Unicode" w:cs="Sylfaen"/>
          <w:sz w:val="20"/>
          <w:lang w:val="hy-AM"/>
        </w:rPr>
        <w:t>թվով</w:t>
      </w:r>
      <w:r w:rsidR="003D00F6" w:rsidRPr="00AE2544">
        <w:rPr>
          <w:rFonts w:ascii="Arial Unicode" w:hAnsi="Arial Unicode" w:cs="Sylfaen"/>
          <w:sz w:val="20"/>
          <w:lang w:val="af-ZA"/>
        </w:rPr>
        <w:t xml:space="preserve"> </w:t>
      </w:r>
      <w:r w:rsidRPr="00AE2544">
        <w:rPr>
          <w:rFonts w:ascii="Arial Unicode" w:hAnsi="Arial Unicode" w:cs="Sylfaen"/>
          <w:sz w:val="20"/>
          <w:lang w:val="hy-AM"/>
        </w:rPr>
        <w:t>արտահայտված</w:t>
      </w:r>
      <w:r w:rsidRPr="00AE2544">
        <w:rPr>
          <w:rFonts w:ascii="Arial Unicode" w:hAnsi="Arial Unicode" w:cs="Sylfaen"/>
          <w:sz w:val="20"/>
          <w:lang w:val="af-ZA"/>
        </w:rPr>
        <w:t xml:space="preserve">, </w:t>
      </w:r>
      <w:r w:rsidRPr="00AE2544">
        <w:rPr>
          <w:rFonts w:ascii="Arial Unicode" w:hAnsi="Arial Unicode" w:cs="Sylfaen"/>
          <w:sz w:val="20"/>
        </w:rPr>
        <w:t>ինչպես</w:t>
      </w:r>
      <w:r w:rsidR="003D00F6" w:rsidRPr="00AE2544">
        <w:rPr>
          <w:rFonts w:ascii="Arial Unicode" w:hAnsi="Arial Unicode" w:cs="Sylfaen"/>
          <w:sz w:val="20"/>
          <w:lang w:val="af-ZA"/>
        </w:rPr>
        <w:t xml:space="preserve"> </w:t>
      </w:r>
      <w:r w:rsidRPr="00AE2544">
        <w:rPr>
          <w:rFonts w:ascii="Arial Unicode" w:hAnsi="Arial Unicode" w:cs="Sylfaen"/>
          <w:sz w:val="20"/>
        </w:rPr>
        <w:t>նաև</w:t>
      </w:r>
      <w:r w:rsidR="003D00F6" w:rsidRPr="00AE2544">
        <w:rPr>
          <w:rFonts w:ascii="Arial Unicode" w:hAnsi="Arial Unicode" w:cs="Sylfaen"/>
          <w:sz w:val="20"/>
          <w:lang w:val="af-ZA"/>
        </w:rPr>
        <w:t xml:space="preserve"> </w:t>
      </w:r>
      <w:r w:rsidRPr="00AE2544">
        <w:rPr>
          <w:rFonts w:ascii="Arial Unicode" w:hAnsi="Arial Unicode" w:cs="Sylfaen"/>
          <w:sz w:val="20"/>
          <w:lang w:val="hy-AM"/>
        </w:rPr>
        <w:t>հայտեր ներկայացրած մասնակիցների գնային առաջարկները՝ մեկ թվով արտահայտված, հիմք ընդունելով տառերով գրվածը</w:t>
      </w:r>
      <w:r w:rsidRPr="00AE2544">
        <w:rPr>
          <w:rFonts w:ascii="Arial Unicode" w:hAnsi="Arial Unicode" w:cs="Sylfaen"/>
          <w:sz w:val="20"/>
          <w:lang w:val="af-ZA"/>
        </w:rPr>
        <w:t>.</w:t>
      </w:r>
    </w:p>
    <w:p w:rsidR="00402CEF" w:rsidRPr="00AE2544" w:rsidRDefault="00402CEF" w:rsidP="00402CEF">
      <w:pPr>
        <w:ind w:firstLine="567"/>
        <w:jc w:val="both"/>
        <w:rPr>
          <w:rFonts w:ascii="Arial Unicode" w:hAnsi="Arial Unicode"/>
          <w:sz w:val="20"/>
          <w:szCs w:val="20"/>
          <w:lang w:val="hy-AM"/>
        </w:rPr>
      </w:pPr>
      <w:r w:rsidRPr="00AE2544">
        <w:rPr>
          <w:rFonts w:ascii="Arial Unicode" w:hAnsi="Arial Unicode"/>
          <w:sz w:val="20"/>
          <w:szCs w:val="20"/>
          <w:lang w:val="hy-AM"/>
        </w:rPr>
        <w:t xml:space="preserve">2) </w:t>
      </w:r>
      <w:r w:rsidRPr="00AE2544">
        <w:rPr>
          <w:rFonts w:ascii="Arial Unicode" w:hAnsi="Arial Unicode" w:cs="Sylfaen"/>
          <w:sz w:val="20"/>
          <w:szCs w:val="20"/>
          <w:lang w:val="hy-AM"/>
        </w:rPr>
        <w:t>սույն</w:t>
      </w:r>
      <w:r w:rsidR="003D00F6" w:rsidRPr="00AE2544">
        <w:rPr>
          <w:rFonts w:ascii="Arial Unicode" w:hAnsi="Arial Unicode" w:cs="Sylfaen"/>
          <w:sz w:val="20"/>
          <w:szCs w:val="20"/>
          <w:lang w:val="af-ZA"/>
        </w:rPr>
        <w:t xml:space="preserve"> </w:t>
      </w:r>
      <w:r w:rsidRPr="00AE2544">
        <w:rPr>
          <w:rFonts w:ascii="Arial Unicode" w:hAnsi="Arial Unicode" w:cs="Sylfaen"/>
          <w:sz w:val="20"/>
          <w:szCs w:val="20"/>
          <w:lang w:val="hy-AM"/>
        </w:rPr>
        <w:t>կետի</w:t>
      </w:r>
      <w:r w:rsidRPr="00AE2544">
        <w:rPr>
          <w:rFonts w:ascii="Arial Unicode" w:hAnsi="Arial Unicode"/>
          <w:sz w:val="20"/>
          <w:szCs w:val="20"/>
          <w:lang w:val="hy-AM"/>
        </w:rPr>
        <w:t xml:space="preserve"> 1-</w:t>
      </w:r>
      <w:r w:rsidRPr="00AE2544">
        <w:rPr>
          <w:rFonts w:ascii="Arial Unicode" w:hAnsi="Arial Unicode" w:cs="Sylfaen"/>
          <w:sz w:val="20"/>
          <w:szCs w:val="20"/>
          <w:lang w:val="hy-AM"/>
        </w:rPr>
        <w:t>ին</w:t>
      </w:r>
      <w:r w:rsidR="003D00F6" w:rsidRPr="00AE2544">
        <w:rPr>
          <w:rFonts w:ascii="Arial Unicode" w:hAnsi="Arial Unicode" w:cs="Sylfaen"/>
          <w:sz w:val="20"/>
          <w:szCs w:val="20"/>
          <w:lang w:val="af-ZA"/>
        </w:rPr>
        <w:t xml:space="preserve"> </w:t>
      </w:r>
      <w:r w:rsidRPr="00AE2544">
        <w:rPr>
          <w:rFonts w:ascii="Arial Unicode" w:hAnsi="Arial Unicode" w:cs="Sylfaen"/>
          <w:sz w:val="20"/>
          <w:szCs w:val="20"/>
          <w:lang w:val="hy-AM"/>
        </w:rPr>
        <w:t>ենթակետում</w:t>
      </w:r>
      <w:r w:rsidR="003D00F6" w:rsidRPr="00AE2544">
        <w:rPr>
          <w:rFonts w:ascii="Arial Unicode" w:hAnsi="Arial Unicode" w:cs="Sylfaen"/>
          <w:sz w:val="20"/>
          <w:szCs w:val="20"/>
          <w:lang w:val="af-ZA"/>
        </w:rPr>
        <w:t xml:space="preserve"> </w:t>
      </w:r>
      <w:r w:rsidRPr="00AE2544">
        <w:rPr>
          <w:rFonts w:ascii="Arial Unicode" w:hAnsi="Arial Unicode" w:cs="Sylfaen"/>
          <w:sz w:val="20"/>
          <w:szCs w:val="20"/>
          <w:lang w:val="hy-AM"/>
        </w:rPr>
        <w:t>նշված</w:t>
      </w:r>
      <w:r w:rsidR="003D00F6" w:rsidRPr="00AE2544">
        <w:rPr>
          <w:rFonts w:ascii="Arial Unicode" w:hAnsi="Arial Unicode" w:cs="Sylfaen"/>
          <w:sz w:val="20"/>
          <w:szCs w:val="20"/>
          <w:lang w:val="af-ZA"/>
        </w:rPr>
        <w:t xml:space="preserve"> </w:t>
      </w:r>
      <w:r w:rsidRPr="00AE2544">
        <w:rPr>
          <w:rFonts w:ascii="Arial Unicode" w:hAnsi="Arial Unicode" w:cs="Sylfaen"/>
          <w:sz w:val="20"/>
          <w:szCs w:val="20"/>
          <w:lang w:val="hy-AM"/>
        </w:rPr>
        <w:t>փաստաթղթերը</w:t>
      </w:r>
      <w:r w:rsidR="003D00F6" w:rsidRPr="00AE2544">
        <w:rPr>
          <w:rFonts w:ascii="Arial Unicode" w:hAnsi="Arial Unicode" w:cs="Sylfaen"/>
          <w:sz w:val="20"/>
          <w:szCs w:val="20"/>
          <w:lang w:val="af-ZA"/>
        </w:rPr>
        <w:t xml:space="preserve"> </w:t>
      </w:r>
      <w:r w:rsidRPr="00AE2544">
        <w:rPr>
          <w:rFonts w:ascii="Arial Unicode" w:hAnsi="Arial Unicode" w:cs="Sylfaen"/>
          <w:sz w:val="20"/>
          <w:szCs w:val="20"/>
          <w:lang w:val="hy-AM"/>
        </w:rPr>
        <w:t>նախագահին</w:t>
      </w:r>
      <w:r w:rsidRPr="00AE2544">
        <w:rPr>
          <w:rFonts w:ascii="Arial Unicode" w:hAnsi="Arial Unicode"/>
          <w:sz w:val="20"/>
          <w:szCs w:val="20"/>
          <w:lang w:val="hy-AM"/>
        </w:rPr>
        <w:t xml:space="preserve"> (նիստը նախագահողին) </w:t>
      </w:r>
      <w:r w:rsidRPr="00AE2544">
        <w:rPr>
          <w:rFonts w:ascii="Arial Unicode" w:hAnsi="Arial Unicode" w:cs="Sylfaen"/>
          <w:sz w:val="20"/>
          <w:szCs w:val="20"/>
          <w:lang w:val="hy-AM"/>
        </w:rPr>
        <w:t>փոխանցվելուց</w:t>
      </w:r>
      <w:r w:rsidR="003D00F6" w:rsidRPr="00AE2544">
        <w:rPr>
          <w:rFonts w:ascii="Arial Unicode" w:hAnsi="Arial Unicode" w:cs="Sylfaen"/>
          <w:sz w:val="20"/>
          <w:szCs w:val="20"/>
          <w:lang w:val="af-ZA"/>
        </w:rPr>
        <w:t xml:space="preserve"> </w:t>
      </w:r>
      <w:r w:rsidRPr="00AE2544">
        <w:rPr>
          <w:rFonts w:ascii="Arial Unicode" w:hAnsi="Arial Unicode" w:cs="Sylfaen"/>
          <w:sz w:val="20"/>
          <w:szCs w:val="20"/>
          <w:lang w:val="hy-AM"/>
        </w:rPr>
        <w:t>հետո</w:t>
      </w:r>
      <w:r w:rsidR="003D00F6" w:rsidRPr="00AE2544">
        <w:rPr>
          <w:rFonts w:ascii="Arial Unicode" w:hAnsi="Arial Unicode" w:cs="Sylfaen"/>
          <w:sz w:val="20"/>
          <w:szCs w:val="20"/>
          <w:lang w:val="af-ZA"/>
        </w:rPr>
        <w:t xml:space="preserve"> </w:t>
      </w:r>
      <w:r w:rsidRPr="00AE2544">
        <w:rPr>
          <w:rFonts w:ascii="Arial Unicode" w:hAnsi="Arial Unicode" w:cs="Sylfaen"/>
          <w:sz w:val="20"/>
          <w:szCs w:val="20"/>
          <w:lang w:val="hy-AM"/>
        </w:rPr>
        <w:t>հանձնաժողովը</w:t>
      </w:r>
      <w:r w:rsidR="003D00F6" w:rsidRPr="00AE2544">
        <w:rPr>
          <w:rFonts w:ascii="Arial Unicode" w:hAnsi="Arial Unicode" w:cs="Sylfaen"/>
          <w:sz w:val="20"/>
          <w:szCs w:val="20"/>
          <w:lang w:val="af-ZA"/>
        </w:rPr>
        <w:t xml:space="preserve"> </w:t>
      </w:r>
      <w:r w:rsidRPr="00AE2544">
        <w:rPr>
          <w:rFonts w:ascii="Arial Unicode" w:hAnsi="Arial Unicode" w:cs="Sylfaen"/>
          <w:sz w:val="20"/>
          <w:szCs w:val="20"/>
          <w:lang w:val="hy-AM"/>
        </w:rPr>
        <w:t>գնահատում</w:t>
      </w:r>
      <w:r w:rsidR="003D00F6" w:rsidRPr="00AE2544">
        <w:rPr>
          <w:rFonts w:ascii="Arial Unicode" w:hAnsi="Arial Unicode" w:cs="Sylfaen"/>
          <w:sz w:val="20"/>
          <w:szCs w:val="20"/>
          <w:lang w:val="af-ZA"/>
        </w:rPr>
        <w:t xml:space="preserve"> </w:t>
      </w:r>
      <w:r w:rsidRPr="00AE2544">
        <w:rPr>
          <w:rFonts w:ascii="Arial Unicode" w:hAnsi="Arial Unicode" w:cs="Sylfaen"/>
          <w:sz w:val="20"/>
          <w:szCs w:val="20"/>
          <w:lang w:val="hy-AM"/>
        </w:rPr>
        <w:t>է</w:t>
      </w:r>
      <w:r w:rsidRPr="00AE2544">
        <w:rPr>
          <w:rFonts w:ascii="Arial Unicode" w:hAnsi="Arial Unicode"/>
          <w:sz w:val="20"/>
          <w:szCs w:val="20"/>
          <w:lang w:val="hy-AM"/>
        </w:rPr>
        <w:t>`</w:t>
      </w:r>
    </w:p>
    <w:p w:rsidR="00402CEF" w:rsidRPr="00AE2544" w:rsidRDefault="00402CEF" w:rsidP="00402CEF">
      <w:pPr>
        <w:ind w:firstLine="375"/>
        <w:jc w:val="both"/>
        <w:rPr>
          <w:rFonts w:ascii="Arial Unicode" w:hAnsi="Arial Unicode"/>
          <w:sz w:val="20"/>
          <w:szCs w:val="20"/>
          <w:lang w:val="hy-AM"/>
        </w:rPr>
      </w:pPr>
      <w:r w:rsidRPr="00AE2544">
        <w:rPr>
          <w:rFonts w:ascii="Arial Unicode" w:hAnsi="Arial Unicode" w:cs="Sylfaen"/>
          <w:sz w:val="20"/>
          <w:szCs w:val="20"/>
          <w:lang w:val="hy-AM"/>
        </w:rPr>
        <w:t>ա</w:t>
      </w:r>
      <w:r w:rsidRPr="00AE2544">
        <w:rPr>
          <w:rFonts w:ascii="Arial Unicode" w:hAnsi="Arial Unicode"/>
          <w:sz w:val="20"/>
          <w:szCs w:val="20"/>
          <w:lang w:val="hy-AM"/>
        </w:rPr>
        <w:t xml:space="preserve">. </w:t>
      </w:r>
      <w:r w:rsidR="003D00F6" w:rsidRPr="00AE2544">
        <w:rPr>
          <w:rFonts w:ascii="Arial Unicode" w:hAnsi="Arial Unicode" w:cs="Sylfaen"/>
          <w:sz w:val="20"/>
          <w:szCs w:val="20"/>
          <w:lang w:val="hy-AM"/>
        </w:rPr>
        <w:t>Հ</w:t>
      </w:r>
      <w:r w:rsidRPr="00AE2544">
        <w:rPr>
          <w:rFonts w:ascii="Arial Unicode" w:hAnsi="Arial Unicode" w:cs="Sylfaen"/>
          <w:sz w:val="20"/>
          <w:szCs w:val="20"/>
          <w:lang w:val="hy-AM"/>
        </w:rPr>
        <w:t>այտեր</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պարունակող</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ծրարները</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կազմելու</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և</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ներկայացնելու</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համապատասխանությունը</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սահմանված</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կարգին</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և</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բացում</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համապատասխանող</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գնահատված</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հայտերը</w:t>
      </w:r>
      <w:r w:rsidRPr="00AE2544">
        <w:rPr>
          <w:rFonts w:ascii="Arial Unicode" w:hAnsi="Arial Unicode"/>
          <w:sz w:val="20"/>
          <w:szCs w:val="20"/>
          <w:lang w:val="hy-AM"/>
        </w:rPr>
        <w:t>,</w:t>
      </w:r>
    </w:p>
    <w:p w:rsidR="00402CEF" w:rsidRPr="00AE2544" w:rsidRDefault="00402CEF" w:rsidP="00402CEF">
      <w:pPr>
        <w:ind w:firstLine="375"/>
        <w:jc w:val="both"/>
        <w:rPr>
          <w:rFonts w:ascii="Arial Unicode" w:hAnsi="Arial Unicode"/>
          <w:sz w:val="20"/>
          <w:szCs w:val="20"/>
          <w:lang w:val="hy-AM"/>
        </w:rPr>
      </w:pPr>
      <w:r w:rsidRPr="00AE2544">
        <w:rPr>
          <w:rFonts w:ascii="Arial Unicode" w:hAnsi="Arial Unicode" w:cs="Sylfaen"/>
          <w:sz w:val="20"/>
          <w:szCs w:val="20"/>
          <w:lang w:val="hy-AM"/>
        </w:rPr>
        <w:t>բ</w:t>
      </w:r>
      <w:r w:rsidRPr="00AE2544">
        <w:rPr>
          <w:rFonts w:ascii="Arial Unicode" w:hAnsi="Arial Unicode"/>
          <w:sz w:val="20"/>
          <w:szCs w:val="20"/>
          <w:lang w:val="hy-AM"/>
        </w:rPr>
        <w:t xml:space="preserve">. </w:t>
      </w:r>
      <w:r w:rsidR="003D00F6" w:rsidRPr="00AE2544">
        <w:rPr>
          <w:rFonts w:ascii="Arial Unicode" w:hAnsi="Arial Unicode" w:cs="Sylfaen"/>
          <w:sz w:val="20"/>
          <w:szCs w:val="20"/>
          <w:lang w:val="hy-AM"/>
        </w:rPr>
        <w:t>Բ</w:t>
      </w:r>
      <w:r w:rsidRPr="00AE2544">
        <w:rPr>
          <w:rFonts w:ascii="Arial Unicode" w:hAnsi="Arial Unicode" w:cs="Sylfaen"/>
          <w:sz w:val="20"/>
          <w:szCs w:val="20"/>
          <w:lang w:val="hy-AM"/>
        </w:rPr>
        <w:t>ացված</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յուրաքանչյուր</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ծրարում</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պահանջվող</w:t>
      </w:r>
      <w:r w:rsidRPr="00AE2544">
        <w:rPr>
          <w:rFonts w:ascii="Arial Unicode" w:hAnsi="Arial Unicode"/>
          <w:sz w:val="20"/>
          <w:szCs w:val="20"/>
          <w:lang w:val="hy-AM"/>
        </w:rPr>
        <w:t xml:space="preserve"> (</w:t>
      </w:r>
      <w:r w:rsidRPr="00AE2544">
        <w:rPr>
          <w:rFonts w:ascii="Arial Unicode" w:hAnsi="Arial Unicode" w:cs="Sylfaen"/>
          <w:sz w:val="20"/>
          <w:szCs w:val="20"/>
          <w:lang w:val="hy-AM"/>
        </w:rPr>
        <w:t>նախատեսված</w:t>
      </w:r>
      <w:r w:rsidRPr="00AE2544">
        <w:rPr>
          <w:rFonts w:ascii="Arial Unicode" w:hAnsi="Arial Unicode"/>
          <w:sz w:val="20"/>
          <w:szCs w:val="20"/>
          <w:lang w:val="hy-AM"/>
        </w:rPr>
        <w:t xml:space="preserve">) </w:t>
      </w:r>
      <w:r w:rsidRPr="00AE2544">
        <w:rPr>
          <w:rFonts w:ascii="Arial Unicode" w:hAnsi="Arial Unicode" w:cs="Sylfaen"/>
          <w:sz w:val="20"/>
          <w:szCs w:val="20"/>
          <w:lang w:val="hy-AM"/>
        </w:rPr>
        <w:t>փաստաթղթերի</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առկայությունը</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և</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դրանց</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կազմման</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համապատասխանությունը</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հրավերով</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սահմանված</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վավերապայմաններին</w:t>
      </w:r>
      <w:r w:rsidRPr="00AE2544">
        <w:rPr>
          <w:rFonts w:ascii="Arial Unicode" w:hAnsi="Arial Unicode"/>
          <w:sz w:val="20"/>
          <w:szCs w:val="20"/>
          <w:lang w:val="hy-AM"/>
        </w:rPr>
        <w:t>.</w:t>
      </w:r>
    </w:p>
    <w:p w:rsidR="00402CEF" w:rsidRPr="00AE2544" w:rsidRDefault="00402CEF" w:rsidP="00402CEF">
      <w:pPr>
        <w:ind w:firstLine="375"/>
        <w:jc w:val="both"/>
        <w:rPr>
          <w:rFonts w:ascii="Arial Unicode" w:hAnsi="Arial Unicode" w:cs="Sylfaen"/>
          <w:sz w:val="20"/>
          <w:lang w:val="hy-AM"/>
        </w:rPr>
      </w:pPr>
      <w:r w:rsidRPr="00AE2544">
        <w:rPr>
          <w:rFonts w:ascii="Arial Unicode" w:hAnsi="Arial Unicode"/>
          <w:sz w:val="20"/>
          <w:szCs w:val="20"/>
          <w:lang w:val="hy-AM"/>
        </w:rPr>
        <w:t xml:space="preserve">3) </w:t>
      </w:r>
      <w:r w:rsidRPr="00AE2544">
        <w:rPr>
          <w:rFonts w:ascii="Arial Unicode" w:hAnsi="Arial Unicode" w:cs="Sylfaen"/>
          <w:sz w:val="20"/>
          <w:szCs w:val="20"/>
          <w:lang w:val="hy-AM"/>
        </w:rPr>
        <w:t>հանձնաժողովի</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նախագահը</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հայտարարում</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է</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հայտեր</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ներկայացրած</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մասնակիցների</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գնային</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առաջարկները՝</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մեկ</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թվով</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արտահայտված,</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հիմք</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ընդունելով</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տառերով</w:t>
      </w:r>
      <w:r w:rsidR="003D00F6" w:rsidRPr="00AE2544">
        <w:rPr>
          <w:rFonts w:ascii="Arial Unicode" w:hAnsi="Arial Unicode" w:cs="Sylfaen"/>
          <w:sz w:val="20"/>
          <w:szCs w:val="20"/>
          <w:lang w:val="hy-AM"/>
        </w:rPr>
        <w:t xml:space="preserve"> </w:t>
      </w:r>
      <w:r w:rsidRPr="00AE2544">
        <w:rPr>
          <w:rFonts w:ascii="Arial Unicode" w:hAnsi="Arial Unicode" w:cs="Sylfaen"/>
          <w:sz w:val="20"/>
          <w:szCs w:val="20"/>
          <w:lang w:val="hy-AM"/>
        </w:rPr>
        <w:t>գրվածը:</w:t>
      </w:r>
    </w:p>
    <w:p w:rsidR="00402CEF" w:rsidRPr="00AE2544" w:rsidRDefault="00402CEF" w:rsidP="00402CEF">
      <w:pPr>
        <w:ind w:firstLine="567"/>
        <w:jc w:val="both"/>
        <w:rPr>
          <w:rFonts w:ascii="Arial Unicode" w:hAnsi="Arial Unicode" w:cs="Sylfaen"/>
          <w:sz w:val="20"/>
          <w:lang w:val="af-ZA"/>
        </w:rPr>
      </w:pPr>
      <w:r w:rsidRPr="00AE2544">
        <w:rPr>
          <w:rFonts w:ascii="Arial Unicode" w:hAnsi="Arial Unicode" w:cs="Sylfaen"/>
          <w:sz w:val="20"/>
          <w:lang w:val="af-ZA"/>
        </w:rPr>
        <w:t xml:space="preserve">8.2 </w:t>
      </w:r>
      <w:r w:rsidRPr="00AE2544">
        <w:rPr>
          <w:rFonts w:ascii="Arial Unicode" w:hAnsi="Arial Unicode" w:cs="Sylfaen"/>
          <w:sz w:val="20"/>
          <w:lang w:val="hy-AM"/>
        </w:rPr>
        <w:t>Հայտերը</w:t>
      </w:r>
      <w:r w:rsidR="003D00F6" w:rsidRPr="00AE2544">
        <w:rPr>
          <w:rFonts w:ascii="Arial Unicode" w:hAnsi="Arial Unicode" w:cs="Sylfaen"/>
          <w:sz w:val="20"/>
          <w:lang w:val="hy-AM"/>
        </w:rPr>
        <w:t xml:space="preserve"> </w:t>
      </w:r>
      <w:r w:rsidRPr="00AE2544">
        <w:rPr>
          <w:rFonts w:ascii="Arial Unicode" w:hAnsi="Arial Unicode" w:cs="Sylfaen"/>
          <w:sz w:val="20"/>
          <w:lang w:val="hy-AM"/>
        </w:rPr>
        <w:t>գնահատվում</w:t>
      </w:r>
      <w:r w:rsidR="003D00F6" w:rsidRPr="00AE2544">
        <w:rPr>
          <w:rFonts w:ascii="Arial Unicode" w:hAnsi="Arial Unicode" w:cs="Sylfaen"/>
          <w:sz w:val="20"/>
          <w:lang w:val="hy-AM"/>
        </w:rPr>
        <w:t xml:space="preserve"> </w:t>
      </w:r>
      <w:r w:rsidRPr="00AE2544">
        <w:rPr>
          <w:rFonts w:ascii="Arial Unicode" w:hAnsi="Arial Unicode" w:cs="Sylfaen"/>
          <w:sz w:val="20"/>
          <w:lang w:val="hy-AM"/>
        </w:rPr>
        <w:t>են</w:t>
      </w:r>
      <w:r w:rsidR="003D00F6" w:rsidRPr="00AE2544">
        <w:rPr>
          <w:rFonts w:ascii="Arial Unicode" w:hAnsi="Arial Unicode" w:cs="Sylfaen"/>
          <w:sz w:val="20"/>
          <w:lang w:val="hy-AM"/>
        </w:rPr>
        <w:t xml:space="preserve"> </w:t>
      </w:r>
      <w:r w:rsidRPr="00AE2544">
        <w:rPr>
          <w:rFonts w:ascii="Arial Unicode" w:hAnsi="Arial Unicode" w:cs="Sylfaen"/>
          <w:sz w:val="20"/>
          <w:lang w:val="hy-AM"/>
        </w:rPr>
        <w:t>սույն</w:t>
      </w:r>
      <w:r w:rsidR="003D00F6" w:rsidRPr="00AE2544">
        <w:rPr>
          <w:rFonts w:ascii="Arial Unicode" w:hAnsi="Arial Unicode" w:cs="Sylfaen"/>
          <w:sz w:val="20"/>
          <w:lang w:val="hy-AM"/>
        </w:rPr>
        <w:t xml:space="preserve"> </w:t>
      </w:r>
      <w:r w:rsidRPr="00AE2544">
        <w:rPr>
          <w:rFonts w:ascii="Arial Unicode" w:hAnsi="Arial Unicode" w:cs="Sylfaen"/>
          <w:sz w:val="20"/>
          <w:lang w:val="hy-AM"/>
        </w:rPr>
        <w:t>հրավերով</w:t>
      </w:r>
      <w:r w:rsidR="003D00F6" w:rsidRPr="00AE2544">
        <w:rPr>
          <w:rFonts w:ascii="Arial Unicode" w:hAnsi="Arial Unicode" w:cs="Sylfaen"/>
          <w:sz w:val="20"/>
          <w:lang w:val="hy-AM"/>
        </w:rPr>
        <w:t xml:space="preserve"> </w:t>
      </w:r>
      <w:r w:rsidRPr="00AE2544">
        <w:rPr>
          <w:rFonts w:ascii="Arial Unicode" w:hAnsi="Arial Unicode" w:cs="Sylfaen"/>
          <w:sz w:val="20"/>
          <w:lang w:val="hy-AM"/>
        </w:rPr>
        <w:t>սահմանված</w:t>
      </w:r>
      <w:r w:rsidR="003D00F6" w:rsidRPr="00AE2544">
        <w:rPr>
          <w:rFonts w:ascii="Arial Unicode" w:hAnsi="Arial Unicode" w:cs="Sylfaen"/>
          <w:sz w:val="20"/>
          <w:lang w:val="hy-AM"/>
        </w:rPr>
        <w:t xml:space="preserve"> </w:t>
      </w:r>
      <w:r w:rsidRPr="00AE2544">
        <w:rPr>
          <w:rFonts w:ascii="Arial Unicode" w:hAnsi="Arial Unicode" w:cs="Sylfaen"/>
          <w:sz w:val="20"/>
          <w:lang w:val="hy-AM"/>
        </w:rPr>
        <w:t>կարգով</w:t>
      </w:r>
      <w:r w:rsidRPr="00AE2544">
        <w:rPr>
          <w:rFonts w:ascii="Arial Unicode" w:hAnsi="Arial Unicode" w:cs="Sylfaen"/>
          <w:sz w:val="20"/>
          <w:lang w:val="af-ZA"/>
        </w:rPr>
        <w:t xml:space="preserve">: </w:t>
      </w:r>
    </w:p>
    <w:p w:rsidR="00402CEF" w:rsidRPr="00AE2544" w:rsidRDefault="00402CEF" w:rsidP="00402CEF">
      <w:pPr>
        <w:ind w:firstLine="567"/>
        <w:jc w:val="both"/>
        <w:rPr>
          <w:rFonts w:ascii="Arial Unicode" w:hAnsi="Arial Unicode" w:cs="Sylfaen"/>
          <w:sz w:val="20"/>
          <w:lang w:val="af-ZA"/>
        </w:rPr>
      </w:pPr>
      <w:r w:rsidRPr="00AE2544">
        <w:rPr>
          <w:rFonts w:ascii="Arial Unicode" w:hAnsi="Arial Unicode" w:cs="Sylfaen"/>
          <w:sz w:val="20"/>
          <w:lang w:val="hy-AM"/>
        </w:rPr>
        <w:t>Գնման</w:t>
      </w:r>
      <w:r w:rsidR="003D00F6" w:rsidRPr="00AE2544">
        <w:rPr>
          <w:rFonts w:ascii="Arial Unicode" w:hAnsi="Arial Unicode" w:cs="Sylfaen"/>
          <w:sz w:val="20"/>
          <w:lang w:val="af-ZA"/>
        </w:rPr>
        <w:t xml:space="preserve"> </w:t>
      </w:r>
      <w:r w:rsidRPr="00AE2544">
        <w:rPr>
          <w:rFonts w:ascii="Arial Unicode" w:hAnsi="Arial Unicode" w:cs="Sylfaen"/>
          <w:sz w:val="20"/>
          <w:lang w:val="hy-AM"/>
        </w:rPr>
        <w:t>ընթացակարգի</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չափաբաժինների</w:t>
      </w:r>
      <w:r w:rsidR="00AE2544" w:rsidRPr="00AE2544">
        <w:rPr>
          <w:rFonts w:ascii="Arial Unicode" w:hAnsi="Arial Unicode" w:cs="Sylfaen"/>
          <w:sz w:val="20"/>
          <w:lang w:val="af-ZA"/>
        </w:rPr>
        <w:t xml:space="preserve"> </w:t>
      </w:r>
      <w:r w:rsidRPr="00AE2544">
        <w:rPr>
          <w:rFonts w:ascii="Arial Unicode" w:hAnsi="Arial Unicode" w:cs="Sylfaen"/>
          <w:sz w:val="20"/>
          <w:lang w:val="hy-AM"/>
        </w:rPr>
        <w:t>քանակը</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յոթանասունհինգը</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չգերազանցելու</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դեպքում</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հայտերի</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գնահատումն</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իրականացվում</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է</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դրանց</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ներկայացման</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վերջնաժամկետը</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լրանալու</w:t>
      </w:r>
      <w:r w:rsidR="00AE2544" w:rsidRPr="00AE2544">
        <w:rPr>
          <w:rFonts w:ascii="Arial Unicode" w:hAnsi="Arial Unicode" w:cs="Sylfaen"/>
          <w:sz w:val="20"/>
          <w:lang w:val="af-ZA"/>
        </w:rPr>
        <w:t xml:space="preserve"> </w:t>
      </w:r>
      <w:r w:rsidRPr="00AE2544">
        <w:rPr>
          <w:rFonts w:ascii="Arial Unicode" w:hAnsi="Arial Unicode" w:cs="Sylfaen"/>
          <w:sz w:val="20"/>
          <w:lang w:val="hy-AM"/>
        </w:rPr>
        <w:t>օրվանից</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հաշված</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տաս</w:t>
      </w:r>
      <w:r w:rsidRPr="00AE2544">
        <w:rPr>
          <w:rFonts w:ascii="Arial Unicode" w:hAnsi="Arial Unicode" w:cs="Sylfaen"/>
          <w:sz w:val="20"/>
          <w:lang w:val="af-ZA"/>
        </w:rPr>
        <w:t xml:space="preserve">, </w:t>
      </w:r>
      <w:r w:rsidRPr="00AE2544">
        <w:rPr>
          <w:rFonts w:ascii="Arial Unicode" w:hAnsi="Arial Unicode" w:cs="Sylfaen"/>
          <w:sz w:val="20"/>
          <w:lang w:val="hy-AM"/>
        </w:rPr>
        <w:t>իսկ</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գերազանցելու</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դեպքում՝</w:t>
      </w:r>
      <w:r w:rsidRPr="00AE2544">
        <w:rPr>
          <w:rFonts w:ascii="Arial Unicode" w:hAnsi="Arial Unicode" w:cs="Sylfaen"/>
          <w:sz w:val="20"/>
          <w:lang w:val="af-ZA"/>
        </w:rPr>
        <w:t xml:space="preserve"> տասնհինգ </w:t>
      </w:r>
      <w:r w:rsidRPr="00AE2544">
        <w:rPr>
          <w:rFonts w:ascii="Arial Unicode" w:hAnsi="Arial Unicode" w:cs="Sylfaen"/>
          <w:sz w:val="20"/>
          <w:lang w:val="hy-AM"/>
        </w:rPr>
        <w:t>աշխատանքային</w:t>
      </w:r>
      <w:r w:rsidR="00AE2544" w:rsidRPr="00AE2544">
        <w:rPr>
          <w:rFonts w:ascii="Arial Unicode" w:hAnsi="Arial Unicode" w:cs="Sylfaen"/>
          <w:sz w:val="20"/>
          <w:lang w:val="af-ZA"/>
        </w:rPr>
        <w:t xml:space="preserve"> </w:t>
      </w:r>
      <w:r w:rsidRPr="00AE2544">
        <w:rPr>
          <w:rFonts w:ascii="Arial Unicode" w:hAnsi="Arial Unicode" w:cs="Sylfaen"/>
          <w:sz w:val="20"/>
          <w:lang w:val="hy-AM"/>
        </w:rPr>
        <w:t>օրվա</w:t>
      </w:r>
      <w:r w:rsidR="00AE2544" w:rsidRPr="00AE2544">
        <w:rPr>
          <w:rFonts w:ascii="Arial Unicode" w:hAnsi="Arial Unicode" w:cs="Sylfaen"/>
          <w:sz w:val="20"/>
          <w:lang w:val="af-ZA"/>
        </w:rPr>
        <w:t xml:space="preserve"> </w:t>
      </w:r>
      <w:r w:rsidRPr="00AE2544">
        <w:rPr>
          <w:rFonts w:ascii="Arial Unicode" w:hAnsi="Arial Unicode" w:cs="Sylfaen"/>
          <w:sz w:val="20"/>
          <w:lang w:val="hy-AM"/>
        </w:rPr>
        <w:t>ընթացքում</w:t>
      </w:r>
      <w:r w:rsidRPr="00AE2544">
        <w:rPr>
          <w:rFonts w:ascii="Arial Unicode" w:hAnsi="Arial Unicode" w:cs="Sylfaen"/>
          <w:sz w:val="20"/>
          <w:lang w:val="af-ZA"/>
        </w:rPr>
        <w:t xml:space="preserve">: </w:t>
      </w:r>
    </w:p>
    <w:p w:rsidR="00402CEF" w:rsidRPr="001D2853" w:rsidRDefault="00402CEF" w:rsidP="00402CEF">
      <w:pPr>
        <w:ind w:firstLine="567"/>
        <w:jc w:val="both"/>
        <w:rPr>
          <w:rFonts w:ascii="Arial Unicode" w:hAnsi="Arial Unicode" w:cs="Sylfaen"/>
          <w:sz w:val="20"/>
          <w:lang w:val="af-ZA"/>
        </w:rPr>
      </w:pPr>
      <w:r w:rsidRPr="00AE2544">
        <w:rPr>
          <w:rFonts w:ascii="Arial Unicode" w:hAnsi="Arial Unicode" w:cs="Sylfaen"/>
          <w:sz w:val="20"/>
        </w:rPr>
        <w:t>Բավարար</w:t>
      </w:r>
      <w:r w:rsidR="00AE2544" w:rsidRPr="00AE2544">
        <w:rPr>
          <w:rFonts w:ascii="Arial Unicode" w:hAnsi="Arial Unicode" w:cs="Sylfaen"/>
          <w:sz w:val="20"/>
          <w:lang w:val="af-ZA"/>
        </w:rPr>
        <w:t xml:space="preserve"> </w:t>
      </w:r>
      <w:r w:rsidRPr="00AE2544">
        <w:rPr>
          <w:rFonts w:ascii="Arial Unicode" w:hAnsi="Arial Unicode" w:cs="Sylfaen"/>
          <w:sz w:val="20"/>
        </w:rPr>
        <w:t>են</w:t>
      </w:r>
      <w:r w:rsidR="00AE2544" w:rsidRPr="00AE2544">
        <w:rPr>
          <w:rFonts w:ascii="Arial Unicode" w:hAnsi="Arial Unicode" w:cs="Sylfaen"/>
          <w:sz w:val="20"/>
          <w:lang w:val="af-ZA"/>
        </w:rPr>
        <w:t xml:space="preserve"> </w:t>
      </w:r>
      <w:r w:rsidRPr="00AE2544">
        <w:rPr>
          <w:rFonts w:ascii="Arial Unicode" w:hAnsi="Arial Unicode" w:cs="Sylfaen"/>
          <w:sz w:val="20"/>
        </w:rPr>
        <w:t>գնահատվում</w:t>
      </w:r>
      <w:r w:rsidR="00AE2544" w:rsidRPr="00AE2544">
        <w:rPr>
          <w:rFonts w:ascii="Arial Unicode" w:hAnsi="Arial Unicode" w:cs="Sylfaen"/>
          <w:sz w:val="20"/>
          <w:lang w:val="af-ZA"/>
        </w:rPr>
        <w:t xml:space="preserve"> </w:t>
      </w:r>
      <w:r w:rsidRPr="00AE2544">
        <w:rPr>
          <w:rFonts w:ascii="Arial Unicode" w:hAnsi="Arial Unicode" w:cs="Sylfaen"/>
          <w:sz w:val="20"/>
        </w:rPr>
        <w:t>սույն</w:t>
      </w:r>
      <w:r w:rsidR="00AE2544" w:rsidRPr="00AE2544">
        <w:rPr>
          <w:rFonts w:ascii="Arial Unicode" w:hAnsi="Arial Unicode" w:cs="Sylfaen"/>
          <w:sz w:val="20"/>
          <w:lang w:val="af-ZA"/>
        </w:rPr>
        <w:t xml:space="preserve"> </w:t>
      </w:r>
      <w:r w:rsidRPr="00AE2544">
        <w:rPr>
          <w:rFonts w:ascii="Arial Unicode" w:hAnsi="Arial Unicode" w:cs="Sylfaen"/>
          <w:sz w:val="20"/>
        </w:rPr>
        <w:t>հրավերով</w:t>
      </w:r>
      <w:r w:rsidR="00AE2544" w:rsidRPr="00AE2544">
        <w:rPr>
          <w:rFonts w:ascii="Arial Unicode" w:hAnsi="Arial Unicode" w:cs="Sylfaen"/>
          <w:sz w:val="20"/>
          <w:lang w:val="af-ZA"/>
        </w:rPr>
        <w:t xml:space="preserve"> </w:t>
      </w:r>
      <w:r w:rsidRPr="00AE2544">
        <w:rPr>
          <w:rFonts w:ascii="Arial Unicode" w:hAnsi="Arial Unicode" w:cs="Sylfaen"/>
          <w:sz w:val="20"/>
        </w:rPr>
        <w:t>նախատեսված</w:t>
      </w:r>
      <w:r w:rsidR="00AE2544" w:rsidRPr="00AE2544">
        <w:rPr>
          <w:rFonts w:ascii="Arial Unicode" w:hAnsi="Arial Unicode" w:cs="Sylfaen"/>
          <w:sz w:val="20"/>
          <w:lang w:val="af-ZA"/>
        </w:rPr>
        <w:t xml:space="preserve"> </w:t>
      </w:r>
      <w:r w:rsidRPr="00AE2544">
        <w:rPr>
          <w:rFonts w:ascii="Arial Unicode" w:hAnsi="Arial Unicode" w:cs="Sylfaen"/>
          <w:sz w:val="20"/>
        </w:rPr>
        <w:t>պայմաններին</w:t>
      </w:r>
      <w:r w:rsidR="00AE2544" w:rsidRPr="00AE2544">
        <w:rPr>
          <w:rFonts w:ascii="Arial Unicode" w:hAnsi="Arial Unicode" w:cs="Sylfaen"/>
          <w:sz w:val="20"/>
          <w:lang w:val="af-ZA"/>
        </w:rPr>
        <w:t xml:space="preserve"> </w:t>
      </w:r>
      <w:r w:rsidRPr="00AE2544">
        <w:rPr>
          <w:rFonts w:ascii="Arial Unicode" w:hAnsi="Arial Unicode" w:cs="Sylfaen"/>
          <w:sz w:val="20"/>
        </w:rPr>
        <w:t>համապատասխանող</w:t>
      </w:r>
      <w:r w:rsidR="00AE2544" w:rsidRPr="00AE2544">
        <w:rPr>
          <w:rFonts w:ascii="Arial Unicode" w:hAnsi="Arial Unicode" w:cs="Sylfaen"/>
          <w:sz w:val="20"/>
          <w:lang w:val="af-ZA"/>
        </w:rPr>
        <w:t xml:space="preserve"> </w:t>
      </w:r>
      <w:r w:rsidRPr="00AE2544">
        <w:rPr>
          <w:rFonts w:ascii="Arial Unicode" w:hAnsi="Arial Unicode" w:cs="Sylfaen"/>
          <w:sz w:val="20"/>
        </w:rPr>
        <w:t>հայտերը</w:t>
      </w:r>
      <w:r w:rsidRPr="00AE2544">
        <w:rPr>
          <w:rFonts w:ascii="Arial Unicode" w:hAnsi="Arial Unicode" w:cs="Sylfaen"/>
          <w:sz w:val="20"/>
          <w:lang w:val="af-ZA"/>
        </w:rPr>
        <w:t xml:space="preserve">, </w:t>
      </w:r>
      <w:r w:rsidR="00AE2544" w:rsidRPr="00AE2544">
        <w:rPr>
          <w:rFonts w:ascii="Arial Unicode" w:hAnsi="Arial Unicode" w:cs="Sylfaen"/>
          <w:sz w:val="20"/>
          <w:lang w:val="af-ZA"/>
        </w:rPr>
        <w:t xml:space="preserve"> </w:t>
      </w:r>
      <w:r w:rsidRPr="00AE2544">
        <w:rPr>
          <w:rFonts w:ascii="Arial Unicode" w:hAnsi="Arial Unicode" w:cs="Sylfaen"/>
          <w:sz w:val="20"/>
        </w:rPr>
        <w:t>հակառակ</w:t>
      </w:r>
      <w:r w:rsidR="00AE2544" w:rsidRPr="00AE2544">
        <w:rPr>
          <w:rFonts w:ascii="Arial Unicode" w:hAnsi="Arial Unicode" w:cs="Sylfaen"/>
          <w:sz w:val="20"/>
          <w:lang w:val="af-ZA"/>
        </w:rPr>
        <w:t xml:space="preserve"> </w:t>
      </w:r>
      <w:r w:rsidRPr="00AE2544">
        <w:rPr>
          <w:rFonts w:ascii="Arial Unicode" w:hAnsi="Arial Unicode" w:cs="Sylfaen"/>
          <w:sz w:val="20"/>
        </w:rPr>
        <w:t>դեպքում</w:t>
      </w:r>
      <w:r w:rsidR="00AE2544" w:rsidRPr="00AE2544">
        <w:rPr>
          <w:rFonts w:ascii="Arial Unicode" w:hAnsi="Arial Unicode" w:cs="Sylfaen"/>
          <w:sz w:val="20"/>
          <w:lang w:val="af-ZA"/>
        </w:rPr>
        <w:t xml:space="preserve"> </w:t>
      </w:r>
      <w:r w:rsidRPr="00AE2544">
        <w:rPr>
          <w:rFonts w:ascii="Arial Unicode" w:hAnsi="Arial Unicode" w:cs="Sylfaen"/>
          <w:sz w:val="20"/>
        </w:rPr>
        <w:t>հայտերը</w:t>
      </w:r>
      <w:r w:rsidR="00AE2544" w:rsidRPr="00AE2544">
        <w:rPr>
          <w:rFonts w:ascii="Arial Unicode" w:hAnsi="Arial Unicode" w:cs="Sylfaen"/>
          <w:sz w:val="20"/>
          <w:lang w:val="af-ZA"/>
        </w:rPr>
        <w:t xml:space="preserve"> </w:t>
      </w:r>
      <w:r w:rsidRPr="00AE2544">
        <w:rPr>
          <w:rFonts w:ascii="Arial Unicode" w:hAnsi="Arial Unicode" w:cs="Sylfaen"/>
          <w:sz w:val="20"/>
        </w:rPr>
        <w:t>գնահատվում</w:t>
      </w:r>
      <w:r w:rsidR="00AE2544" w:rsidRPr="00AE2544">
        <w:rPr>
          <w:rFonts w:ascii="Arial Unicode" w:hAnsi="Arial Unicode" w:cs="Sylfaen"/>
          <w:sz w:val="20"/>
          <w:lang w:val="af-ZA"/>
        </w:rPr>
        <w:t xml:space="preserve"> </w:t>
      </w:r>
      <w:r w:rsidRPr="00AE2544">
        <w:rPr>
          <w:rFonts w:ascii="Arial Unicode" w:hAnsi="Arial Unicode" w:cs="Sylfaen"/>
          <w:sz w:val="20"/>
        </w:rPr>
        <w:t>են</w:t>
      </w:r>
      <w:r w:rsidR="00AE2544" w:rsidRPr="00AE2544">
        <w:rPr>
          <w:rFonts w:ascii="Arial Unicode" w:hAnsi="Arial Unicode" w:cs="Sylfaen"/>
          <w:sz w:val="20"/>
          <w:lang w:val="af-ZA"/>
        </w:rPr>
        <w:t xml:space="preserve"> </w:t>
      </w:r>
      <w:r w:rsidRPr="00AE2544">
        <w:rPr>
          <w:rFonts w:ascii="Arial Unicode" w:hAnsi="Arial Unicode" w:cs="Sylfaen"/>
          <w:sz w:val="20"/>
        </w:rPr>
        <w:t>անբավարար</w:t>
      </w:r>
      <w:r w:rsidR="00AE2544" w:rsidRPr="00AE2544">
        <w:rPr>
          <w:rFonts w:ascii="Arial Unicode" w:hAnsi="Arial Unicode" w:cs="Sylfaen"/>
          <w:sz w:val="20"/>
          <w:lang w:val="af-ZA"/>
        </w:rPr>
        <w:t xml:space="preserve"> </w:t>
      </w:r>
      <w:r w:rsidRPr="00AE2544">
        <w:rPr>
          <w:rFonts w:ascii="Arial Unicode" w:hAnsi="Arial Unicode" w:cs="Sylfaen"/>
          <w:sz w:val="20"/>
        </w:rPr>
        <w:t>և</w:t>
      </w:r>
      <w:r w:rsidR="00AE2544" w:rsidRPr="00AE2544">
        <w:rPr>
          <w:rFonts w:ascii="Arial Unicode" w:hAnsi="Arial Unicode" w:cs="Sylfaen"/>
          <w:sz w:val="20"/>
          <w:lang w:val="af-ZA"/>
        </w:rPr>
        <w:t xml:space="preserve"> </w:t>
      </w:r>
      <w:r w:rsidRPr="00AE2544">
        <w:rPr>
          <w:rFonts w:ascii="Arial Unicode" w:hAnsi="Arial Unicode" w:cs="Sylfaen"/>
          <w:sz w:val="20"/>
        </w:rPr>
        <w:t>մերժվում</w:t>
      </w:r>
      <w:r w:rsidR="00AE2544" w:rsidRPr="00AE2544">
        <w:rPr>
          <w:rFonts w:ascii="Arial Unicode" w:hAnsi="Arial Unicode" w:cs="Sylfaen"/>
          <w:sz w:val="20"/>
          <w:lang w:val="af-ZA"/>
        </w:rPr>
        <w:t xml:space="preserve"> </w:t>
      </w:r>
      <w:r w:rsidRPr="00AE2544">
        <w:rPr>
          <w:rFonts w:ascii="Arial Unicode" w:hAnsi="Arial Unicode" w:cs="Sylfaen"/>
          <w:sz w:val="20"/>
        </w:rPr>
        <w:t>են</w:t>
      </w:r>
      <w:r w:rsidRPr="00AE2544">
        <w:rPr>
          <w:rFonts w:ascii="Arial Unicode" w:hAnsi="Arial Unicode" w:cs="Sylfaen"/>
          <w:sz w:val="20"/>
          <w:lang w:val="af-ZA"/>
        </w:rPr>
        <w:t xml:space="preserve">: </w:t>
      </w:r>
      <w:r w:rsidRPr="00AE2544">
        <w:rPr>
          <w:rFonts w:ascii="Arial Unicode" w:hAnsi="Arial Unicode" w:cs="Sylfaen"/>
          <w:sz w:val="20"/>
        </w:rPr>
        <w:t>Ընդ</w:t>
      </w:r>
      <w:r w:rsidRPr="00AE2544">
        <w:rPr>
          <w:rFonts w:ascii="Arial Unicode" w:hAnsi="Arial Unicode" w:cs="Sylfaen"/>
          <w:sz w:val="20"/>
          <w:lang w:val="af-ZA"/>
        </w:rPr>
        <w:t xml:space="preserve"> որում հայտերի </w:t>
      </w:r>
      <w:r w:rsidRPr="00AE2544">
        <w:rPr>
          <w:rFonts w:ascii="Arial Unicode" w:hAnsi="Arial Unicode" w:cs="Sylfaen"/>
          <w:sz w:val="20"/>
          <w:lang w:val="af-ZA"/>
        </w:rPr>
        <w:lastRenderedPageBreak/>
        <w:t xml:space="preserve">բացման և գնահատման նիստում հանձնաժողովը մերժում է այն </w:t>
      </w:r>
      <w:r w:rsidRPr="001D2853">
        <w:rPr>
          <w:rFonts w:ascii="Arial Unicode" w:hAnsi="Arial Unicode" w:cs="Sylfaen"/>
          <w:sz w:val="20"/>
          <w:lang w:val="af-ZA"/>
        </w:rPr>
        <w:t xml:space="preserve">հայտերը, </w:t>
      </w:r>
      <w:r w:rsidRPr="001D2853">
        <w:rPr>
          <w:rFonts w:ascii="Arial Unicode" w:hAnsi="Arial Unicode" w:cs="Sylfaen"/>
          <w:sz w:val="20"/>
        </w:rPr>
        <w:t>որոնցում</w:t>
      </w:r>
      <w:r w:rsidR="00102B98" w:rsidRPr="001D2853">
        <w:rPr>
          <w:rFonts w:ascii="Arial Unicode" w:hAnsi="Arial Unicode" w:cs="Sylfaen"/>
          <w:sz w:val="20"/>
          <w:lang w:val="af-ZA"/>
        </w:rPr>
        <w:t xml:space="preserve"> </w:t>
      </w:r>
      <w:r w:rsidRPr="001D2853">
        <w:rPr>
          <w:rFonts w:ascii="Arial Unicode" w:hAnsi="Arial Unicode" w:cs="Sylfaen"/>
          <w:sz w:val="20"/>
        </w:rPr>
        <w:t>բացակայում</w:t>
      </w:r>
      <w:r w:rsidR="00102B98" w:rsidRPr="001D2853">
        <w:rPr>
          <w:rFonts w:ascii="Arial Unicode" w:hAnsi="Arial Unicode" w:cs="Sylfaen"/>
          <w:sz w:val="20"/>
          <w:lang w:val="af-ZA"/>
        </w:rPr>
        <w:t xml:space="preserve"> </w:t>
      </w:r>
      <w:r w:rsidRPr="001D2853">
        <w:rPr>
          <w:rFonts w:ascii="Arial Unicode" w:hAnsi="Arial Unicode" w:cs="Sylfaen"/>
          <w:sz w:val="20"/>
          <w:lang w:val="hy-AM"/>
        </w:rPr>
        <w:t>է</w:t>
      </w:r>
      <w:r w:rsidR="00102B98" w:rsidRPr="001D2853">
        <w:rPr>
          <w:rFonts w:ascii="Arial Unicode" w:hAnsi="Arial Unicode" w:cs="Sylfaen"/>
          <w:sz w:val="20"/>
          <w:lang w:val="af-ZA"/>
        </w:rPr>
        <w:t xml:space="preserve"> </w:t>
      </w:r>
      <w:r w:rsidRPr="001D2853">
        <w:rPr>
          <w:rFonts w:ascii="Arial Unicode" w:hAnsi="Arial Unicode" w:cs="Sylfaen"/>
          <w:sz w:val="20"/>
        </w:rPr>
        <w:t>գնային</w:t>
      </w:r>
      <w:r w:rsidR="00102B98" w:rsidRPr="001D2853">
        <w:rPr>
          <w:rFonts w:ascii="Arial Unicode" w:hAnsi="Arial Unicode" w:cs="Sylfaen"/>
          <w:sz w:val="20"/>
          <w:lang w:val="af-ZA"/>
        </w:rPr>
        <w:t xml:space="preserve"> </w:t>
      </w:r>
      <w:r w:rsidRPr="001D2853">
        <w:rPr>
          <w:rFonts w:ascii="Arial Unicode" w:hAnsi="Arial Unicode" w:cs="Sylfaen"/>
          <w:sz w:val="20"/>
        </w:rPr>
        <w:t>առաջարկները</w:t>
      </w:r>
      <w:r w:rsidR="00102B98" w:rsidRPr="001D2853">
        <w:rPr>
          <w:rFonts w:ascii="Arial Unicode" w:hAnsi="Arial Unicode" w:cs="Sylfaen"/>
          <w:sz w:val="20"/>
          <w:lang w:val="af-ZA"/>
        </w:rPr>
        <w:t xml:space="preserve"> </w:t>
      </w:r>
      <w:r w:rsidRPr="001D2853">
        <w:rPr>
          <w:rFonts w:ascii="Arial Unicode" w:hAnsi="Arial Unicode" w:cs="Sylfaen"/>
          <w:sz w:val="20"/>
        </w:rPr>
        <w:t>կամ</w:t>
      </w:r>
      <w:r w:rsidRPr="001D2853">
        <w:rPr>
          <w:rFonts w:ascii="Arial Unicode" w:hAnsi="Arial Unicode" w:cs="Sylfaen"/>
          <w:sz w:val="20"/>
          <w:lang w:val="af-ZA"/>
        </w:rPr>
        <w:t xml:space="preserve"> դրանք </w:t>
      </w:r>
      <w:r w:rsidRPr="001D2853">
        <w:rPr>
          <w:rFonts w:ascii="Arial Unicode" w:hAnsi="Arial Unicode" w:cs="Sylfaen"/>
          <w:sz w:val="20"/>
        </w:rPr>
        <w:t>ներկայացված</w:t>
      </w:r>
      <w:r w:rsidR="00102B98" w:rsidRPr="001D2853">
        <w:rPr>
          <w:rFonts w:ascii="Arial Unicode" w:hAnsi="Arial Unicode" w:cs="Sylfaen"/>
          <w:sz w:val="20"/>
          <w:lang w:val="af-ZA"/>
        </w:rPr>
        <w:t xml:space="preserve"> </w:t>
      </w:r>
      <w:r w:rsidRPr="001D2853">
        <w:rPr>
          <w:rFonts w:ascii="Arial Unicode" w:hAnsi="Arial Unicode" w:cs="Sylfaen"/>
          <w:sz w:val="20"/>
        </w:rPr>
        <w:t>են</w:t>
      </w:r>
      <w:r w:rsidR="00102B98" w:rsidRPr="001D2853">
        <w:rPr>
          <w:rFonts w:ascii="Arial Unicode" w:hAnsi="Arial Unicode" w:cs="Sylfaen"/>
          <w:sz w:val="20"/>
          <w:lang w:val="af-ZA"/>
        </w:rPr>
        <w:t xml:space="preserve"> </w:t>
      </w:r>
      <w:r w:rsidRPr="001D2853">
        <w:rPr>
          <w:rFonts w:ascii="Arial Unicode" w:hAnsi="Arial Unicode" w:cs="Sylfaen"/>
          <w:sz w:val="20"/>
        </w:rPr>
        <w:t>հրավերի</w:t>
      </w:r>
      <w:r w:rsidR="00102B98" w:rsidRPr="001D2853">
        <w:rPr>
          <w:rFonts w:ascii="Arial Unicode" w:hAnsi="Arial Unicode" w:cs="Sylfaen"/>
          <w:sz w:val="20"/>
          <w:lang w:val="af-ZA"/>
        </w:rPr>
        <w:t xml:space="preserve"> </w:t>
      </w:r>
      <w:r w:rsidRPr="001D2853">
        <w:rPr>
          <w:rFonts w:ascii="Arial Unicode" w:hAnsi="Arial Unicode" w:cs="Sylfaen"/>
          <w:sz w:val="20"/>
        </w:rPr>
        <w:t>պահանջներին</w:t>
      </w:r>
      <w:r w:rsidR="00102B98" w:rsidRPr="001D2853">
        <w:rPr>
          <w:rFonts w:ascii="Arial Unicode" w:hAnsi="Arial Unicode" w:cs="Sylfaen"/>
          <w:sz w:val="20"/>
          <w:lang w:val="af-ZA"/>
        </w:rPr>
        <w:t xml:space="preserve"> </w:t>
      </w:r>
      <w:r w:rsidRPr="001D2853">
        <w:rPr>
          <w:rFonts w:ascii="Arial Unicode" w:hAnsi="Arial Unicode" w:cs="Sylfaen"/>
          <w:sz w:val="20"/>
        </w:rPr>
        <w:t>անհամապատասխան</w:t>
      </w:r>
      <w:r w:rsidRPr="001D2853">
        <w:rPr>
          <w:rFonts w:ascii="Arial Unicode" w:hAnsi="Arial Unicode" w:cs="Sylfaen"/>
          <w:sz w:val="20"/>
          <w:lang w:val="af-ZA"/>
        </w:rPr>
        <w:t>:</w:t>
      </w:r>
    </w:p>
    <w:p w:rsidR="00402CEF" w:rsidRPr="001D2853" w:rsidRDefault="00402CEF" w:rsidP="00402CEF">
      <w:pPr>
        <w:pStyle w:val="23"/>
        <w:spacing w:line="240" w:lineRule="auto"/>
        <w:ind w:firstLine="567"/>
        <w:rPr>
          <w:rFonts w:ascii="Arial Unicode" w:hAnsi="Arial Unicode" w:cs="Sylfaen"/>
          <w:szCs w:val="24"/>
          <w:lang w:val="hy-AM"/>
        </w:rPr>
      </w:pPr>
      <w:r w:rsidRPr="001D2853">
        <w:rPr>
          <w:rFonts w:ascii="Arial Unicode" w:hAnsi="Arial Unicode" w:cs="Sylfaen"/>
          <w:szCs w:val="24"/>
        </w:rPr>
        <w:t>8.3</w:t>
      </w:r>
      <w:r w:rsidR="00102B98" w:rsidRPr="001D2853">
        <w:rPr>
          <w:rFonts w:ascii="Arial Unicode" w:hAnsi="Arial Unicode" w:cs="Sylfaen"/>
          <w:szCs w:val="24"/>
        </w:rPr>
        <w:t xml:space="preserve"> </w:t>
      </w:r>
      <w:r w:rsidRPr="001D2853">
        <w:rPr>
          <w:rFonts w:ascii="Arial Unicode" w:hAnsi="Arial Unicode" w:cs="Sylfaen"/>
          <w:szCs w:val="24"/>
          <w:lang w:val="hy-AM"/>
        </w:rPr>
        <w:t>Ընտրված</w:t>
      </w:r>
      <w:r w:rsidR="00102B98" w:rsidRPr="001D2853">
        <w:rPr>
          <w:rFonts w:ascii="Arial Unicode" w:hAnsi="Arial Unicode" w:cs="Sylfaen"/>
          <w:szCs w:val="24"/>
        </w:rPr>
        <w:t xml:space="preserve"> </w:t>
      </w:r>
      <w:r w:rsidRPr="001D2853">
        <w:rPr>
          <w:rFonts w:ascii="Arial Unicode" w:hAnsi="Arial Unicode" w:cs="Sylfaen"/>
          <w:szCs w:val="24"/>
          <w:lang w:val="ru-RU"/>
        </w:rPr>
        <w:t>մասնակիցը</w:t>
      </w:r>
      <w:r w:rsidR="00102B98" w:rsidRPr="001D2853">
        <w:rPr>
          <w:rFonts w:ascii="Arial Unicode" w:hAnsi="Arial Unicode" w:cs="Sylfaen"/>
          <w:szCs w:val="24"/>
        </w:rPr>
        <w:t xml:space="preserve"> </w:t>
      </w:r>
      <w:r w:rsidRPr="001D2853">
        <w:rPr>
          <w:rFonts w:ascii="Arial Unicode" w:hAnsi="Arial Unicode" w:cs="Sylfaen"/>
          <w:szCs w:val="24"/>
          <w:lang w:val="ru-RU"/>
        </w:rPr>
        <w:t>որոշվում</w:t>
      </w:r>
      <w:r w:rsidR="00102B98" w:rsidRPr="001D2853">
        <w:rPr>
          <w:rFonts w:ascii="Arial Unicode" w:hAnsi="Arial Unicode" w:cs="Sylfaen"/>
          <w:szCs w:val="24"/>
        </w:rPr>
        <w:t xml:space="preserve"> </w:t>
      </w:r>
      <w:r w:rsidRPr="001D2853">
        <w:rPr>
          <w:rFonts w:ascii="Arial Unicode" w:hAnsi="Arial Unicode" w:cs="Sylfaen"/>
          <w:szCs w:val="24"/>
          <w:lang w:val="ru-RU"/>
        </w:rPr>
        <w:t>է</w:t>
      </w:r>
      <w:r w:rsidRPr="001D2853">
        <w:rPr>
          <w:rFonts w:ascii="Arial Unicode" w:hAnsi="Arial Unicode" w:cs="Sylfaen"/>
          <w:szCs w:val="24"/>
        </w:rPr>
        <w:t xml:space="preserve">` </w:t>
      </w:r>
      <w:r w:rsidRPr="001D2853">
        <w:rPr>
          <w:rFonts w:ascii="Arial Unicode" w:hAnsi="Arial Unicode" w:cs="Sylfaen"/>
          <w:szCs w:val="24"/>
          <w:lang w:val="ru-RU"/>
        </w:rPr>
        <w:t>բավարար</w:t>
      </w:r>
      <w:r w:rsidR="00102B98" w:rsidRPr="001D2853">
        <w:rPr>
          <w:rFonts w:ascii="Arial Unicode" w:hAnsi="Arial Unicode" w:cs="Sylfaen"/>
          <w:szCs w:val="24"/>
        </w:rPr>
        <w:t xml:space="preserve"> </w:t>
      </w:r>
      <w:r w:rsidRPr="001D2853">
        <w:rPr>
          <w:rFonts w:ascii="Arial Unicode" w:hAnsi="Arial Unicode" w:cs="Sylfaen"/>
          <w:szCs w:val="24"/>
          <w:lang w:val="ru-RU"/>
        </w:rPr>
        <w:t>գնահատված</w:t>
      </w:r>
      <w:r w:rsidR="00102B98" w:rsidRPr="001D2853">
        <w:rPr>
          <w:rFonts w:ascii="Arial Unicode" w:hAnsi="Arial Unicode" w:cs="Sylfaen"/>
          <w:szCs w:val="24"/>
        </w:rPr>
        <w:t xml:space="preserve"> </w:t>
      </w:r>
      <w:r w:rsidRPr="001D2853">
        <w:rPr>
          <w:rFonts w:ascii="Arial Unicode" w:hAnsi="Arial Unicode" w:cs="Sylfaen"/>
          <w:szCs w:val="24"/>
          <w:lang w:val="ru-RU"/>
        </w:rPr>
        <w:t>հայտեր</w:t>
      </w:r>
      <w:r w:rsidR="00102B98" w:rsidRPr="001D2853">
        <w:rPr>
          <w:rFonts w:ascii="Arial Unicode" w:hAnsi="Arial Unicode" w:cs="Sylfaen"/>
          <w:szCs w:val="24"/>
        </w:rPr>
        <w:t xml:space="preserve"> </w:t>
      </w:r>
      <w:r w:rsidRPr="001D2853">
        <w:rPr>
          <w:rFonts w:ascii="Arial Unicode" w:hAnsi="Arial Unicode" w:cs="Sylfaen"/>
          <w:szCs w:val="24"/>
          <w:lang w:val="ru-RU"/>
        </w:rPr>
        <w:t>ներկայացրած</w:t>
      </w:r>
      <w:r w:rsidR="00102B98" w:rsidRPr="001D2853">
        <w:rPr>
          <w:rFonts w:ascii="Arial Unicode" w:hAnsi="Arial Unicode" w:cs="Sylfaen"/>
          <w:szCs w:val="24"/>
        </w:rPr>
        <w:t xml:space="preserve"> </w:t>
      </w:r>
      <w:r w:rsidRPr="001D2853">
        <w:rPr>
          <w:rFonts w:ascii="Arial Unicode" w:hAnsi="Arial Unicode" w:cs="Sylfaen"/>
          <w:szCs w:val="24"/>
          <w:lang w:val="ru-RU"/>
        </w:rPr>
        <w:t>մասնակիցների</w:t>
      </w:r>
      <w:r w:rsidR="00102B98" w:rsidRPr="001D2853">
        <w:rPr>
          <w:rFonts w:ascii="Arial Unicode" w:hAnsi="Arial Unicode" w:cs="Sylfaen"/>
          <w:szCs w:val="24"/>
        </w:rPr>
        <w:t xml:space="preserve"> </w:t>
      </w:r>
      <w:r w:rsidRPr="001D2853">
        <w:rPr>
          <w:rFonts w:ascii="Arial Unicode" w:hAnsi="Arial Unicode" w:cs="Sylfaen"/>
          <w:szCs w:val="24"/>
          <w:lang w:val="ru-RU"/>
        </w:rPr>
        <w:t>թվից</w:t>
      </w:r>
      <w:r w:rsidRPr="001D2853">
        <w:rPr>
          <w:rFonts w:ascii="Arial Unicode" w:hAnsi="Arial Unicode" w:cs="Sylfaen"/>
          <w:szCs w:val="24"/>
        </w:rPr>
        <w:t xml:space="preserve">` </w:t>
      </w:r>
      <w:r w:rsidRPr="001D2853">
        <w:rPr>
          <w:rFonts w:ascii="Arial Unicode" w:hAnsi="Arial Unicode" w:cs="Sylfaen"/>
          <w:szCs w:val="24"/>
          <w:lang w:val="ru-RU"/>
        </w:rPr>
        <w:t>նվազագույն</w:t>
      </w:r>
      <w:r w:rsidR="00102B98" w:rsidRPr="001D2853">
        <w:rPr>
          <w:rFonts w:ascii="Arial Unicode" w:hAnsi="Arial Unicode" w:cs="Sylfaen"/>
          <w:szCs w:val="24"/>
        </w:rPr>
        <w:t xml:space="preserve"> </w:t>
      </w:r>
      <w:r w:rsidRPr="001D2853">
        <w:rPr>
          <w:rFonts w:ascii="Arial Unicode" w:hAnsi="Arial Unicode" w:cs="Sylfaen"/>
          <w:szCs w:val="24"/>
          <w:lang w:val="ru-RU"/>
        </w:rPr>
        <w:t>գնային</w:t>
      </w:r>
      <w:r w:rsidR="00102B98" w:rsidRPr="001D2853">
        <w:rPr>
          <w:rFonts w:ascii="Arial Unicode" w:hAnsi="Arial Unicode" w:cs="Sylfaen"/>
          <w:szCs w:val="24"/>
        </w:rPr>
        <w:t xml:space="preserve"> </w:t>
      </w:r>
      <w:r w:rsidRPr="001D2853">
        <w:rPr>
          <w:rFonts w:ascii="Arial Unicode" w:hAnsi="Arial Unicode" w:cs="Sylfaen"/>
          <w:szCs w:val="24"/>
          <w:lang w:val="ru-RU"/>
        </w:rPr>
        <w:t>առաջարկ</w:t>
      </w:r>
      <w:r w:rsidR="00102B98" w:rsidRPr="001D2853">
        <w:rPr>
          <w:rFonts w:ascii="Arial Unicode" w:hAnsi="Arial Unicode" w:cs="Sylfaen"/>
          <w:szCs w:val="24"/>
        </w:rPr>
        <w:t xml:space="preserve"> </w:t>
      </w:r>
      <w:r w:rsidRPr="001D2853">
        <w:rPr>
          <w:rFonts w:ascii="Arial Unicode" w:hAnsi="Arial Unicode" w:cs="Sylfaen"/>
          <w:szCs w:val="24"/>
          <w:lang w:val="ru-RU"/>
        </w:rPr>
        <w:t>ներկայացրած</w:t>
      </w:r>
      <w:r w:rsidR="00102B98" w:rsidRPr="001D2853">
        <w:rPr>
          <w:rFonts w:ascii="Arial Unicode" w:hAnsi="Arial Unicode" w:cs="Sylfaen"/>
          <w:szCs w:val="24"/>
        </w:rPr>
        <w:t xml:space="preserve"> </w:t>
      </w:r>
      <w:r w:rsidRPr="001D2853">
        <w:rPr>
          <w:rFonts w:ascii="Arial Unicode" w:hAnsi="Arial Unicode" w:cs="Sylfaen"/>
          <w:szCs w:val="24"/>
          <w:lang w:val="en-US"/>
        </w:rPr>
        <w:t>մ</w:t>
      </w:r>
      <w:r w:rsidRPr="001D2853">
        <w:rPr>
          <w:rFonts w:ascii="Arial Unicode" w:hAnsi="Arial Unicode" w:cs="Sylfaen"/>
          <w:szCs w:val="24"/>
          <w:lang w:val="ru-RU"/>
        </w:rPr>
        <w:t>ասնակցին</w:t>
      </w:r>
      <w:r w:rsidR="00102B98" w:rsidRPr="001D2853">
        <w:rPr>
          <w:rFonts w:ascii="Arial Unicode" w:hAnsi="Arial Unicode" w:cs="Sylfaen"/>
          <w:szCs w:val="24"/>
        </w:rPr>
        <w:t xml:space="preserve"> </w:t>
      </w:r>
      <w:r w:rsidRPr="001D2853">
        <w:rPr>
          <w:rFonts w:ascii="Arial Unicode" w:hAnsi="Arial Unicode" w:cs="Sylfaen"/>
          <w:szCs w:val="24"/>
          <w:lang w:val="ru-RU"/>
        </w:rPr>
        <w:t>նախապատվություն</w:t>
      </w:r>
      <w:r w:rsidR="00102B98" w:rsidRPr="001D2853">
        <w:rPr>
          <w:rFonts w:ascii="Arial Unicode" w:hAnsi="Arial Unicode" w:cs="Sylfaen"/>
          <w:szCs w:val="24"/>
        </w:rPr>
        <w:t xml:space="preserve"> </w:t>
      </w:r>
      <w:r w:rsidRPr="001D2853">
        <w:rPr>
          <w:rFonts w:ascii="Arial Unicode" w:hAnsi="Arial Unicode" w:cs="Sylfaen"/>
          <w:szCs w:val="24"/>
          <w:lang w:val="ru-RU"/>
        </w:rPr>
        <w:t>տալու</w:t>
      </w:r>
      <w:r w:rsidR="00102B98" w:rsidRPr="001D2853">
        <w:rPr>
          <w:rFonts w:ascii="Arial Unicode" w:hAnsi="Arial Unicode" w:cs="Sylfaen"/>
          <w:szCs w:val="24"/>
        </w:rPr>
        <w:t xml:space="preserve"> </w:t>
      </w:r>
      <w:r w:rsidRPr="001D2853">
        <w:rPr>
          <w:rFonts w:ascii="Arial Unicode" w:hAnsi="Arial Unicode" w:cs="Sylfaen"/>
          <w:szCs w:val="24"/>
          <w:lang w:val="ru-RU"/>
        </w:rPr>
        <w:t>սկզբունքով։</w:t>
      </w:r>
      <w:r w:rsidR="00102B98" w:rsidRPr="001D2853">
        <w:rPr>
          <w:rFonts w:ascii="Arial Unicode" w:hAnsi="Arial Unicode" w:cs="Sylfaen"/>
          <w:szCs w:val="24"/>
        </w:rPr>
        <w:t xml:space="preserve"> </w:t>
      </w:r>
      <w:r w:rsidRPr="001D2853">
        <w:rPr>
          <w:rFonts w:ascii="Arial Unicode" w:hAnsi="Arial Unicode" w:cs="Sylfaen"/>
          <w:szCs w:val="24"/>
          <w:lang w:val="ru-RU"/>
        </w:rPr>
        <w:t>Ընդ</w:t>
      </w:r>
      <w:r w:rsidR="00102B98" w:rsidRPr="001D2853">
        <w:rPr>
          <w:rFonts w:ascii="Arial Unicode" w:hAnsi="Arial Unicode" w:cs="Sylfaen"/>
          <w:szCs w:val="24"/>
        </w:rPr>
        <w:t xml:space="preserve"> </w:t>
      </w:r>
      <w:r w:rsidRPr="001D2853">
        <w:rPr>
          <w:rFonts w:ascii="Arial Unicode" w:hAnsi="Arial Unicode" w:cs="Sylfaen"/>
          <w:szCs w:val="24"/>
          <w:lang w:val="ru-RU"/>
        </w:rPr>
        <w:t>որում</w:t>
      </w:r>
      <w:r w:rsidRPr="001D2853">
        <w:rPr>
          <w:rFonts w:ascii="Arial Unicode" w:hAnsi="Arial Unicode" w:cs="Sylfaen"/>
          <w:szCs w:val="24"/>
        </w:rPr>
        <w:t xml:space="preserve">, </w:t>
      </w:r>
      <w:r w:rsidRPr="001D2853">
        <w:rPr>
          <w:rFonts w:ascii="Arial Unicode" w:hAnsi="Arial Unicode" w:cs="Sylfaen"/>
          <w:szCs w:val="24"/>
          <w:lang w:val="ru-RU"/>
        </w:rPr>
        <w:t>հանձնաժողովի</w:t>
      </w:r>
      <w:r w:rsidR="00102B98" w:rsidRPr="001D2853">
        <w:rPr>
          <w:rFonts w:ascii="Arial Unicode" w:hAnsi="Arial Unicode" w:cs="Sylfaen"/>
          <w:szCs w:val="24"/>
        </w:rPr>
        <w:t xml:space="preserve"> </w:t>
      </w:r>
      <w:r w:rsidRPr="001D2853">
        <w:rPr>
          <w:rFonts w:ascii="Arial Unicode" w:hAnsi="Arial Unicode" w:cs="Sylfaen"/>
          <w:szCs w:val="24"/>
          <w:lang w:val="ru-RU"/>
        </w:rPr>
        <w:t>կողմից</w:t>
      </w:r>
      <w:r w:rsidR="00102B98" w:rsidRPr="001D2853">
        <w:rPr>
          <w:rFonts w:ascii="Arial Unicode" w:hAnsi="Arial Unicode" w:cs="Sylfaen"/>
          <w:szCs w:val="24"/>
        </w:rPr>
        <w:t xml:space="preserve"> </w:t>
      </w:r>
      <w:r w:rsidRPr="001D2853">
        <w:rPr>
          <w:rFonts w:ascii="Arial Unicode" w:hAnsi="Arial Unicode" w:cs="Sylfaen"/>
          <w:szCs w:val="24"/>
          <w:lang w:val="hy-AM"/>
        </w:rPr>
        <w:t>ընտրված</w:t>
      </w:r>
      <w:r w:rsidR="00102B98" w:rsidRPr="001D2853">
        <w:rPr>
          <w:rFonts w:ascii="Arial Unicode" w:hAnsi="Arial Unicode" w:cs="Sylfaen"/>
          <w:szCs w:val="24"/>
        </w:rPr>
        <w:t xml:space="preserve"> </w:t>
      </w:r>
      <w:r w:rsidRPr="001D2853">
        <w:rPr>
          <w:rFonts w:ascii="Arial Unicode" w:hAnsi="Arial Unicode" w:cs="Sylfaen"/>
          <w:szCs w:val="24"/>
          <w:lang w:val="en-US"/>
        </w:rPr>
        <w:t>և</w:t>
      </w:r>
      <w:r w:rsidR="00102B98" w:rsidRPr="001D2853">
        <w:rPr>
          <w:rFonts w:ascii="Arial Unicode" w:hAnsi="Arial Unicode" w:cs="Sylfaen"/>
          <w:szCs w:val="24"/>
        </w:rPr>
        <w:t xml:space="preserve"> </w:t>
      </w:r>
      <w:r w:rsidRPr="001D2853">
        <w:rPr>
          <w:rFonts w:ascii="Arial Unicode" w:hAnsi="Arial Unicode" w:cs="Sylfaen"/>
          <w:szCs w:val="24"/>
          <w:lang w:val="en-US"/>
        </w:rPr>
        <w:t>հաջորդաբար</w:t>
      </w:r>
      <w:r w:rsidR="00102B98" w:rsidRPr="001D2853">
        <w:rPr>
          <w:rFonts w:ascii="Arial Unicode" w:hAnsi="Arial Unicode" w:cs="Sylfaen"/>
          <w:szCs w:val="24"/>
        </w:rPr>
        <w:t xml:space="preserve"> </w:t>
      </w:r>
      <w:r w:rsidRPr="001D2853">
        <w:rPr>
          <w:rFonts w:ascii="Arial Unicode" w:hAnsi="Arial Unicode" w:cs="Sylfaen"/>
          <w:szCs w:val="24"/>
          <w:lang w:val="en-US"/>
        </w:rPr>
        <w:t>տեղեր</w:t>
      </w:r>
      <w:r w:rsidR="00102B98" w:rsidRPr="001D2853">
        <w:rPr>
          <w:rFonts w:ascii="Arial Unicode" w:hAnsi="Arial Unicode" w:cs="Sylfaen"/>
          <w:szCs w:val="24"/>
        </w:rPr>
        <w:t xml:space="preserve"> </w:t>
      </w:r>
      <w:r w:rsidRPr="001D2853">
        <w:rPr>
          <w:rFonts w:ascii="Arial Unicode" w:hAnsi="Arial Unicode" w:cs="Sylfaen"/>
          <w:szCs w:val="24"/>
          <w:lang w:val="ru-RU"/>
        </w:rPr>
        <w:t>զբաղեցրած</w:t>
      </w:r>
      <w:r w:rsidR="00102B98" w:rsidRPr="001D2853">
        <w:rPr>
          <w:rFonts w:ascii="Arial Unicode" w:hAnsi="Arial Unicode" w:cs="Sylfaen"/>
          <w:szCs w:val="24"/>
        </w:rPr>
        <w:t xml:space="preserve"> </w:t>
      </w:r>
      <w:r w:rsidRPr="001D2853">
        <w:rPr>
          <w:rFonts w:ascii="Arial Unicode" w:hAnsi="Arial Unicode" w:cs="Sylfaen"/>
          <w:szCs w:val="24"/>
          <w:lang w:val="ru-RU"/>
        </w:rPr>
        <w:t>մասնակիցներին</w:t>
      </w:r>
      <w:r w:rsidR="00102B98" w:rsidRPr="001D2853">
        <w:rPr>
          <w:rFonts w:ascii="Arial Unicode" w:hAnsi="Arial Unicode" w:cs="Sylfaen"/>
          <w:szCs w:val="24"/>
        </w:rPr>
        <w:t xml:space="preserve"> </w:t>
      </w:r>
      <w:r w:rsidRPr="001D2853">
        <w:rPr>
          <w:rFonts w:ascii="Arial Unicode" w:hAnsi="Arial Unicode" w:cs="Sylfaen"/>
          <w:szCs w:val="24"/>
          <w:lang w:val="ru-RU"/>
        </w:rPr>
        <w:t>որոշելիս</w:t>
      </w:r>
      <w:r w:rsidR="00102B98" w:rsidRPr="001D2853">
        <w:rPr>
          <w:rFonts w:ascii="Arial Unicode" w:hAnsi="Arial Unicode" w:cs="Sylfaen"/>
          <w:szCs w:val="24"/>
        </w:rPr>
        <w:t xml:space="preserve"> </w:t>
      </w:r>
      <w:r w:rsidRPr="001D2853">
        <w:rPr>
          <w:rFonts w:ascii="Arial Unicode" w:hAnsi="Arial Unicode" w:cs="Sylfaen"/>
          <w:szCs w:val="24"/>
          <w:lang w:val="ru-RU"/>
        </w:rPr>
        <w:t>գնային</w:t>
      </w:r>
      <w:r w:rsidR="00102B98" w:rsidRPr="001D2853">
        <w:rPr>
          <w:rFonts w:ascii="Arial Unicode" w:hAnsi="Arial Unicode" w:cs="Sylfaen"/>
          <w:szCs w:val="24"/>
        </w:rPr>
        <w:t xml:space="preserve"> </w:t>
      </w:r>
      <w:r w:rsidRPr="001D2853">
        <w:rPr>
          <w:rFonts w:ascii="Arial Unicode" w:hAnsi="Arial Unicode" w:cs="Sylfaen"/>
          <w:szCs w:val="24"/>
          <w:lang w:val="ru-RU"/>
        </w:rPr>
        <w:t>առաջարկների</w:t>
      </w:r>
      <w:r w:rsidRPr="001D2853">
        <w:rPr>
          <w:rFonts w:ascii="Arial Unicode" w:hAnsi="Arial Unicode" w:cs="Sylfaen"/>
          <w:szCs w:val="24"/>
        </w:rPr>
        <w:t xml:space="preserve"> գնահատումը և </w:t>
      </w:r>
      <w:r w:rsidRPr="001D2853">
        <w:rPr>
          <w:rFonts w:ascii="Arial Unicode" w:hAnsi="Arial Unicode" w:cs="Sylfaen"/>
          <w:szCs w:val="24"/>
          <w:lang w:val="ru-RU"/>
        </w:rPr>
        <w:t>համեմատումն</w:t>
      </w:r>
      <w:r w:rsidR="00102B98" w:rsidRPr="001D2853">
        <w:rPr>
          <w:rFonts w:ascii="Arial Unicode" w:hAnsi="Arial Unicode" w:cs="Sylfaen"/>
          <w:szCs w:val="24"/>
        </w:rPr>
        <w:t xml:space="preserve"> </w:t>
      </w:r>
      <w:r w:rsidRPr="001D2853">
        <w:rPr>
          <w:rFonts w:ascii="Arial Unicode" w:hAnsi="Arial Unicode" w:cs="Sylfaen"/>
          <w:szCs w:val="24"/>
          <w:lang w:val="ru-RU"/>
        </w:rPr>
        <w:t>իրականացվում</w:t>
      </w:r>
      <w:r w:rsidR="00102B98" w:rsidRPr="001D2853">
        <w:rPr>
          <w:rFonts w:ascii="Arial Unicode" w:hAnsi="Arial Unicode" w:cs="Sylfaen"/>
          <w:szCs w:val="24"/>
        </w:rPr>
        <w:t xml:space="preserve"> </w:t>
      </w:r>
      <w:r w:rsidRPr="001D2853">
        <w:rPr>
          <w:rFonts w:ascii="Arial Unicode" w:hAnsi="Arial Unicode" w:cs="Sylfaen"/>
          <w:szCs w:val="24"/>
          <w:lang w:val="ru-RU"/>
        </w:rPr>
        <w:t>է</w:t>
      </w:r>
      <w:r w:rsidR="00102B98" w:rsidRPr="001D2853">
        <w:rPr>
          <w:rFonts w:ascii="Arial Unicode" w:hAnsi="Arial Unicode" w:cs="Sylfaen"/>
          <w:szCs w:val="24"/>
        </w:rPr>
        <w:t xml:space="preserve"> </w:t>
      </w:r>
      <w:r w:rsidRPr="001D2853">
        <w:rPr>
          <w:rFonts w:ascii="Arial Unicode" w:hAnsi="Arial Unicode" w:cs="Sylfaen"/>
          <w:szCs w:val="24"/>
          <w:lang w:val="ru-RU"/>
        </w:rPr>
        <w:t>առանց</w:t>
      </w:r>
      <w:r w:rsidR="00102B98" w:rsidRPr="001D2853">
        <w:rPr>
          <w:rFonts w:ascii="Arial Unicode" w:hAnsi="Arial Unicode" w:cs="Sylfaen"/>
          <w:szCs w:val="24"/>
        </w:rPr>
        <w:t xml:space="preserve"> </w:t>
      </w:r>
      <w:r w:rsidRPr="001D2853">
        <w:rPr>
          <w:rFonts w:ascii="Arial Unicode" w:hAnsi="Arial Unicode" w:cs="Sylfaen"/>
          <w:szCs w:val="24"/>
          <w:lang w:val="ru-RU"/>
        </w:rPr>
        <w:t>սույն</w:t>
      </w:r>
      <w:r w:rsidR="00102B98" w:rsidRPr="001D2853">
        <w:rPr>
          <w:rFonts w:ascii="Arial Unicode" w:hAnsi="Arial Unicode" w:cs="Sylfaen"/>
          <w:szCs w:val="24"/>
        </w:rPr>
        <w:t xml:space="preserve"> </w:t>
      </w:r>
      <w:r w:rsidRPr="001D2853">
        <w:rPr>
          <w:rFonts w:ascii="Arial Unicode" w:hAnsi="Arial Unicode" w:cs="Sylfaen"/>
          <w:szCs w:val="24"/>
          <w:lang w:val="ru-RU"/>
        </w:rPr>
        <w:t>հրավերի</w:t>
      </w:r>
      <w:r w:rsidRPr="001D2853">
        <w:rPr>
          <w:rFonts w:ascii="Arial Unicode" w:hAnsi="Arial Unicode" w:cs="Sylfaen"/>
          <w:szCs w:val="24"/>
        </w:rPr>
        <w:t xml:space="preserve"> 1-ին </w:t>
      </w:r>
      <w:r w:rsidRPr="001D2853">
        <w:rPr>
          <w:rFonts w:ascii="Arial Unicode" w:hAnsi="Arial Unicode" w:cs="Sylfaen"/>
          <w:szCs w:val="24"/>
          <w:lang w:val="ru-RU"/>
        </w:rPr>
        <w:t>մասի</w:t>
      </w:r>
      <w:r w:rsidRPr="001D2853">
        <w:rPr>
          <w:rFonts w:ascii="Arial Unicode" w:hAnsi="Arial Unicode" w:cs="Sylfaen"/>
          <w:szCs w:val="24"/>
        </w:rPr>
        <w:t xml:space="preserve"> 5.2-րդ </w:t>
      </w:r>
      <w:r w:rsidRPr="001D2853">
        <w:rPr>
          <w:rFonts w:ascii="Arial Unicode" w:hAnsi="Arial Unicode" w:cs="Sylfaen"/>
          <w:szCs w:val="24"/>
          <w:lang w:val="ru-RU"/>
        </w:rPr>
        <w:t>կետում</w:t>
      </w:r>
      <w:r w:rsidR="00102B98" w:rsidRPr="001D2853">
        <w:rPr>
          <w:rFonts w:ascii="Arial Unicode" w:hAnsi="Arial Unicode" w:cs="Sylfaen"/>
          <w:szCs w:val="24"/>
        </w:rPr>
        <w:t xml:space="preserve"> </w:t>
      </w:r>
      <w:r w:rsidRPr="001D2853">
        <w:rPr>
          <w:rFonts w:ascii="Arial Unicode" w:hAnsi="Arial Unicode" w:cs="Sylfaen"/>
          <w:szCs w:val="24"/>
          <w:lang w:val="ru-RU"/>
        </w:rPr>
        <w:t>նշված</w:t>
      </w:r>
      <w:r w:rsidR="00102B98" w:rsidRPr="001D2853">
        <w:rPr>
          <w:rFonts w:ascii="Arial Unicode" w:hAnsi="Arial Unicode" w:cs="Sylfaen"/>
          <w:szCs w:val="24"/>
        </w:rPr>
        <w:t xml:space="preserve"> </w:t>
      </w:r>
      <w:r w:rsidRPr="001D2853">
        <w:rPr>
          <w:rFonts w:ascii="Arial Unicode" w:hAnsi="Arial Unicode" w:cs="Sylfaen"/>
          <w:szCs w:val="24"/>
          <w:lang w:val="ru-RU"/>
        </w:rPr>
        <w:t>հարկի</w:t>
      </w:r>
      <w:r w:rsidR="00102B98" w:rsidRPr="001D2853">
        <w:rPr>
          <w:rFonts w:ascii="Arial Unicode" w:hAnsi="Arial Unicode" w:cs="Sylfaen"/>
          <w:szCs w:val="24"/>
        </w:rPr>
        <w:t xml:space="preserve"> </w:t>
      </w:r>
      <w:r w:rsidRPr="001D2853">
        <w:rPr>
          <w:rFonts w:ascii="Arial Unicode" w:hAnsi="Arial Unicode" w:cs="Sylfaen"/>
          <w:szCs w:val="24"/>
          <w:lang w:val="ru-RU"/>
        </w:rPr>
        <w:t>գումարի</w:t>
      </w:r>
      <w:r w:rsidR="00102B98" w:rsidRPr="001D2853">
        <w:rPr>
          <w:rFonts w:ascii="Arial Unicode" w:hAnsi="Arial Unicode" w:cs="Sylfaen"/>
          <w:szCs w:val="24"/>
        </w:rPr>
        <w:t xml:space="preserve"> </w:t>
      </w:r>
      <w:r w:rsidRPr="001D2853">
        <w:rPr>
          <w:rFonts w:ascii="Arial Unicode" w:hAnsi="Arial Unicode" w:cs="Sylfaen"/>
          <w:szCs w:val="24"/>
          <w:lang w:val="ru-RU"/>
        </w:rPr>
        <w:t>հաշվարկման</w:t>
      </w:r>
      <w:r w:rsidRPr="001D2853">
        <w:rPr>
          <w:rFonts w:ascii="Arial Unicode" w:hAnsi="Arial Unicode" w:cs="Sylfaen"/>
          <w:lang w:val="hy-AM"/>
        </w:rPr>
        <w:t>:</w:t>
      </w:r>
    </w:p>
    <w:p w:rsidR="00402CEF" w:rsidRPr="001D2853" w:rsidRDefault="00402CEF" w:rsidP="00402CEF">
      <w:pPr>
        <w:pStyle w:val="a3"/>
        <w:spacing w:line="240" w:lineRule="auto"/>
        <w:ind w:firstLine="0"/>
        <w:rPr>
          <w:rFonts w:ascii="Arial Unicode" w:hAnsi="Arial Unicode" w:cs="Sylfaen"/>
          <w:i w:val="0"/>
          <w:lang w:val="af-ZA"/>
        </w:rPr>
      </w:pPr>
      <w:r w:rsidRPr="001D2853">
        <w:rPr>
          <w:rFonts w:ascii="Arial Unicode" w:hAnsi="Arial Unicode" w:cs="Sylfaen"/>
          <w:i w:val="0"/>
          <w:szCs w:val="24"/>
          <w:lang w:val="af-ZA"/>
        </w:rPr>
        <w:t xml:space="preserve">8.4 </w:t>
      </w:r>
      <w:r w:rsidRPr="001D2853">
        <w:rPr>
          <w:rFonts w:ascii="Arial Unicode" w:hAnsi="Arial Unicode" w:cs="Sylfaen"/>
          <w:i w:val="0"/>
          <w:szCs w:val="24"/>
          <w:lang w:val="hy-AM"/>
        </w:rPr>
        <w:t>Եթե</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հայտում</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անհամապատասխանություն</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է</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տեղ</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գտել</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տառերով</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և</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թվերով</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գրված</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գումարների</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միջև</w:t>
      </w:r>
      <w:r w:rsidRPr="001D2853">
        <w:rPr>
          <w:rFonts w:ascii="Arial Unicode" w:hAnsi="Arial Unicode" w:cs="Sylfaen"/>
          <w:i w:val="0"/>
          <w:szCs w:val="24"/>
          <w:lang w:val="af-ZA"/>
        </w:rPr>
        <w:t xml:space="preserve">, </w:t>
      </w:r>
      <w:r w:rsidRPr="001D2853">
        <w:rPr>
          <w:rFonts w:ascii="Arial Unicode" w:hAnsi="Arial Unicode" w:cs="Sylfaen"/>
          <w:i w:val="0"/>
          <w:szCs w:val="24"/>
          <w:lang w:val="hy-AM"/>
        </w:rPr>
        <w:t>ապա</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հիմք</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է</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ընդունվում</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տառերով</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գրված</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գումարը։</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Եթե</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առաջարկվող</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գները</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ներկայացված</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են</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երկու</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կամ</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ավելի</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արժույթներով</w:t>
      </w:r>
      <w:r w:rsidRPr="001D2853">
        <w:rPr>
          <w:rFonts w:ascii="Arial Unicode" w:hAnsi="Arial Unicode" w:cs="Sylfaen"/>
          <w:i w:val="0"/>
          <w:szCs w:val="24"/>
          <w:lang w:val="af-ZA"/>
        </w:rPr>
        <w:t xml:space="preserve">, </w:t>
      </w:r>
      <w:r w:rsidRPr="001D2853">
        <w:rPr>
          <w:rFonts w:ascii="Arial Unicode" w:hAnsi="Arial Unicode" w:cs="Sylfaen"/>
          <w:i w:val="0"/>
          <w:szCs w:val="24"/>
          <w:lang w:val="hy-AM"/>
        </w:rPr>
        <w:t>ապա</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դրանք</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համեմատվում</w:t>
      </w:r>
      <w:r w:rsidR="00102B98" w:rsidRPr="001D2853">
        <w:rPr>
          <w:rFonts w:ascii="Arial Unicode" w:hAnsi="Arial Unicode" w:cs="Sylfaen"/>
          <w:i w:val="0"/>
          <w:szCs w:val="24"/>
          <w:lang w:val="hy-AM"/>
        </w:rPr>
        <w:t xml:space="preserve"> </w:t>
      </w:r>
      <w:r w:rsidRPr="001D2853">
        <w:rPr>
          <w:rFonts w:ascii="Arial Unicode" w:hAnsi="Arial Unicode" w:cs="Sylfaen"/>
          <w:i w:val="0"/>
          <w:szCs w:val="24"/>
          <w:lang w:val="hy-AM"/>
        </w:rPr>
        <w:t>են</w:t>
      </w:r>
      <w:r w:rsidR="00102B98" w:rsidRPr="001D2853">
        <w:rPr>
          <w:rFonts w:ascii="Arial Unicode" w:hAnsi="Arial Unicode" w:cs="Sylfaen"/>
          <w:i w:val="0"/>
          <w:szCs w:val="24"/>
          <w:lang w:val="hy-AM"/>
        </w:rPr>
        <w:t xml:space="preserve"> </w:t>
      </w:r>
      <w:r w:rsidRPr="001D2853">
        <w:rPr>
          <w:rFonts w:ascii="Arial Unicode" w:hAnsi="Arial Unicode" w:cs="Sylfaen"/>
          <w:i w:val="0"/>
          <w:lang w:val="hy-AM" w:eastAsia="ru-RU"/>
        </w:rPr>
        <w:t>Հայաստանի</w:t>
      </w:r>
      <w:r w:rsidR="00102B98" w:rsidRPr="001D2853">
        <w:rPr>
          <w:rFonts w:ascii="Arial Unicode" w:hAnsi="Arial Unicode" w:cs="Sylfaen"/>
          <w:i w:val="0"/>
          <w:lang w:val="hy-AM" w:eastAsia="ru-RU"/>
        </w:rPr>
        <w:t xml:space="preserve"> </w:t>
      </w:r>
      <w:r w:rsidRPr="001D2853">
        <w:rPr>
          <w:rFonts w:ascii="Arial Unicode" w:hAnsi="Arial Unicode" w:cs="Sylfaen"/>
          <w:i w:val="0"/>
          <w:lang w:val="hy-AM" w:eastAsia="ru-RU"/>
        </w:rPr>
        <w:t>Հանրապետության</w:t>
      </w:r>
      <w:r w:rsidR="00102B98" w:rsidRPr="001D2853">
        <w:rPr>
          <w:rFonts w:ascii="Arial Unicode" w:hAnsi="Arial Unicode" w:cs="Sylfaen"/>
          <w:i w:val="0"/>
          <w:lang w:val="hy-AM" w:eastAsia="ru-RU"/>
        </w:rPr>
        <w:t xml:space="preserve"> </w:t>
      </w:r>
      <w:r w:rsidRPr="001D2853">
        <w:rPr>
          <w:rFonts w:ascii="Arial Unicode" w:hAnsi="Arial Unicode" w:cs="Sylfaen"/>
          <w:i w:val="0"/>
          <w:lang w:val="hy-AM" w:eastAsia="ru-RU"/>
        </w:rPr>
        <w:t>դրամով</w:t>
      </w:r>
      <w:r w:rsidRPr="001D2853">
        <w:rPr>
          <w:rFonts w:ascii="Arial Unicode" w:hAnsi="Arial Unicode" w:cs="Sylfaen"/>
          <w:i w:val="0"/>
          <w:lang w:val="af-ZA" w:eastAsia="ru-RU"/>
        </w:rPr>
        <w:t>` տվյալ օրվա Կենտրոնական</w:t>
      </w:r>
      <w:r w:rsidR="00102B98" w:rsidRPr="001D2853">
        <w:rPr>
          <w:rFonts w:ascii="Arial Unicode" w:hAnsi="Arial Unicode" w:cs="Sylfaen"/>
          <w:i w:val="0"/>
          <w:lang w:val="af-ZA" w:eastAsia="ru-RU"/>
        </w:rPr>
        <w:t xml:space="preserve"> </w:t>
      </w:r>
      <w:r w:rsidRPr="001D2853">
        <w:rPr>
          <w:rFonts w:ascii="Arial Unicode" w:hAnsi="Arial Unicode" w:cs="Sylfaen"/>
          <w:i w:val="0"/>
          <w:lang w:val="af-ZA" w:eastAsia="ru-RU"/>
        </w:rPr>
        <w:t xml:space="preserve"> Բանկի սահմանած </w:t>
      </w:r>
      <w:r w:rsidRPr="001D2853">
        <w:rPr>
          <w:rFonts w:ascii="Arial Unicode" w:hAnsi="Arial Unicode" w:cs="Sylfaen"/>
          <w:i w:val="0"/>
          <w:lang w:val="hy-AM" w:eastAsia="ru-RU"/>
        </w:rPr>
        <w:t>փոխարժեքով</w:t>
      </w:r>
    </w:p>
    <w:p w:rsidR="00402CEF" w:rsidRPr="001D2853" w:rsidRDefault="00402CEF" w:rsidP="00402CEF">
      <w:pPr>
        <w:pStyle w:val="a3"/>
        <w:spacing w:line="240" w:lineRule="auto"/>
        <w:ind w:firstLine="567"/>
        <w:rPr>
          <w:rFonts w:ascii="Arial Unicode" w:hAnsi="Arial Unicode" w:cs="Sylfaen"/>
          <w:i w:val="0"/>
          <w:szCs w:val="24"/>
          <w:lang w:val="af-ZA"/>
        </w:rPr>
      </w:pPr>
      <w:r w:rsidRPr="001D2853">
        <w:rPr>
          <w:rFonts w:ascii="Arial Unicode" w:hAnsi="Arial Unicode" w:cs="Sylfaen"/>
          <w:i w:val="0"/>
          <w:szCs w:val="24"/>
          <w:lang w:val="af-ZA"/>
        </w:rPr>
        <w:t>8.5 Հ</w:t>
      </w:r>
      <w:r w:rsidRPr="001D2853">
        <w:rPr>
          <w:rFonts w:ascii="Arial Unicode" w:hAnsi="Arial Unicode" w:cs="Sylfaen"/>
          <w:i w:val="0"/>
          <w:szCs w:val="24"/>
          <w:lang w:val="ru-RU"/>
        </w:rPr>
        <w:t>անձնաժողովի</w:t>
      </w:r>
      <w:r w:rsidRPr="001D2853">
        <w:rPr>
          <w:rFonts w:ascii="Arial Unicode" w:hAnsi="Arial Unicode" w:cs="Sylfaen"/>
          <w:i w:val="0"/>
          <w:szCs w:val="24"/>
          <w:lang w:val="af-ZA"/>
        </w:rPr>
        <w:t xml:space="preserve">, </w:t>
      </w:r>
      <w:r w:rsidRPr="001D2853">
        <w:rPr>
          <w:rFonts w:ascii="Arial Unicode" w:hAnsi="Arial Unicode" w:cs="Sylfaen"/>
          <w:i w:val="0"/>
          <w:szCs w:val="24"/>
          <w:lang w:val="en-US"/>
        </w:rPr>
        <w:t>պ</w:t>
      </w:r>
      <w:r w:rsidRPr="001D2853">
        <w:rPr>
          <w:rFonts w:ascii="Arial Unicode" w:hAnsi="Arial Unicode" w:cs="Sylfaen"/>
          <w:i w:val="0"/>
          <w:szCs w:val="24"/>
          <w:lang w:val="ru-RU"/>
        </w:rPr>
        <w:t>ատվիրատուի</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և</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en-US"/>
        </w:rPr>
        <w:t>մ</w:t>
      </w:r>
      <w:r w:rsidRPr="001D2853">
        <w:rPr>
          <w:rFonts w:ascii="Arial Unicode" w:hAnsi="Arial Unicode" w:cs="Sylfaen"/>
          <w:i w:val="0"/>
          <w:szCs w:val="24"/>
          <w:lang w:val="ru-RU"/>
        </w:rPr>
        <w:t>ասնակիցների</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միջև</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բանակցություններն</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արգելվում</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են</w:t>
      </w:r>
      <w:r w:rsidRPr="001D2853">
        <w:rPr>
          <w:rFonts w:ascii="Arial Unicode" w:hAnsi="Arial Unicode" w:cs="Sylfaen"/>
          <w:i w:val="0"/>
          <w:szCs w:val="24"/>
          <w:lang w:val="af-ZA"/>
        </w:rPr>
        <w:t xml:space="preserve">, </w:t>
      </w:r>
      <w:r w:rsidRPr="001D2853">
        <w:rPr>
          <w:rFonts w:ascii="Arial Unicode" w:hAnsi="Arial Unicode" w:cs="Sylfaen"/>
          <w:i w:val="0"/>
          <w:szCs w:val="24"/>
          <w:lang w:val="ru-RU"/>
        </w:rPr>
        <w:t>բացառությամբ</w:t>
      </w:r>
      <w:r w:rsidRPr="001D2853">
        <w:rPr>
          <w:rFonts w:ascii="Arial Unicode" w:hAnsi="Arial Unicode" w:cs="Sylfaen"/>
          <w:i w:val="0"/>
          <w:szCs w:val="24"/>
          <w:lang w:val="af-ZA"/>
        </w:rPr>
        <w:t>`</w:t>
      </w:r>
      <w:r w:rsidR="00102B98" w:rsidRPr="001D2853">
        <w:rPr>
          <w:rFonts w:ascii="Arial Unicode" w:hAnsi="Arial Unicode" w:cs="Sylfaen"/>
          <w:i w:val="0"/>
          <w:szCs w:val="24"/>
          <w:lang w:val="af-ZA"/>
        </w:rPr>
        <w:t xml:space="preserve"> </w:t>
      </w:r>
    </w:p>
    <w:p w:rsidR="00402CEF" w:rsidRPr="0065405A" w:rsidRDefault="00402CEF" w:rsidP="00402CEF">
      <w:pPr>
        <w:pStyle w:val="a3"/>
        <w:spacing w:line="240" w:lineRule="auto"/>
        <w:rPr>
          <w:rFonts w:ascii="Arial Unicode" w:hAnsi="Arial Unicode" w:cs="Sylfaen"/>
          <w:i w:val="0"/>
          <w:szCs w:val="24"/>
          <w:lang w:val="af-ZA"/>
        </w:rPr>
      </w:pPr>
      <w:r w:rsidRPr="001D2853">
        <w:rPr>
          <w:rFonts w:ascii="Arial Unicode" w:hAnsi="Arial Unicode" w:cs="Sylfaen"/>
          <w:i w:val="0"/>
          <w:szCs w:val="24"/>
          <w:lang w:val="af-ZA"/>
        </w:rPr>
        <w:t xml:space="preserve">1) </w:t>
      </w:r>
      <w:r w:rsidRPr="001D2853">
        <w:rPr>
          <w:rFonts w:ascii="Arial Unicode" w:hAnsi="Arial Unicode" w:cs="Sylfaen"/>
          <w:i w:val="0"/>
          <w:szCs w:val="24"/>
          <w:lang w:val="ru-RU"/>
        </w:rPr>
        <w:t>երբ</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ընթացակարգին</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մասնակցել</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է</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մեկ</w:t>
      </w:r>
      <w:r w:rsidRPr="001D2853">
        <w:rPr>
          <w:rFonts w:ascii="Arial Unicode" w:hAnsi="Arial Unicode" w:cs="Sylfaen"/>
          <w:i w:val="0"/>
          <w:szCs w:val="24"/>
          <w:lang w:val="af-ZA"/>
        </w:rPr>
        <w:t xml:space="preserve"> մ</w:t>
      </w:r>
      <w:r w:rsidRPr="001D2853">
        <w:rPr>
          <w:rFonts w:ascii="Arial Unicode" w:hAnsi="Arial Unicode" w:cs="Sylfaen"/>
          <w:i w:val="0"/>
          <w:szCs w:val="24"/>
          <w:lang w:val="ru-RU"/>
        </w:rPr>
        <w:t>ասնակից</w:t>
      </w:r>
      <w:r w:rsidRPr="001D2853">
        <w:rPr>
          <w:rFonts w:ascii="Arial Unicode" w:hAnsi="Arial Unicode" w:cs="Sylfaen"/>
          <w:i w:val="0"/>
          <w:szCs w:val="24"/>
          <w:lang w:val="af-ZA"/>
        </w:rPr>
        <w:t xml:space="preserve">, </w:t>
      </w:r>
      <w:r w:rsidRPr="001D2853">
        <w:rPr>
          <w:rFonts w:ascii="Arial Unicode" w:hAnsi="Arial Unicode" w:cs="Sylfaen"/>
          <w:i w:val="0"/>
          <w:szCs w:val="24"/>
          <w:lang w:val="ru-RU"/>
        </w:rPr>
        <w:t>որի</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ներկայացրած</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հայտը</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համապատասխանում</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է</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հրավերի</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պահանջներին</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կամ</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հայտերի</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գնահատման</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արդյունքում</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հրավերի</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պահանջներին</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համապատասխան</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է</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գնահատվել</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միայն</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մեկ</w:t>
      </w:r>
      <w:r w:rsidRPr="001D2853">
        <w:rPr>
          <w:rFonts w:ascii="Arial Unicode" w:hAnsi="Arial Unicode" w:cs="Sylfaen"/>
          <w:i w:val="0"/>
          <w:szCs w:val="24"/>
          <w:lang w:val="af-ZA"/>
        </w:rPr>
        <w:t xml:space="preserve"> մ</w:t>
      </w:r>
      <w:r w:rsidRPr="001D2853">
        <w:rPr>
          <w:rFonts w:ascii="Arial Unicode" w:hAnsi="Arial Unicode" w:cs="Sylfaen"/>
          <w:i w:val="0"/>
          <w:szCs w:val="24"/>
          <w:lang w:val="ru-RU"/>
        </w:rPr>
        <w:t>ասնակցի</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հայտ</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կամ</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առաջարկված</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նվազագույն</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գների</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հավասարության</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դեպքում</w:t>
      </w:r>
      <w:r w:rsidRPr="001D2853">
        <w:rPr>
          <w:rFonts w:ascii="Arial Unicode" w:hAnsi="Arial Unicode" w:cs="Sylfaen"/>
          <w:i w:val="0"/>
          <w:szCs w:val="24"/>
          <w:lang w:val="af-ZA"/>
        </w:rPr>
        <w:t xml:space="preserve">, </w:t>
      </w:r>
      <w:r w:rsidRPr="001D2853">
        <w:rPr>
          <w:rFonts w:ascii="Arial Unicode" w:hAnsi="Arial Unicode" w:cs="Sylfaen"/>
          <w:i w:val="0"/>
          <w:szCs w:val="24"/>
          <w:lang w:val="ru-RU"/>
        </w:rPr>
        <w:t>կամ</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եթե</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ոչ</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գնային</w:t>
      </w:r>
      <w:r w:rsidR="00102B98" w:rsidRPr="001D2853">
        <w:rPr>
          <w:rFonts w:ascii="Arial Unicode" w:hAnsi="Arial Unicode" w:cs="Sylfaen"/>
          <w:i w:val="0"/>
          <w:szCs w:val="24"/>
          <w:lang w:val="af-ZA"/>
        </w:rPr>
        <w:t xml:space="preserve"> </w:t>
      </w:r>
      <w:r w:rsidRPr="001D2853">
        <w:rPr>
          <w:rFonts w:ascii="Arial Unicode" w:hAnsi="Arial Unicode" w:cs="Sylfaen"/>
          <w:i w:val="0"/>
          <w:szCs w:val="24"/>
          <w:lang w:val="ru-RU"/>
        </w:rPr>
        <w:t>պայմանները</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բավարարող</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գնահատված</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հայտեր</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ներկայացրած</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բոլոր</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մասնակիցների</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ներկայացրած</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գնային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առաջարկները</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գերազանցում</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են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այդ</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գնումը</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կատարելու</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համար</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նախատեսված</w:t>
      </w:r>
      <w:r w:rsidRPr="001D2853">
        <w:rPr>
          <w:rFonts w:ascii="Arial Unicode" w:hAnsi="Arial Unicode" w:cs="Sylfaen"/>
          <w:i w:val="0"/>
          <w:szCs w:val="24"/>
          <w:lang w:val="af-ZA"/>
        </w:rPr>
        <w:t xml:space="preserve">` </w:t>
      </w:r>
      <w:r w:rsidRPr="001D2853">
        <w:rPr>
          <w:rFonts w:ascii="Arial Unicode" w:hAnsi="Arial Unicode" w:cs="Sylfaen"/>
          <w:i w:val="0"/>
          <w:szCs w:val="24"/>
          <w:lang w:val="en-US"/>
        </w:rPr>
        <w:t>սույն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en-US"/>
        </w:rPr>
        <w:t>հրավերի</w:t>
      </w:r>
      <w:r w:rsidRPr="001D2853">
        <w:rPr>
          <w:rFonts w:ascii="Arial Unicode" w:hAnsi="Arial Unicode" w:cs="Sylfaen"/>
          <w:i w:val="0"/>
          <w:szCs w:val="24"/>
          <w:lang w:val="af-ZA"/>
        </w:rPr>
        <w:t xml:space="preserve"> 1-</w:t>
      </w:r>
      <w:r w:rsidRPr="001D2853">
        <w:rPr>
          <w:rFonts w:ascii="Arial Unicode" w:hAnsi="Arial Unicode" w:cs="Sylfaen"/>
          <w:i w:val="0"/>
          <w:szCs w:val="24"/>
          <w:lang w:val="en-US"/>
        </w:rPr>
        <w:t>ին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en-US"/>
        </w:rPr>
        <w:t>մասի</w:t>
      </w:r>
      <w:r w:rsidRPr="001D2853">
        <w:rPr>
          <w:rFonts w:ascii="Arial Unicode" w:hAnsi="Arial Unicode" w:cs="Sylfaen"/>
          <w:i w:val="0"/>
          <w:szCs w:val="24"/>
          <w:lang w:val="af-ZA"/>
        </w:rPr>
        <w:t xml:space="preserve"> 8.1 </w:t>
      </w:r>
      <w:r w:rsidRPr="001D2853">
        <w:rPr>
          <w:rFonts w:ascii="Arial Unicode" w:hAnsi="Arial Unicode" w:cs="Sylfaen"/>
          <w:i w:val="0"/>
          <w:szCs w:val="24"/>
          <w:lang w:val="en-US"/>
        </w:rPr>
        <w:t>կետի</w:t>
      </w:r>
      <w:r w:rsidRPr="001D2853">
        <w:rPr>
          <w:rFonts w:ascii="Arial Unicode" w:hAnsi="Arial Unicode" w:cs="Sylfaen"/>
          <w:i w:val="0"/>
          <w:szCs w:val="24"/>
          <w:lang w:val="af-ZA"/>
        </w:rPr>
        <w:t xml:space="preserve"> 2-</w:t>
      </w:r>
      <w:r w:rsidRPr="001D2853">
        <w:rPr>
          <w:rFonts w:ascii="Arial Unicode" w:hAnsi="Arial Unicode" w:cs="Sylfaen"/>
          <w:i w:val="0"/>
          <w:szCs w:val="24"/>
          <w:lang w:val="en-US"/>
        </w:rPr>
        <w:t>րդ</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en-US"/>
        </w:rPr>
        <w:t>պարբերությամբ</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en-US"/>
        </w:rPr>
        <w:t>նախատեսված</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ֆինանսական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միջոցները</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կամ</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գնումն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իրականացվում</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է</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Օրենքի</w:t>
      </w:r>
      <w:r w:rsidRPr="001D2853">
        <w:rPr>
          <w:rFonts w:ascii="Arial Unicode" w:hAnsi="Arial Unicode" w:cs="Sylfaen"/>
          <w:i w:val="0"/>
          <w:szCs w:val="24"/>
          <w:lang w:val="af-ZA"/>
        </w:rPr>
        <w:t xml:space="preserve"> 15-</w:t>
      </w:r>
      <w:r w:rsidRPr="001D2853">
        <w:rPr>
          <w:rFonts w:ascii="Arial Unicode" w:hAnsi="Arial Unicode" w:cs="Sylfaen"/>
          <w:i w:val="0"/>
          <w:szCs w:val="24"/>
          <w:lang w:val="ru-RU"/>
        </w:rPr>
        <w:t>րդհ</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դվածի</w:t>
      </w:r>
      <w:r w:rsidRPr="001D2853">
        <w:rPr>
          <w:rFonts w:ascii="Arial Unicode" w:hAnsi="Arial Unicode" w:cs="Sylfaen"/>
          <w:i w:val="0"/>
          <w:szCs w:val="24"/>
          <w:lang w:val="af-ZA"/>
        </w:rPr>
        <w:t xml:space="preserve"> 6-</w:t>
      </w:r>
      <w:r w:rsidRPr="001D2853">
        <w:rPr>
          <w:rFonts w:ascii="Arial Unicode" w:hAnsi="Arial Unicode" w:cs="Sylfaen"/>
          <w:i w:val="0"/>
          <w:szCs w:val="24"/>
          <w:lang w:val="ru-RU"/>
        </w:rPr>
        <w:t>րդ</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մասի</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հիման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վրա։</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Սույն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կետի</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համաձայն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վարվող</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բանակցությունները</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կարող</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են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հանգեցնել</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միայն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առաջարկված</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գնի</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նվազեցմանը</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կամ</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վճարման</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պայմանների</w:t>
      </w:r>
      <w:r w:rsidR="001D2853" w:rsidRPr="001D2853">
        <w:rPr>
          <w:rFonts w:ascii="Arial Unicode" w:hAnsi="Arial Unicode" w:cs="Sylfaen"/>
          <w:i w:val="0"/>
          <w:szCs w:val="24"/>
          <w:lang w:val="af-ZA"/>
        </w:rPr>
        <w:t xml:space="preserve"> </w:t>
      </w:r>
      <w:r w:rsidRPr="001D2853">
        <w:rPr>
          <w:rFonts w:ascii="Arial Unicode" w:hAnsi="Arial Unicode" w:cs="Sylfaen"/>
          <w:i w:val="0"/>
          <w:szCs w:val="24"/>
          <w:lang w:val="ru-RU"/>
        </w:rPr>
        <w:t>փոփոխությանը</w:t>
      </w:r>
      <w:r w:rsidRPr="0065405A">
        <w:rPr>
          <w:rFonts w:ascii="Arial Unicode" w:hAnsi="Arial Unicode" w:cs="Sylfaen"/>
          <w:i w:val="0"/>
          <w:szCs w:val="24"/>
          <w:lang w:val="af-ZA"/>
        </w:rPr>
        <w:t xml:space="preserve">, </w:t>
      </w:r>
      <w:r w:rsidRPr="0065405A">
        <w:rPr>
          <w:rFonts w:ascii="Arial Unicode" w:hAnsi="Arial Unicode" w:cs="Sylfaen"/>
          <w:i w:val="0"/>
          <w:szCs w:val="24"/>
          <w:lang w:val="ru-RU"/>
        </w:rPr>
        <w:t>իսկ</w:t>
      </w:r>
      <w:r w:rsidR="001D2853" w:rsidRPr="0065405A">
        <w:rPr>
          <w:rFonts w:ascii="Arial Unicode" w:hAnsi="Arial Unicode" w:cs="Sylfaen"/>
          <w:i w:val="0"/>
          <w:szCs w:val="24"/>
          <w:lang w:val="af-ZA"/>
        </w:rPr>
        <w:t xml:space="preserve"> </w:t>
      </w:r>
      <w:r w:rsidRPr="0065405A">
        <w:rPr>
          <w:rFonts w:ascii="Arial Unicode" w:hAnsi="Arial Unicode" w:cs="Sylfaen"/>
          <w:i w:val="0"/>
          <w:szCs w:val="24"/>
          <w:lang w:val="ru-RU"/>
        </w:rPr>
        <w:t>բանակցությունները</w:t>
      </w:r>
      <w:r w:rsidR="001D2853" w:rsidRPr="0065405A">
        <w:rPr>
          <w:rFonts w:ascii="Arial Unicode" w:hAnsi="Arial Unicode" w:cs="Sylfaen"/>
          <w:i w:val="0"/>
          <w:szCs w:val="24"/>
          <w:lang w:val="af-ZA"/>
        </w:rPr>
        <w:t xml:space="preserve"> </w:t>
      </w:r>
      <w:r w:rsidRPr="0065405A">
        <w:rPr>
          <w:rFonts w:ascii="Arial Unicode" w:hAnsi="Arial Unicode" w:cs="Sylfaen"/>
          <w:i w:val="0"/>
          <w:szCs w:val="24"/>
          <w:lang w:val="ru-RU"/>
        </w:rPr>
        <w:t>վարվում</w:t>
      </w:r>
      <w:r w:rsidR="001D2853" w:rsidRPr="0065405A">
        <w:rPr>
          <w:rFonts w:ascii="Arial Unicode" w:hAnsi="Arial Unicode" w:cs="Sylfaen"/>
          <w:i w:val="0"/>
          <w:szCs w:val="24"/>
          <w:lang w:val="af-ZA"/>
        </w:rPr>
        <w:t xml:space="preserve"> </w:t>
      </w:r>
      <w:r w:rsidRPr="0065405A">
        <w:rPr>
          <w:rFonts w:ascii="Arial Unicode" w:hAnsi="Arial Unicode" w:cs="Sylfaen"/>
          <w:i w:val="0"/>
          <w:szCs w:val="24"/>
          <w:lang w:val="ru-RU"/>
        </w:rPr>
        <w:t>են</w:t>
      </w:r>
      <w:r w:rsidR="001D2853" w:rsidRPr="0065405A">
        <w:rPr>
          <w:rFonts w:ascii="Arial Unicode" w:hAnsi="Arial Unicode" w:cs="Sylfaen"/>
          <w:i w:val="0"/>
          <w:szCs w:val="24"/>
          <w:lang w:val="af-ZA"/>
        </w:rPr>
        <w:t xml:space="preserve"> </w:t>
      </w:r>
      <w:r w:rsidRPr="0065405A">
        <w:rPr>
          <w:rFonts w:ascii="Arial Unicode" w:hAnsi="Arial Unicode" w:cs="Sylfaen"/>
          <w:i w:val="0"/>
          <w:szCs w:val="24"/>
          <w:lang w:val="ru-RU"/>
        </w:rPr>
        <w:t>միաժամանակյա</w:t>
      </w:r>
      <w:r w:rsidRPr="0065405A">
        <w:rPr>
          <w:rFonts w:ascii="Arial Unicode" w:hAnsi="Arial Unicode" w:cs="Sylfaen"/>
          <w:i w:val="0"/>
          <w:szCs w:val="24"/>
          <w:lang w:val="af-ZA"/>
        </w:rPr>
        <w:t xml:space="preserve">` </w:t>
      </w:r>
      <w:r w:rsidRPr="0065405A">
        <w:rPr>
          <w:rFonts w:ascii="Arial Unicode" w:hAnsi="Arial Unicode" w:cs="Sylfaen"/>
          <w:i w:val="0"/>
          <w:szCs w:val="24"/>
          <w:lang w:val="ru-RU"/>
        </w:rPr>
        <w:t>բոլոր</w:t>
      </w:r>
      <w:r w:rsidR="001D2853" w:rsidRPr="0065405A">
        <w:rPr>
          <w:rFonts w:ascii="Arial Unicode" w:hAnsi="Arial Unicode" w:cs="Sylfaen"/>
          <w:i w:val="0"/>
          <w:szCs w:val="24"/>
          <w:lang w:val="af-ZA"/>
        </w:rPr>
        <w:t xml:space="preserve"> </w:t>
      </w:r>
      <w:r w:rsidRPr="0065405A">
        <w:rPr>
          <w:rFonts w:ascii="Arial Unicode" w:hAnsi="Arial Unicode" w:cs="Sylfaen"/>
          <w:i w:val="0"/>
          <w:szCs w:val="24"/>
          <w:lang w:val="ru-RU"/>
        </w:rPr>
        <w:t>մասնակիցների</w:t>
      </w:r>
      <w:r w:rsidR="001D2853" w:rsidRPr="0065405A">
        <w:rPr>
          <w:rFonts w:ascii="Arial Unicode" w:hAnsi="Arial Unicode" w:cs="Sylfaen"/>
          <w:i w:val="0"/>
          <w:szCs w:val="24"/>
          <w:lang w:val="af-ZA"/>
        </w:rPr>
        <w:t xml:space="preserve"> </w:t>
      </w:r>
      <w:r w:rsidRPr="0065405A">
        <w:rPr>
          <w:rFonts w:ascii="Arial Unicode" w:hAnsi="Arial Unicode" w:cs="Sylfaen"/>
          <w:i w:val="0"/>
          <w:szCs w:val="24"/>
          <w:lang w:val="ru-RU"/>
        </w:rPr>
        <w:t>հետ</w:t>
      </w:r>
      <w:r w:rsidRPr="0065405A">
        <w:rPr>
          <w:rFonts w:ascii="Arial Unicode" w:hAnsi="Arial Unicode" w:cs="Sylfaen"/>
          <w:i w:val="0"/>
          <w:szCs w:val="24"/>
          <w:lang w:val="af-ZA"/>
        </w:rPr>
        <w:t>.</w:t>
      </w:r>
    </w:p>
    <w:p w:rsidR="00402CEF" w:rsidRPr="0065405A" w:rsidDel="00992C40" w:rsidRDefault="00402CEF" w:rsidP="00402CEF">
      <w:pPr>
        <w:pStyle w:val="23"/>
        <w:spacing w:line="240" w:lineRule="auto"/>
        <w:ind w:firstLine="567"/>
        <w:rPr>
          <w:rFonts w:ascii="Arial Unicode" w:hAnsi="Arial Unicode" w:cs="Sylfaen"/>
          <w:szCs w:val="24"/>
        </w:rPr>
      </w:pPr>
      <w:r w:rsidRPr="0065405A">
        <w:rPr>
          <w:rFonts w:ascii="Arial Unicode" w:hAnsi="Arial Unicode" w:cs="Sylfaen"/>
          <w:szCs w:val="24"/>
        </w:rPr>
        <w:t xml:space="preserve">2)  </w:t>
      </w:r>
      <w:r w:rsidRPr="0065405A">
        <w:rPr>
          <w:rFonts w:ascii="Arial Unicode" w:hAnsi="Arial Unicode" w:cs="Sylfaen"/>
          <w:szCs w:val="24"/>
          <w:lang w:val="ru-RU"/>
        </w:rPr>
        <w:t>Օրենքով</w:t>
      </w:r>
      <w:r w:rsidR="001D2853" w:rsidRPr="0065405A">
        <w:rPr>
          <w:rFonts w:ascii="Arial Unicode" w:hAnsi="Arial Unicode" w:cs="Sylfaen"/>
          <w:szCs w:val="24"/>
        </w:rPr>
        <w:t xml:space="preserve"> </w:t>
      </w:r>
      <w:r w:rsidRPr="0065405A">
        <w:rPr>
          <w:rFonts w:ascii="Arial Unicode" w:hAnsi="Arial Unicode" w:cs="Sylfaen"/>
          <w:szCs w:val="24"/>
          <w:lang w:val="ru-RU"/>
        </w:rPr>
        <w:t>նախատեսված</w:t>
      </w:r>
      <w:r w:rsidR="001D2853" w:rsidRPr="0065405A">
        <w:rPr>
          <w:rFonts w:ascii="Arial Unicode" w:hAnsi="Arial Unicode" w:cs="Sylfaen"/>
          <w:szCs w:val="24"/>
        </w:rPr>
        <w:t xml:space="preserve"> </w:t>
      </w:r>
      <w:r w:rsidRPr="0065405A">
        <w:rPr>
          <w:rFonts w:ascii="Arial Unicode" w:hAnsi="Arial Unicode" w:cs="Sylfaen"/>
          <w:szCs w:val="24"/>
          <w:lang w:val="ru-RU"/>
        </w:rPr>
        <w:t>այլ</w:t>
      </w:r>
      <w:r w:rsidR="001D2853" w:rsidRPr="0065405A">
        <w:rPr>
          <w:rFonts w:ascii="Arial Unicode" w:hAnsi="Arial Unicode" w:cs="Sylfaen"/>
          <w:szCs w:val="24"/>
        </w:rPr>
        <w:t xml:space="preserve"> </w:t>
      </w:r>
      <w:r w:rsidRPr="0065405A">
        <w:rPr>
          <w:rFonts w:ascii="Arial Unicode" w:hAnsi="Arial Unicode" w:cs="Sylfaen"/>
          <w:szCs w:val="24"/>
          <w:lang w:val="ru-RU"/>
        </w:rPr>
        <w:t>դեպքերի։</w:t>
      </w:r>
    </w:p>
    <w:p w:rsidR="00402CEF" w:rsidRPr="0065405A" w:rsidRDefault="00402CEF" w:rsidP="00402CEF">
      <w:pPr>
        <w:pStyle w:val="norm"/>
        <w:spacing w:line="240" w:lineRule="auto"/>
        <w:rPr>
          <w:rFonts w:ascii="Arial Unicode" w:hAnsi="Arial Unicode" w:cs="Sylfaen"/>
          <w:sz w:val="20"/>
          <w:szCs w:val="24"/>
          <w:lang w:val="af-ZA" w:eastAsia="en-US"/>
        </w:rPr>
      </w:pPr>
      <w:r w:rsidRPr="0065405A">
        <w:rPr>
          <w:rFonts w:ascii="Arial Unicode" w:hAnsi="Arial Unicode"/>
          <w:sz w:val="20"/>
          <w:lang w:val="af-ZA"/>
        </w:rPr>
        <w:t>8.6 Հ</w:t>
      </w:r>
      <w:r w:rsidRPr="0065405A">
        <w:rPr>
          <w:rFonts w:ascii="Arial Unicode" w:hAnsi="Arial Unicode" w:cs="Sylfaen"/>
          <w:sz w:val="20"/>
          <w:szCs w:val="24"/>
          <w:lang w:val="ru-RU" w:eastAsia="en-US"/>
        </w:rPr>
        <w:t>անձնաժողովը</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հրավերի</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պահանջներին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կատմամբ</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բավարար</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գնահատված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հայտեր</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ներկայացրած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eastAsia="en-US"/>
        </w:rPr>
        <w:t>մ</w:t>
      </w:r>
      <w:r w:rsidRPr="0065405A">
        <w:rPr>
          <w:rFonts w:ascii="Arial Unicode" w:hAnsi="Arial Unicode" w:cs="Sylfaen"/>
          <w:sz w:val="20"/>
          <w:szCs w:val="24"/>
          <w:lang w:val="ru-RU" w:eastAsia="en-US"/>
        </w:rPr>
        <w:t>ասնակիցներից</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որոշում</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և</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հայտարարում</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է</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hy-AM" w:eastAsia="en-US"/>
        </w:rPr>
        <w:t>ընտրված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և</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հաջորդաբար</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տեղեր</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զբաղեցրած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մասնակիցներին</w:t>
      </w:r>
      <w:r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Առաջարկված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նվազագույն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գների</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հավասարության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դեպքում</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կամ</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եթե</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ոչ</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գնային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պայմաններին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բավարարող</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գնահատված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հայտեր</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ներկայացրած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բոլոր</w:t>
      </w:r>
      <w:r w:rsidRPr="0065405A">
        <w:rPr>
          <w:rFonts w:ascii="Arial Unicode" w:hAnsi="Arial Unicode" w:cs="Sylfaen"/>
          <w:sz w:val="20"/>
          <w:szCs w:val="24"/>
          <w:lang w:val="af-ZA" w:eastAsia="en-US"/>
        </w:rPr>
        <w:t xml:space="preserve"> մ</w:t>
      </w:r>
      <w:r w:rsidRPr="0065405A">
        <w:rPr>
          <w:rFonts w:ascii="Arial Unicode" w:hAnsi="Arial Unicode" w:cs="Sylfaen"/>
          <w:sz w:val="20"/>
          <w:szCs w:val="24"/>
          <w:lang w:val="ru-RU" w:eastAsia="en-US"/>
        </w:rPr>
        <w:t>ասնակիցների</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ներկայացրած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գնային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առաջարկները</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գերազանցում</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են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սույն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ընթացակարգի</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շրջանակում</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գնվելիք</w:t>
      </w:r>
      <w:r w:rsidRPr="0065405A">
        <w:rPr>
          <w:rFonts w:ascii="Arial Unicode" w:hAnsi="Arial Unicode" w:cs="Sylfaen"/>
          <w:sz w:val="20"/>
          <w:szCs w:val="24"/>
          <w:lang w:val="af-ZA" w:eastAsia="en-US"/>
        </w:rPr>
        <w:t xml:space="preserve"> ծառայությունների </w:t>
      </w:r>
      <w:r w:rsidRPr="0065405A">
        <w:rPr>
          <w:rFonts w:ascii="Arial Unicode" w:hAnsi="Arial Unicode" w:cs="Sylfaen"/>
          <w:sz w:val="20"/>
          <w:szCs w:val="24"/>
          <w:lang w:val="ru-RU" w:eastAsia="en-US"/>
        </w:rPr>
        <w:t>գնման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հայտով</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սահմանված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գինը</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կամ</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գնումն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իրականացվում</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է</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Օրենքի</w:t>
      </w:r>
      <w:r w:rsidRPr="0065405A">
        <w:rPr>
          <w:rFonts w:ascii="Arial Unicode" w:hAnsi="Arial Unicode" w:cs="Sylfaen"/>
          <w:sz w:val="20"/>
          <w:szCs w:val="24"/>
          <w:lang w:val="af-ZA" w:eastAsia="en-US"/>
        </w:rPr>
        <w:t xml:space="preserve"> 15-</w:t>
      </w:r>
      <w:r w:rsidRPr="0065405A">
        <w:rPr>
          <w:rFonts w:ascii="Arial Unicode" w:hAnsi="Arial Unicode" w:cs="Sylfaen"/>
          <w:sz w:val="20"/>
          <w:szCs w:val="24"/>
          <w:lang w:val="ru-RU" w:eastAsia="en-US"/>
        </w:rPr>
        <w:t>րդ</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հոդվածի</w:t>
      </w:r>
      <w:r w:rsidRPr="0065405A">
        <w:rPr>
          <w:rFonts w:ascii="Arial Unicode" w:hAnsi="Arial Unicode" w:cs="Sylfaen"/>
          <w:sz w:val="20"/>
          <w:szCs w:val="24"/>
          <w:lang w:val="af-ZA" w:eastAsia="en-US"/>
        </w:rPr>
        <w:t xml:space="preserve"> 6-</w:t>
      </w:r>
      <w:r w:rsidRPr="0065405A">
        <w:rPr>
          <w:rFonts w:ascii="Arial Unicode" w:hAnsi="Arial Unicode" w:cs="Sylfaen"/>
          <w:sz w:val="20"/>
          <w:szCs w:val="24"/>
          <w:lang w:val="ru-RU" w:eastAsia="en-US"/>
        </w:rPr>
        <w:t>րդ</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մասի</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հիման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վրա՝</w:t>
      </w:r>
    </w:p>
    <w:p w:rsidR="00402CEF" w:rsidRPr="00BF730E" w:rsidRDefault="00402CEF" w:rsidP="00402CEF">
      <w:pPr>
        <w:pStyle w:val="norm"/>
        <w:spacing w:line="240" w:lineRule="auto"/>
        <w:rPr>
          <w:rFonts w:ascii="Arial Unicode" w:hAnsi="Arial Unicode" w:cs="Sylfaen"/>
          <w:sz w:val="20"/>
          <w:szCs w:val="24"/>
          <w:lang w:val="af-ZA" w:eastAsia="en-US"/>
        </w:rPr>
      </w:pPr>
      <w:r w:rsidRPr="0065405A">
        <w:rPr>
          <w:rFonts w:ascii="Arial Unicode" w:hAnsi="Arial Unicode" w:cs="Sylfaen"/>
          <w:sz w:val="20"/>
          <w:szCs w:val="24"/>
          <w:lang w:val="ru-RU" w:eastAsia="en-US"/>
        </w:rPr>
        <w:t>ա</w:t>
      </w:r>
      <w:r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hy-AM" w:eastAsia="en-US"/>
        </w:rPr>
        <w:t>ընտրված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և</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հաջորդաբար</w:t>
      </w:r>
      <w:r w:rsidR="0065405A" w:rsidRPr="0065405A">
        <w:rPr>
          <w:rFonts w:ascii="Arial Unicode" w:hAnsi="Arial Unicode" w:cs="Sylfaen"/>
          <w:sz w:val="20"/>
          <w:szCs w:val="24"/>
          <w:lang w:val="af-ZA" w:eastAsia="en-US"/>
        </w:rPr>
        <w:t xml:space="preserve"> </w:t>
      </w:r>
      <w:r w:rsidR="0065405A" w:rsidRPr="0065405A">
        <w:rPr>
          <w:rFonts w:ascii="Arial Unicode" w:hAnsi="Arial Unicode" w:cs="Sylfaen"/>
          <w:sz w:val="20"/>
          <w:szCs w:val="24"/>
          <w:lang w:val="ru-RU" w:eastAsia="en-US"/>
        </w:rPr>
        <w:t>տե</w:t>
      </w:r>
      <w:r w:rsidR="0065405A" w:rsidRPr="0065405A">
        <w:rPr>
          <w:rFonts w:ascii="Arial Unicode" w:hAnsi="Arial Unicode" w:cs="Sylfaen"/>
          <w:sz w:val="20"/>
          <w:szCs w:val="24"/>
          <w:lang w:eastAsia="en-US"/>
        </w:rPr>
        <w:t>ղ</w:t>
      </w:r>
      <w:r w:rsidRPr="0065405A">
        <w:rPr>
          <w:rFonts w:ascii="Arial Unicode" w:hAnsi="Arial Unicode" w:cs="Sylfaen"/>
          <w:sz w:val="20"/>
          <w:szCs w:val="24"/>
          <w:lang w:val="ru-RU" w:eastAsia="en-US"/>
        </w:rPr>
        <w:t>եր</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զբաղեցրած</w:t>
      </w:r>
      <w:r w:rsidRPr="0065405A">
        <w:rPr>
          <w:rFonts w:ascii="Arial Unicode" w:hAnsi="Arial Unicode" w:cs="Sylfaen"/>
          <w:sz w:val="20"/>
          <w:szCs w:val="24"/>
          <w:lang w:val="af-ZA" w:eastAsia="en-US"/>
        </w:rPr>
        <w:t xml:space="preserve"> մ</w:t>
      </w:r>
      <w:r w:rsidRPr="0065405A">
        <w:rPr>
          <w:rFonts w:ascii="Arial Unicode" w:hAnsi="Arial Unicode" w:cs="Sylfaen"/>
          <w:sz w:val="20"/>
          <w:szCs w:val="24"/>
          <w:lang w:val="ru-RU" w:eastAsia="en-US"/>
        </w:rPr>
        <w:t>ասնակիցներին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որոշելու</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նպատակով</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հանձնաժողովի</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նիստում</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առաջարկված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գների</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նվազեցման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նպատակով</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ոչ</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գնային</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պայման</w:t>
      </w:r>
      <w:r w:rsidRPr="0065405A">
        <w:rPr>
          <w:rFonts w:ascii="Arial Unicode" w:hAnsi="Arial Unicode" w:cs="Sylfaen"/>
          <w:sz w:val="20"/>
          <w:szCs w:val="24"/>
          <w:lang w:val="af-ZA" w:eastAsia="en-US"/>
        </w:rPr>
        <w:softHyphen/>
      </w:r>
      <w:r w:rsidRPr="0065405A">
        <w:rPr>
          <w:rFonts w:ascii="Arial Unicode" w:hAnsi="Arial Unicode" w:cs="Sylfaen"/>
          <w:sz w:val="20"/>
          <w:szCs w:val="24"/>
          <w:lang w:val="ru-RU" w:eastAsia="en-US"/>
        </w:rPr>
        <w:t>ները</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բավարարող</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գնահատված</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բոլոր</w:t>
      </w:r>
      <w:r w:rsidRPr="0065405A">
        <w:rPr>
          <w:rFonts w:ascii="Arial Unicode" w:hAnsi="Arial Unicode" w:cs="Sylfaen"/>
          <w:sz w:val="20"/>
          <w:szCs w:val="24"/>
          <w:lang w:val="af-ZA" w:eastAsia="en-US"/>
        </w:rPr>
        <w:t xml:space="preserve"> մ</w:t>
      </w:r>
      <w:r w:rsidRPr="0065405A">
        <w:rPr>
          <w:rFonts w:ascii="Arial Unicode" w:hAnsi="Arial Unicode" w:cs="Sylfaen"/>
          <w:sz w:val="20"/>
          <w:szCs w:val="24"/>
          <w:lang w:val="ru-RU" w:eastAsia="en-US"/>
        </w:rPr>
        <w:t>ասնակիցների</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հետ</w:t>
      </w:r>
      <w:r w:rsidR="0065405A" w:rsidRPr="0065405A">
        <w:rPr>
          <w:rFonts w:ascii="Arial Unicode" w:hAnsi="Arial Unicode" w:cs="Sylfaen"/>
          <w:sz w:val="20"/>
          <w:szCs w:val="24"/>
          <w:lang w:val="af-ZA" w:eastAsia="en-US"/>
        </w:rPr>
        <w:t xml:space="preserve"> </w:t>
      </w:r>
      <w:r w:rsidRPr="0065405A">
        <w:rPr>
          <w:rFonts w:ascii="Arial Unicode" w:hAnsi="Arial Unicode" w:cs="Sylfaen"/>
          <w:sz w:val="20"/>
          <w:szCs w:val="24"/>
          <w:lang w:val="ru-RU" w:eastAsia="en-US"/>
        </w:rPr>
        <w:t>վարվում</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են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միաժամանակյա</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բանակցություններ</w:t>
      </w:r>
      <w:r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եթե</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նիստին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ներկա</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են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բոլոր</w:t>
      </w:r>
      <w:r w:rsidRPr="00BF730E">
        <w:rPr>
          <w:rFonts w:ascii="Arial Unicode" w:hAnsi="Arial Unicode" w:cs="Sylfaen"/>
          <w:sz w:val="20"/>
          <w:szCs w:val="24"/>
          <w:lang w:val="af-ZA" w:eastAsia="en-US"/>
        </w:rPr>
        <w:t xml:space="preserve"> մ</w:t>
      </w:r>
      <w:r w:rsidRPr="00BF730E">
        <w:rPr>
          <w:rFonts w:ascii="Arial Unicode" w:hAnsi="Arial Unicode" w:cs="Sylfaen"/>
          <w:sz w:val="20"/>
          <w:szCs w:val="24"/>
          <w:lang w:val="ru-RU" w:eastAsia="en-US"/>
        </w:rPr>
        <w:t>ասնակիցները</w:t>
      </w:r>
      <w:r w:rsidRPr="00BF730E">
        <w:rPr>
          <w:rFonts w:ascii="Arial Unicode" w:hAnsi="Arial Unicode" w:cs="Sylfaen"/>
          <w:sz w:val="20"/>
          <w:szCs w:val="24"/>
          <w:lang w:val="af-ZA" w:eastAsia="en-US"/>
        </w:rPr>
        <w:t xml:space="preserve"> (</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համապատասխան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լիազորություն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ունեցող</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ներկայացուցիչները</w:t>
      </w:r>
      <w:r w:rsidRPr="00BF730E">
        <w:rPr>
          <w:rFonts w:ascii="Arial Unicode" w:hAnsi="Arial Unicode" w:cs="Sylfaen"/>
          <w:sz w:val="20"/>
          <w:szCs w:val="24"/>
          <w:lang w:val="af-ZA" w:eastAsia="en-US"/>
        </w:rPr>
        <w:t>),</w:t>
      </w:r>
    </w:p>
    <w:p w:rsidR="00402CEF" w:rsidRPr="00BF730E" w:rsidRDefault="00402CEF" w:rsidP="00402CEF">
      <w:pPr>
        <w:pStyle w:val="norm"/>
        <w:spacing w:line="240" w:lineRule="auto"/>
        <w:rPr>
          <w:rFonts w:ascii="Arial Unicode" w:hAnsi="Arial Unicode" w:cs="Sylfaen"/>
          <w:sz w:val="20"/>
          <w:szCs w:val="24"/>
          <w:lang w:val="af-ZA" w:eastAsia="en-US"/>
        </w:rPr>
      </w:pPr>
      <w:r w:rsidRPr="00BF730E">
        <w:rPr>
          <w:rFonts w:ascii="Arial Unicode" w:hAnsi="Arial Unicode" w:cs="Sylfaen"/>
          <w:sz w:val="20"/>
          <w:szCs w:val="24"/>
          <w:lang w:val="ru-RU" w:eastAsia="en-US"/>
        </w:rPr>
        <w:t>բ</w:t>
      </w:r>
      <w:r w:rsidRPr="00BF730E">
        <w:rPr>
          <w:rFonts w:ascii="Arial Unicode" w:hAnsi="Arial Unicode" w:cs="Sylfaen"/>
          <w:sz w:val="20"/>
          <w:szCs w:val="24"/>
          <w:lang w:val="af-ZA" w:eastAsia="en-US"/>
        </w:rPr>
        <w:t xml:space="preserve">. </w:t>
      </w:r>
      <w:r w:rsidR="0065405A" w:rsidRPr="00BF730E">
        <w:rPr>
          <w:rFonts w:ascii="Arial Unicode" w:hAnsi="Arial Unicode" w:cs="Sylfaen"/>
          <w:sz w:val="20"/>
          <w:szCs w:val="24"/>
          <w:lang w:val="ru-RU" w:eastAsia="en-US"/>
        </w:rPr>
        <w:t>Հ</w:t>
      </w:r>
      <w:r w:rsidRPr="00BF730E">
        <w:rPr>
          <w:rFonts w:ascii="Arial Unicode" w:hAnsi="Arial Unicode" w:cs="Sylfaen"/>
          <w:sz w:val="20"/>
          <w:szCs w:val="24"/>
          <w:lang w:val="ru-RU" w:eastAsia="en-US"/>
        </w:rPr>
        <w:t>ակառակ</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դեպքում</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հանձնաժողովի</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նիստը</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կասեցվում</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է</w:t>
      </w:r>
      <w:r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և</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մեկ</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աշխատանքային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օրվա</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ընթացքում</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հանձնաժողովի</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քարտուղարը</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բավարար</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գնահատված</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հայտեր</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ներկայացրած</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բոլոր</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մասնակիցներին</w:t>
      </w:r>
      <w:r w:rsidRPr="00BF730E">
        <w:rPr>
          <w:rFonts w:ascii="Arial Unicode" w:hAnsi="Arial Unicode" w:cs="Sylfaen"/>
          <w:sz w:val="20"/>
          <w:szCs w:val="24"/>
          <w:lang w:val="af-ZA" w:eastAsia="en-US"/>
        </w:rPr>
        <w:t xml:space="preserve"> էլեկտրոնային եղանակով </w:t>
      </w:r>
      <w:r w:rsidRPr="00BF730E">
        <w:rPr>
          <w:rFonts w:ascii="Arial Unicode" w:hAnsi="Arial Unicode" w:cs="Sylfaen"/>
          <w:sz w:val="20"/>
          <w:szCs w:val="24"/>
          <w:lang w:val="ru-RU" w:eastAsia="en-US"/>
        </w:rPr>
        <w:t>միաժամանակ</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ծանուցում</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է</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գների</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նվազեցման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շուրջ</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միաժամանակյա</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բանակցությունների</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վարման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օրվա</w:t>
      </w:r>
      <w:r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ժամի</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և</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վայրի</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մասին</w:t>
      </w:r>
      <w:r w:rsidRPr="00BF730E">
        <w:rPr>
          <w:rFonts w:ascii="Arial Unicode" w:hAnsi="Arial Unicode" w:cs="Sylfaen"/>
          <w:sz w:val="20"/>
          <w:szCs w:val="24"/>
          <w:lang w:val="af-ZA" w:eastAsia="en-US"/>
        </w:rPr>
        <w:t>,</w:t>
      </w:r>
    </w:p>
    <w:p w:rsidR="00402CEF" w:rsidRPr="00BF730E" w:rsidRDefault="00402CEF" w:rsidP="00402CEF">
      <w:pPr>
        <w:pStyle w:val="norm"/>
        <w:spacing w:line="240" w:lineRule="auto"/>
        <w:rPr>
          <w:rFonts w:ascii="Arial Unicode" w:hAnsi="Arial Unicode" w:cs="Sylfaen"/>
          <w:sz w:val="20"/>
          <w:szCs w:val="24"/>
          <w:lang w:val="af-ZA" w:eastAsia="en-US"/>
        </w:rPr>
      </w:pPr>
      <w:r w:rsidRPr="00BF730E">
        <w:rPr>
          <w:rFonts w:ascii="Arial Unicode" w:hAnsi="Arial Unicode" w:cs="Sylfaen"/>
          <w:sz w:val="20"/>
          <w:szCs w:val="24"/>
          <w:lang w:val="ru-RU" w:eastAsia="en-US"/>
        </w:rPr>
        <w:t>գ</w:t>
      </w:r>
      <w:r w:rsidRPr="00BF730E">
        <w:rPr>
          <w:rFonts w:ascii="Arial Unicode" w:hAnsi="Arial Unicode" w:cs="Sylfaen"/>
          <w:sz w:val="20"/>
          <w:szCs w:val="24"/>
          <w:lang w:val="af-ZA" w:eastAsia="en-US"/>
        </w:rPr>
        <w:t xml:space="preserve">. </w:t>
      </w:r>
      <w:r w:rsidR="0065405A" w:rsidRPr="00BF730E">
        <w:rPr>
          <w:rFonts w:ascii="Arial Unicode" w:hAnsi="Arial Unicode" w:cs="Sylfaen"/>
          <w:sz w:val="20"/>
          <w:szCs w:val="24"/>
          <w:lang w:val="ru-RU" w:eastAsia="en-US"/>
        </w:rPr>
        <w:t>Բ</w:t>
      </w:r>
      <w:r w:rsidRPr="00BF730E">
        <w:rPr>
          <w:rFonts w:ascii="Arial Unicode" w:hAnsi="Arial Unicode" w:cs="Sylfaen"/>
          <w:sz w:val="20"/>
          <w:szCs w:val="24"/>
          <w:lang w:val="ru-RU" w:eastAsia="en-US"/>
        </w:rPr>
        <w:t>անակցությունները</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վարվում</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են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ոչ</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շուտ</w:t>
      </w:r>
      <w:r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քան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ծանուցումն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ուղարկվելու</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օրվան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հաջորդող</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օրվանից</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երկրորդ</w:t>
      </w:r>
      <w:r w:rsidRPr="00BF730E">
        <w:rPr>
          <w:rFonts w:ascii="Arial Unicode" w:hAnsi="Arial Unicode" w:cs="Sylfaen"/>
          <w:sz w:val="20"/>
          <w:szCs w:val="24"/>
          <w:lang w:val="af-ZA" w:eastAsia="en-US"/>
        </w:rPr>
        <w:t xml:space="preserve"> և ոչ ուշ, քան </w:t>
      </w:r>
      <w:r w:rsidRPr="00BF730E">
        <w:rPr>
          <w:rFonts w:ascii="Arial Unicode" w:hAnsi="Arial Unicode" w:cs="Sylfaen"/>
          <w:sz w:val="20"/>
          <w:szCs w:val="24"/>
          <w:lang w:val="hy-AM" w:eastAsia="en-US"/>
        </w:rPr>
        <w:t>հինգերորդ</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աշխատանքային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օրը</w:t>
      </w:r>
      <w:r w:rsidRPr="00BF730E">
        <w:rPr>
          <w:rFonts w:ascii="Arial Unicode" w:hAnsi="Arial Unicode" w:cs="Sylfaen"/>
          <w:sz w:val="20"/>
          <w:szCs w:val="24"/>
          <w:lang w:val="af-ZA" w:eastAsia="en-US"/>
        </w:rPr>
        <w:t xml:space="preserve">, </w:t>
      </w:r>
    </w:p>
    <w:p w:rsidR="00402CEF" w:rsidRPr="00BF730E" w:rsidRDefault="00402CEF" w:rsidP="00402CEF">
      <w:pPr>
        <w:pStyle w:val="norm"/>
        <w:spacing w:line="240" w:lineRule="auto"/>
        <w:rPr>
          <w:rFonts w:ascii="Arial Unicode" w:hAnsi="Arial Unicode" w:cs="Sylfaen"/>
          <w:sz w:val="20"/>
          <w:szCs w:val="24"/>
          <w:lang w:val="af-ZA" w:eastAsia="en-US"/>
        </w:rPr>
      </w:pPr>
      <w:r w:rsidRPr="00BF730E">
        <w:rPr>
          <w:rFonts w:ascii="Arial Unicode" w:hAnsi="Arial Unicode" w:cs="Sylfaen"/>
          <w:sz w:val="20"/>
          <w:szCs w:val="24"/>
          <w:lang w:val="ru-RU" w:eastAsia="en-US"/>
        </w:rPr>
        <w:t>դ</w:t>
      </w:r>
      <w:r w:rsidRPr="00BF730E">
        <w:rPr>
          <w:rFonts w:ascii="Arial Unicode" w:hAnsi="Arial Unicode" w:cs="Sylfaen"/>
          <w:sz w:val="20"/>
          <w:szCs w:val="24"/>
          <w:lang w:val="af-ZA" w:eastAsia="en-US"/>
        </w:rPr>
        <w:t xml:space="preserve">. </w:t>
      </w:r>
      <w:r w:rsidR="0065405A" w:rsidRPr="00BF730E">
        <w:rPr>
          <w:rFonts w:ascii="Arial Unicode" w:hAnsi="Arial Unicode" w:cs="Sylfaen"/>
          <w:sz w:val="20"/>
          <w:szCs w:val="24"/>
          <w:lang w:val="ru-RU" w:eastAsia="en-US"/>
        </w:rPr>
        <w:t>Յ</w:t>
      </w:r>
      <w:r w:rsidRPr="00BF730E">
        <w:rPr>
          <w:rFonts w:ascii="Arial Unicode" w:hAnsi="Arial Unicode" w:cs="Sylfaen"/>
          <w:sz w:val="20"/>
          <w:szCs w:val="24"/>
          <w:lang w:val="ru-RU" w:eastAsia="en-US"/>
        </w:rPr>
        <w:t>ուրաքանչյուր</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eastAsia="en-US"/>
        </w:rPr>
        <w:t>մա</w:t>
      </w:r>
      <w:r w:rsidRPr="00BF730E">
        <w:rPr>
          <w:rFonts w:ascii="Arial Unicode" w:hAnsi="Arial Unicode" w:cs="Sylfaen"/>
          <w:sz w:val="20"/>
          <w:szCs w:val="24"/>
          <w:lang w:val="ru-RU" w:eastAsia="en-US"/>
        </w:rPr>
        <w:t>սնակցի</w:t>
      </w:r>
      <w:r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տվյալ</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պահին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ներկայացրած</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գնային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առաջարկը</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հրապարակվում</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է</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մյուս</w:t>
      </w:r>
      <w:r w:rsidRPr="00BF730E">
        <w:rPr>
          <w:rFonts w:ascii="Arial Unicode" w:hAnsi="Arial Unicode" w:cs="Sylfaen"/>
          <w:sz w:val="20"/>
          <w:szCs w:val="24"/>
          <w:lang w:val="af-ZA" w:eastAsia="en-US"/>
        </w:rPr>
        <w:t xml:space="preserve"> մ</w:t>
      </w:r>
      <w:r w:rsidRPr="00BF730E">
        <w:rPr>
          <w:rFonts w:ascii="Arial Unicode" w:hAnsi="Arial Unicode" w:cs="Sylfaen"/>
          <w:sz w:val="20"/>
          <w:szCs w:val="24"/>
          <w:lang w:val="ru-RU" w:eastAsia="en-US"/>
        </w:rPr>
        <w:t>ասնակիցների</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համար</w:t>
      </w:r>
      <w:r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և</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մինչև</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բանակցությունների</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համար</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նախատեսված</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վերջնաժամկետի</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ավարտը</w:t>
      </w:r>
      <w:r w:rsidRPr="00BF730E">
        <w:rPr>
          <w:rFonts w:ascii="Arial Unicode" w:hAnsi="Arial Unicode" w:cs="Sylfaen"/>
          <w:sz w:val="20"/>
          <w:szCs w:val="24"/>
          <w:lang w:val="af-ZA" w:eastAsia="en-US"/>
        </w:rPr>
        <w:t xml:space="preserve"> մ</w:t>
      </w:r>
      <w:r w:rsidRPr="00BF730E">
        <w:rPr>
          <w:rFonts w:ascii="Arial Unicode" w:hAnsi="Arial Unicode" w:cs="Sylfaen"/>
          <w:sz w:val="20"/>
          <w:szCs w:val="24"/>
          <w:lang w:val="ru-RU" w:eastAsia="en-US"/>
        </w:rPr>
        <w:t>ասնակիցը</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կարող</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է</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վերանայել</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իր</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գնային</w:t>
      </w:r>
      <w:r w:rsidR="0065405A"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առաջարկը</w:t>
      </w:r>
      <w:r w:rsidRPr="00BF730E">
        <w:rPr>
          <w:rFonts w:ascii="Arial Unicode" w:hAnsi="Arial Unicode" w:cs="Sylfaen"/>
          <w:sz w:val="20"/>
          <w:szCs w:val="24"/>
          <w:lang w:val="af-ZA" w:eastAsia="en-US"/>
        </w:rPr>
        <w:t>,</w:t>
      </w:r>
    </w:p>
    <w:p w:rsidR="00402CEF" w:rsidRPr="00BF730E" w:rsidRDefault="00402CEF" w:rsidP="00402CEF">
      <w:pPr>
        <w:pStyle w:val="norm"/>
        <w:spacing w:line="240" w:lineRule="auto"/>
        <w:rPr>
          <w:rFonts w:ascii="Arial Unicode" w:hAnsi="Arial Unicode" w:cs="Sylfaen"/>
          <w:sz w:val="20"/>
          <w:szCs w:val="24"/>
          <w:lang w:val="af-ZA" w:eastAsia="en-US"/>
        </w:rPr>
      </w:pPr>
      <w:r w:rsidRPr="00BF730E">
        <w:rPr>
          <w:rFonts w:ascii="Arial Unicode" w:hAnsi="Arial Unicode" w:cs="Sylfaen"/>
          <w:sz w:val="20"/>
          <w:szCs w:val="24"/>
          <w:lang w:val="ru-RU" w:eastAsia="en-US"/>
        </w:rPr>
        <w:t>ե</w:t>
      </w:r>
      <w:r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բանակցությունների</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համար</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սահմանված</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վերջնաժամկետը</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լրանալու</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պահին</w:t>
      </w:r>
      <w:r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ըստ</w:t>
      </w:r>
      <w:r w:rsidRPr="00BF730E">
        <w:rPr>
          <w:rFonts w:ascii="Arial Unicode" w:hAnsi="Arial Unicode" w:cs="Sylfaen"/>
          <w:sz w:val="20"/>
          <w:szCs w:val="24"/>
          <w:lang w:val="hy-AM" w:eastAsia="en-US"/>
        </w:rPr>
        <w:t xml:space="preserve"> դրան ներկա</w:t>
      </w:r>
      <w:r w:rsidRPr="00BF730E">
        <w:rPr>
          <w:rFonts w:ascii="Arial Unicode" w:hAnsi="Arial Unicode" w:cs="Sylfaen"/>
          <w:sz w:val="20"/>
          <w:szCs w:val="24"/>
          <w:lang w:val="af-ZA" w:eastAsia="en-US"/>
        </w:rPr>
        <w:t xml:space="preserve"> մ</w:t>
      </w:r>
      <w:r w:rsidRPr="00BF730E">
        <w:rPr>
          <w:rFonts w:ascii="Arial Unicode" w:hAnsi="Arial Unicode" w:cs="Sylfaen"/>
          <w:sz w:val="20"/>
          <w:szCs w:val="24"/>
          <w:lang w:val="ru-RU" w:eastAsia="en-US"/>
        </w:rPr>
        <w:t>ասնակիցների</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ներկայացրած</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գների</w:t>
      </w:r>
      <w:r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hy-AM" w:eastAsia="en-US"/>
        </w:rPr>
        <w:t>որոնք չեն</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գերազանցում</w:t>
      </w:r>
      <w:r w:rsidRPr="00BF730E">
        <w:rPr>
          <w:rFonts w:ascii="Arial Unicode" w:hAnsi="Arial Unicode" w:cs="Sylfaen"/>
          <w:sz w:val="20"/>
          <w:szCs w:val="24"/>
          <w:lang w:val="hy-AM" w:eastAsia="en-US"/>
        </w:rPr>
        <w:t xml:space="preserve"> գնման հայտով սահմանված գինը</w:t>
      </w:r>
      <w:r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որոշվում</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և</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հայտարարվում</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են</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hy-AM" w:eastAsia="en-US"/>
        </w:rPr>
        <w:t>ընտրված</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և</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հաջորդաբար</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տեղերը</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ru-RU" w:eastAsia="en-US"/>
        </w:rPr>
        <w:t>զբաղեցրած</w:t>
      </w:r>
      <w:r w:rsidR="00501C39" w:rsidRPr="00BF730E">
        <w:rPr>
          <w:rFonts w:ascii="Arial Unicode" w:hAnsi="Arial Unicode" w:cs="Sylfaen"/>
          <w:sz w:val="20"/>
          <w:szCs w:val="24"/>
          <w:lang w:val="af-ZA" w:eastAsia="en-US"/>
        </w:rPr>
        <w:t xml:space="preserve"> </w:t>
      </w:r>
      <w:r w:rsidRPr="00BF730E">
        <w:rPr>
          <w:rFonts w:ascii="Arial Unicode" w:hAnsi="Arial Unicode" w:cs="Sylfaen"/>
          <w:sz w:val="20"/>
          <w:szCs w:val="24"/>
          <w:lang w:val="af-ZA" w:eastAsia="en-US"/>
        </w:rPr>
        <w:t xml:space="preserve"> մ</w:t>
      </w:r>
      <w:r w:rsidRPr="00BF730E">
        <w:rPr>
          <w:rFonts w:ascii="Arial Unicode" w:hAnsi="Arial Unicode" w:cs="Sylfaen"/>
          <w:sz w:val="20"/>
          <w:szCs w:val="24"/>
          <w:lang w:val="ru-RU" w:eastAsia="en-US"/>
        </w:rPr>
        <w:t>ասնակիցները</w:t>
      </w:r>
      <w:r w:rsidRPr="00BF730E">
        <w:rPr>
          <w:rFonts w:ascii="Arial Unicode" w:hAnsi="Arial Unicode" w:cs="Sylfaen"/>
          <w:sz w:val="20"/>
          <w:szCs w:val="24"/>
          <w:lang w:val="af-ZA" w:eastAsia="en-US"/>
        </w:rPr>
        <w:t>,</w:t>
      </w:r>
    </w:p>
    <w:p w:rsidR="00402CEF" w:rsidRPr="00BF730E" w:rsidRDefault="00402CEF" w:rsidP="00402CEF">
      <w:pPr>
        <w:shd w:val="clear" w:color="auto" w:fill="FFFFFF"/>
        <w:ind w:firstLine="375"/>
        <w:jc w:val="both"/>
        <w:rPr>
          <w:rFonts w:ascii="Arial Unicode" w:hAnsi="Arial Unicode" w:cs="Sylfaen"/>
          <w:sz w:val="20"/>
          <w:lang w:val="hy-AM"/>
        </w:rPr>
      </w:pPr>
      <w:r w:rsidRPr="00BF730E">
        <w:rPr>
          <w:rFonts w:ascii="Arial Unicode" w:hAnsi="Arial Unicode" w:cs="Sylfaen"/>
          <w:sz w:val="20"/>
        </w:rPr>
        <w:t>զ</w:t>
      </w:r>
      <w:r w:rsidRPr="00BF730E">
        <w:rPr>
          <w:rFonts w:ascii="Arial Unicode" w:hAnsi="Arial Unicode" w:cs="Sylfaen"/>
          <w:sz w:val="20"/>
          <w:lang w:val="af-ZA"/>
        </w:rPr>
        <w:t xml:space="preserve">. </w:t>
      </w:r>
      <w:r w:rsidR="00501C39" w:rsidRPr="00BF730E">
        <w:rPr>
          <w:rFonts w:ascii="Arial Unicode" w:hAnsi="Arial Unicode" w:cs="Sylfaen"/>
          <w:sz w:val="20"/>
        </w:rPr>
        <w:t>Բ</w:t>
      </w:r>
      <w:r w:rsidRPr="00BF730E">
        <w:rPr>
          <w:rFonts w:ascii="Arial Unicode" w:hAnsi="Arial Unicode" w:cs="Sylfaen"/>
          <w:sz w:val="20"/>
        </w:rPr>
        <w:t>անակցությունների</w:t>
      </w:r>
      <w:r w:rsidR="00501C39" w:rsidRPr="00BF730E">
        <w:rPr>
          <w:rFonts w:ascii="Arial Unicode" w:hAnsi="Arial Unicode" w:cs="Sylfaen"/>
          <w:sz w:val="20"/>
          <w:lang w:val="af-ZA"/>
        </w:rPr>
        <w:t xml:space="preserve"> </w:t>
      </w:r>
      <w:r w:rsidRPr="00BF730E">
        <w:rPr>
          <w:rFonts w:ascii="Arial Unicode" w:hAnsi="Arial Unicode" w:cs="Sylfaen"/>
          <w:sz w:val="20"/>
        </w:rPr>
        <w:t>համար</w:t>
      </w:r>
      <w:r w:rsidR="00501C39" w:rsidRPr="00BF730E">
        <w:rPr>
          <w:rFonts w:ascii="Arial Unicode" w:hAnsi="Arial Unicode" w:cs="Sylfaen"/>
          <w:sz w:val="20"/>
          <w:lang w:val="af-ZA"/>
        </w:rPr>
        <w:t xml:space="preserve"> </w:t>
      </w:r>
      <w:r w:rsidRPr="00BF730E">
        <w:rPr>
          <w:rFonts w:ascii="Arial Unicode" w:hAnsi="Arial Unicode" w:cs="Sylfaen"/>
          <w:sz w:val="20"/>
        </w:rPr>
        <w:t>սահմանված</w:t>
      </w:r>
      <w:r w:rsidR="00501C39" w:rsidRPr="00BF730E">
        <w:rPr>
          <w:rFonts w:ascii="Arial Unicode" w:hAnsi="Arial Unicode" w:cs="Sylfaen"/>
          <w:sz w:val="20"/>
          <w:lang w:val="af-ZA"/>
        </w:rPr>
        <w:t xml:space="preserve"> </w:t>
      </w:r>
      <w:r w:rsidRPr="00BF730E">
        <w:rPr>
          <w:rFonts w:ascii="Arial Unicode" w:hAnsi="Arial Unicode" w:cs="Sylfaen"/>
          <w:sz w:val="20"/>
        </w:rPr>
        <w:t>վերջնաժամկետը</w:t>
      </w:r>
      <w:r w:rsidR="00501C39" w:rsidRPr="00BF730E">
        <w:rPr>
          <w:rFonts w:ascii="Arial Unicode" w:hAnsi="Arial Unicode" w:cs="Sylfaen"/>
          <w:sz w:val="20"/>
          <w:lang w:val="af-ZA"/>
        </w:rPr>
        <w:t xml:space="preserve"> </w:t>
      </w:r>
      <w:r w:rsidRPr="00BF730E">
        <w:rPr>
          <w:rFonts w:ascii="Arial Unicode" w:hAnsi="Arial Unicode" w:cs="Sylfaen"/>
          <w:sz w:val="20"/>
        </w:rPr>
        <w:t>լրանալու</w:t>
      </w:r>
      <w:r w:rsidR="00501C39" w:rsidRPr="00BF730E">
        <w:rPr>
          <w:rFonts w:ascii="Arial Unicode" w:hAnsi="Arial Unicode" w:cs="Sylfaen"/>
          <w:sz w:val="20"/>
          <w:lang w:val="af-ZA"/>
        </w:rPr>
        <w:t xml:space="preserve"> </w:t>
      </w:r>
      <w:r w:rsidRPr="00BF730E">
        <w:rPr>
          <w:rFonts w:ascii="Arial Unicode" w:hAnsi="Arial Unicode" w:cs="Sylfaen"/>
          <w:sz w:val="20"/>
        </w:rPr>
        <w:t>պահին</w:t>
      </w:r>
      <w:r w:rsidRPr="00BF730E">
        <w:rPr>
          <w:rFonts w:ascii="Arial Unicode" w:hAnsi="Arial Unicode" w:cs="Sylfaen"/>
          <w:sz w:val="20"/>
          <w:lang w:val="af-ZA"/>
        </w:rPr>
        <w:t xml:space="preserve">, </w:t>
      </w:r>
      <w:r w:rsidRPr="00BF730E">
        <w:rPr>
          <w:rFonts w:ascii="Arial Unicode" w:hAnsi="Arial Unicode" w:cs="Sylfaen"/>
          <w:sz w:val="20"/>
        </w:rPr>
        <w:t>եթե</w:t>
      </w:r>
      <w:r w:rsidR="00501C39" w:rsidRPr="00BF730E">
        <w:rPr>
          <w:rFonts w:ascii="Arial Unicode" w:hAnsi="Arial Unicode" w:cs="Sylfaen"/>
          <w:sz w:val="20"/>
          <w:lang w:val="af-ZA"/>
        </w:rPr>
        <w:t xml:space="preserve"> </w:t>
      </w:r>
      <w:r w:rsidRPr="00BF730E">
        <w:rPr>
          <w:rFonts w:ascii="Arial Unicode" w:hAnsi="Arial Unicode" w:cs="Sylfaen"/>
          <w:sz w:val="20"/>
          <w:lang w:val="hy-AM"/>
        </w:rPr>
        <w:t xml:space="preserve">դրան ներկա </w:t>
      </w:r>
      <w:r w:rsidRPr="00BF730E">
        <w:rPr>
          <w:rFonts w:ascii="Arial Unicode" w:hAnsi="Arial Unicode" w:cs="Sylfaen"/>
          <w:sz w:val="20"/>
          <w:lang w:val="af-ZA"/>
        </w:rPr>
        <w:t>մ</w:t>
      </w:r>
      <w:r w:rsidRPr="00BF730E">
        <w:rPr>
          <w:rFonts w:ascii="Arial Unicode" w:hAnsi="Arial Unicode" w:cs="Sylfaen"/>
          <w:sz w:val="20"/>
        </w:rPr>
        <w:t>ասնակիցների</w:t>
      </w:r>
      <w:r w:rsidR="00501C39" w:rsidRPr="00BF730E">
        <w:rPr>
          <w:rFonts w:ascii="Arial Unicode" w:hAnsi="Arial Unicode" w:cs="Sylfaen"/>
          <w:sz w:val="20"/>
          <w:lang w:val="af-ZA"/>
        </w:rPr>
        <w:t xml:space="preserve"> </w:t>
      </w:r>
      <w:r w:rsidRPr="00BF730E">
        <w:rPr>
          <w:rFonts w:ascii="Arial Unicode" w:hAnsi="Arial Unicode" w:cs="Sylfaen"/>
          <w:sz w:val="20"/>
        </w:rPr>
        <w:t>ներկայացրած</w:t>
      </w:r>
      <w:r w:rsidR="00501C39" w:rsidRPr="00BF730E">
        <w:rPr>
          <w:rFonts w:ascii="Arial Unicode" w:hAnsi="Arial Unicode" w:cs="Sylfaen"/>
          <w:sz w:val="20"/>
          <w:lang w:val="af-ZA"/>
        </w:rPr>
        <w:t xml:space="preserve"> </w:t>
      </w:r>
      <w:r w:rsidRPr="00BF730E">
        <w:rPr>
          <w:rFonts w:ascii="Arial Unicode" w:hAnsi="Arial Unicode" w:cs="Sylfaen"/>
          <w:sz w:val="20"/>
        </w:rPr>
        <w:t>գները</w:t>
      </w:r>
      <w:r w:rsidR="00501C39" w:rsidRPr="00BF730E">
        <w:rPr>
          <w:rFonts w:ascii="Arial Unicode" w:hAnsi="Arial Unicode" w:cs="Sylfaen"/>
          <w:sz w:val="20"/>
          <w:lang w:val="af-ZA"/>
        </w:rPr>
        <w:t xml:space="preserve"> </w:t>
      </w:r>
      <w:r w:rsidRPr="00BF730E">
        <w:rPr>
          <w:rFonts w:ascii="Arial Unicode" w:hAnsi="Arial Unicode" w:cs="Sylfaen"/>
          <w:sz w:val="20"/>
        </w:rPr>
        <w:t>գերազանցում</w:t>
      </w:r>
      <w:r w:rsidR="00501C39" w:rsidRPr="00BF730E">
        <w:rPr>
          <w:rFonts w:ascii="Arial Unicode" w:hAnsi="Arial Unicode" w:cs="Sylfaen"/>
          <w:sz w:val="20"/>
          <w:lang w:val="af-ZA"/>
        </w:rPr>
        <w:t xml:space="preserve"> </w:t>
      </w:r>
      <w:r w:rsidRPr="00BF730E">
        <w:rPr>
          <w:rFonts w:ascii="Arial Unicode" w:hAnsi="Arial Unicode" w:cs="Sylfaen"/>
          <w:sz w:val="20"/>
        </w:rPr>
        <w:t>ե</w:t>
      </w:r>
      <w:r w:rsidR="00501C39" w:rsidRPr="00BF730E">
        <w:rPr>
          <w:rFonts w:ascii="Arial Unicode" w:hAnsi="Arial Unicode" w:cs="Sylfaen"/>
          <w:sz w:val="20"/>
          <w:lang w:val="en-US"/>
        </w:rPr>
        <w:t>ն</w:t>
      </w:r>
      <w:r w:rsidR="00501C39" w:rsidRPr="00BF730E">
        <w:rPr>
          <w:rFonts w:ascii="Arial Unicode" w:hAnsi="Arial Unicode" w:cs="Sylfaen"/>
          <w:sz w:val="20"/>
          <w:lang w:val="af-ZA"/>
        </w:rPr>
        <w:t xml:space="preserve"> </w:t>
      </w:r>
      <w:r w:rsidRPr="00BF730E">
        <w:rPr>
          <w:rFonts w:ascii="Arial Unicode" w:hAnsi="Arial Unicode" w:cs="Sylfaen"/>
          <w:sz w:val="20"/>
        </w:rPr>
        <w:t>գնման</w:t>
      </w:r>
      <w:r w:rsidR="00501C39" w:rsidRPr="00BF730E">
        <w:rPr>
          <w:rFonts w:ascii="Arial Unicode" w:hAnsi="Arial Unicode" w:cs="Sylfaen"/>
          <w:sz w:val="20"/>
          <w:lang w:val="af-ZA"/>
        </w:rPr>
        <w:t xml:space="preserve"> </w:t>
      </w:r>
      <w:r w:rsidRPr="00BF730E">
        <w:rPr>
          <w:rFonts w:ascii="Arial Unicode" w:hAnsi="Arial Unicode" w:cs="Sylfaen"/>
          <w:sz w:val="20"/>
        </w:rPr>
        <w:t>հայտով</w:t>
      </w:r>
      <w:r w:rsidR="00501C39" w:rsidRPr="00BF730E">
        <w:rPr>
          <w:rFonts w:ascii="Arial Unicode" w:hAnsi="Arial Unicode" w:cs="Sylfaen"/>
          <w:sz w:val="20"/>
          <w:lang w:val="af-ZA"/>
        </w:rPr>
        <w:t xml:space="preserve"> </w:t>
      </w:r>
      <w:r w:rsidRPr="00BF730E">
        <w:rPr>
          <w:rFonts w:ascii="Arial Unicode" w:hAnsi="Arial Unicode" w:cs="Sylfaen"/>
          <w:sz w:val="20"/>
        </w:rPr>
        <w:t>սահմանված</w:t>
      </w:r>
      <w:r w:rsidR="00501C39" w:rsidRPr="00BF730E">
        <w:rPr>
          <w:rFonts w:ascii="Arial Unicode" w:hAnsi="Arial Unicode" w:cs="Sylfaen"/>
          <w:sz w:val="20"/>
          <w:lang w:val="af-ZA"/>
        </w:rPr>
        <w:t xml:space="preserve"> </w:t>
      </w:r>
      <w:r w:rsidRPr="00BF730E">
        <w:rPr>
          <w:rFonts w:ascii="Arial Unicode" w:hAnsi="Arial Unicode" w:cs="Sylfaen"/>
          <w:sz w:val="20"/>
        </w:rPr>
        <w:t>գինը</w:t>
      </w:r>
      <w:r w:rsidRPr="00BF730E">
        <w:rPr>
          <w:rFonts w:ascii="Arial Unicode" w:hAnsi="Arial Unicode"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402CEF" w:rsidRPr="00BF730E" w:rsidRDefault="00402CEF" w:rsidP="00402CEF">
      <w:pPr>
        <w:shd w:val="clear" w:color="auto" w:fill="FFFFFF"/>
        <w:ind w:firstLine="375"/>
        <w:jc w:val="both"/>
        <w:rPr>
          <w:rFonts w:ascii="Arial Unicode" w:hAnsi="Arial Unicode" w:cs="Sylfaen"/>
          <w:sz w:val="20"/>
          <w:lang w:val="hy-AM"/>
        </w:rPr>
      </w:pPr>
      <w:r w:rsidRPr="00BF730E">
        <w:rPr>
          <w:rFonts w:ascii="Arial Unicode" w:hAnsi="Arial Unicode"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402CEF" w:rsidRPr="00BF730E" w:rsidRDefault="00402CEF" w:rsidP="00402CEF">
      <w:pPr>
        <w:shd w:val="clear" w:color="auto" w:fill="FFFFFF"/>
        <w:ind w:firstLine="375"/>
        <w:jc w:val="both"/>
        <w:rPr>
          <w:rFonts w:ascii="Arial Unicode" w:hAnsi="Arial Unicode" w:cs="Sylfaen"/>
          <w:sz w:val="20"/>
          <w:lang w:val="hy-AM"/>
        </w:rPr>
      </w:pPr>
      <w:r w:rsidRPr="00BF730E">
        <w:rPr>
          <w:rFonts w:ascii="Arial Unicode" w:hAnsi="Arial Unicode"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402CEF" w:rsidRPr="0014458D" w:rsidRDefault="00402CEF" w:rsidP="00402CEF">
      <w:pPr>
        <w:ind w:firstLine="708"/>
        <w:jc w:val="both"/>
        <w:rPr>
          <w:rFonts w:ascii="Arial Unicode" w:hAnsi="Arial Unicode" w:cs="Sylfaen"/>
          <w:sz w:val="20"/>
          <w:lang w:val="hy-AM"/>
        </w:rPr>
      </w:pPr>
      <w:r w:rsidRPr="00BF730E">
        <w:rPr>
          <w:rFonts w:ascii="Arial Unicode" w:hAnsi="Arial Unicode" w:cs="Sylfaen"/>
          <w:sz w:val="20"/>
          <w:lang w:val="hy-AM"/>
        </w:rPr>
        <w:lastRenderedPageBreak/>
        <w:t>է. բանակցությունների համար սահմանված վերջնաժամկետը լրանալու պահին, եթե դրան ներկա մասնակիցներ</w:t>
      </w:r>
      <w:r w:rsidRPr="0014458D">
        <w:rPr>
          <w:rFonts w:ascii="Arial Unicode" w:hAnsi="Arial Unicode" w:cs="Sylfaen"/>
          <w:sz w:val="20"/>
          <w:lang w:val="hy-AM"/>
        </w:rPr>
        <w:t>ի ներկայացրած գները գերազանցում են գնման հայտով սահմանված գինը, կամնվազագույնգներըհավասարեն</w:t>
      </w:r>
      <w:r w:rsidRPr="0014458D">
        <w:rPr>
          <w:rFonts w:ascii="Arial Unicode" w:hAnsi="Arial Unicode" w:cs="Sylfaen"/>
          <w:sz w:val="20"/>
          <w:lang w:val="af-ZA"/>
        </w:rPr>
        <w:t xml:space="preserve">, </w:t>
      </w:r>
      <w:r w:rsidRPr="0014458D">
        <w:rPr>
          <w:rFonts w:ascii="Arial Unicode" w:hAnsi="Arial Unicode" w:cs="Sylfaen"/>
          <w:sz w:val="20"/>
          <w:lang w:val="hy-AM"/>
        </w:rPr>
        <w:t>գնմանընթացակարգըՕրենքի</w:t>
      </w:r>
      <w:r w:rsidRPr="0014458D">
        <w:rPr>
          <w:rFonts w:ascii="Arial Unicode" w:hAnsi="Arial Unicode" w:cs="Sylfaen"/>
          <w:sz w:val="20"/>
          <w:lang w:val="af-ZA"/>
        </w:rPr>
        <w:t xml:space="preserve"> 37-</w:t>
      </w:r>
      <w:r w:rsidRPr="0014458D">
        <w:rPr>
          <w:rFonts w:ascii="Arial Unicode" w:hAnsi="Arial Unicode" w:cs="Sylfaen"/>
          <w:sz w:val="20"/>
          <w:lang w:val="hy-AM"/>
        </w:rPr>
        <w:t>րդհոդվածի</w:t>
      </w:r>
      <w:r w:rsidRPr="0014458D">
        <w:rPr>
          <w:rFonts w:ascii="Arial Unicode" w:hAnsi="Arial Unicode" w:cs="Sylfaen"/>
          <w:sz w:val="20"/>
          <w:lang w:val="af-ZA"/>
        </w:rPr>
        <w:t xml:space="preserve"> 1-</w:t>
      </w:r>
      <w:r w:rsidRPr="0014458D">
        <w:rPr>
          <w:rFonts w:ascii="Arial Unicode" w:hAnsi="Arial Unicode" w:cs="Sylfaen"/>
          <w:sz w:val="20"/>
          <w:lang w:val="hy-AM"/>
        </w:rPr>
        <w:t>ինմասի</w:t>
      </w:r>
      <w:r w:rsidRPr="0014458D">
        <w:rPr>
          <w:rFonts w:ascii="Arial Unicode" w:hAnsi="Arial Unicode" w:cs="Sylfaen"/>
          <w:sz w:val="20"/>
          <w:lang w:val="af-ZA"/>
        </w:rPr>
        <w:t xml:space="preserve"> 1-</w:t>
      </w:r>
      <w:r w:rsidRPr="0014458D">
        <w:rPr>
          <w:rFonts w:ascii="Arial Unicode" w:hAnsi="Arial Unicode" w:cs="Sylfaen"/>
          <w:sz w:val="20"/>
          <w:lang w:val="hy-AM"/>
        </w:rPr>
        <w:t>ինկետիհիմանվրահայտարարվումէչկայացած, բացառությամբ սույն ենթակետի «զ» պարբերությամբ նախատեսված դեպքի:</w:t>
      </w:r>
    </w:p>
    <w:p w:rsidR="00402CEF" w:rsidRPr="0014458D" w:rsidRDefault="00402CEF" w:rsidP="00402CEF">
      <w:pPr>
        <w:ind w:firstLine="708"/>
        <w:jc w:val="both"/>
        <w:rPr>
          <w:rFonts w:ascii="Arial Unicode" w:hAnsi="Arial Unicode"/>
          <w:sz w:val="20"/>
          <w:szCs w:val="20"/>
          <w:lang w:val="hy-AM"/>
        </w:rPr>
      </w:pPr>
      <w:r w:rsidRPr="0014458D">
        <w:rPr>
          <w:rFonts w:ascii="Arial Unicode" w:hAnsi="Arial Unicode"/>
          <w:sz w:val="20"/>
          <w:szCs w:val="20"/>
          <w:lang w:val="af-ZA"/>
        </w:rPr>
        <w:t xml:space="preserve">8.7 Պահանջի դեպքում որևէ մասնակցի հայտիպատճենները հանձնաժողովի քարտուղարն անհապաղ տրամադրում է նման պահանջ ներկայացրած այլ մասնակցին:Պահանջի կատարման անհնարինության դեպքում պահանջ ներկայացրած անձին անհապաղ տրամադրվում է </w:t>
      </w:r>
      <w:r w:rsidRPr="0014458D">
        <w:rPr>
          <w:rFonts w:ascii="Arial Unicode" w:hAnsi="Arial Unicode"/>
          <w:sz w:val="20"/>
          <w:szCs w:val="20"/>
          <w:lang w:val="hy-AM"/>
        </w:rPr>
        <w:t xml:space="preserve">հայտում ներառված </w:t>
      </w:r>
      <w:r w:rsidRPr="0014458D">
        <w:rPr>
          <w:rFonts w:ascii="Arial Unicode" w:hAnsi="Arial Unicode"/>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14458D">
        <w:rPr>
          <w:rFonts w:ascii="Arial Unicode" w:hAnsi="Arial Unicode"/>
          <w:sz w:val="20"/>
          <w:szCs w:val="20"/>
          <w:lang w:val="hy-AM"/>
        </w:rPr>
        <w:t>:</w:t>
      </w:r>
    </w:p>
    <w:p w:rsidR="00402CEF" w:rsidRPr="0014458D" w:rsidRDefault="00402CEF" w:rsidP="00402CEF">
      <w:pPr>
        <w:pStyle w:val="norm"/>
        <w:spacing w:line="240" w:lineRule="auto"/>
        <w:rPr>
          <w:rFonts w:ascii="Arial Unicode" w:hAnsi="Arial Unicode" w:cs="Sylfaen"/>
          <w:sz w:val="20"/>
          <w:szCs w:val="24"/>
          <w:lang w:val="af-ZA" w:eastAsia="en-US"/>
        </w:rPr>
      </w:pPr>
      <w:r w:rsidRPr="0014458D">
        <w:rPr>
          <w:rFonts w:ascii="Arial Unicode" w:hAnsi="Arial Unicode"/>
          <w:sz w:val="20"/>
          <w:lang w:val="af-ZA"/>
        </w:rPr>
        <w:t>8.8 Եթե հայտերի բացման</w:t>
      </w:r>
      <w:r w:rsidRPr="0014458D">
        <w:rPr>
          <w:rFonts w:ascii="Arial Unicode" w:hAnsi="Arial Unicode"/>
          <w:sz w:val="20"/>
          <w:lang w:val="hy-AM"/>
        </w:rPr>
        <w:t xml:space="preserve"> և գնահատման</w:t>
      </w:r>
      <w:r w:rsidRPr="0014458D">
        <w:rPr>
          <w:rFonts w:ascii="Arial Unicode" w:hAnsi="Arial Unicode"/>
          <w:sz w:val="20"/>
          <w:lang w:val="af-ZA"/>
        </w:rPr>
        <w:t xml:space="preserve"> նիստի ընթացքում</w:t>
      </w:r>
      <w:r w:rsidR="0014458D" w:rsidRPr="0014458D">
        <w:rPr>
          <w:rFonts w:ascii="Arial Unicode" w:hAnsi="Arial Unicode"/>
          <w:sz w:val="20"/>
          <w:lang w:val="af-ZA"/>
        </w:rPr>
        <w:t xml:space="preserve"> </w:t>
      </w:r>
      <w:r w:rsidRPr="0014458D">
        <w:rPr>
          <w:rFonts w:ascii="Arial Unicode" w:hAnsi="Arial Unicode" w:cs="Sylfaen"/>
          <w:sz w:val="20"/>
          <w:szCs w:val="24"/>
          <w:lang w:val="hy-AM" w:eastAsia="en-US"/>
        </w:rPr>
        <w:t>իրականացված</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գնահատման</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արդյուն</w:t>
      </w:r>
      <w:r w:rsidRPr="0014458D">
        <w:rPr>
          <w:rFonts w:ascii="Arial Unicode" w:hAnsi="Arial Unicode" w:cs="Sylfaen"/>
          <w:sz w:val="20"/>
          <w:szCs w:val="24"/>
          <w:lang w:val="af-ZA" w:eastAsia="en-US"/>
        </w:rPr>
        <w:softHyphen/>
      </w:r>
      <w:r w:rsidRPr="0014458D">
        <w:rPr>
          <w:rFonts w:ascii="Arial Unicode" w:hAnsi="Arial Unicode" w:cs="Sylfaen"/>
          <w:sz w:val="20"/>
          <w:szCs w:val="24"/>
          <w:lang w:val="hy-AM" w:eastAsia="en-US"/>
        </w:rPr>
        <w:t>քում</w:t>
      </w:r>
      <w:r w:rsidRPr="0014458D">
        <w:rPr>
          <w:rFonts w:ascii="Arial Unicode" w:hAnsi="Arial Unicode" w:cs="Sylfaen"/>
          <w:sz w:val="20"/>
          <w:szCs w:val="24"/>
          <w:lang w:val="af-ZA" w:eastAsia="en-US"/>
        </w:rPr>
        <w:t xml:space="preserve"> մասնակցի </w:t>
      </w:r>
      <w:r w:rsidRPr="0014458D">
        <w:rPr>
          <w:rFonts w:ascii="Arial Unicode" w:hAnsi="Arial Unicode" w:cs="Sylfaen"/>
          <w:sz w:val="20"/>
          <w:szCs w:val="24"/>
          <w:lang w:val="hy-AM" w:eastAsia="en-US"/>
        </w:rPr>
        <w:t>հայտում</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արձանագրվում</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են</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անհամապատասխանություններ՝</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հրավերի</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պահանջների</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նկատմամբ</w:t>
      </w:r>
      <w:r w:rsidRPr="0014458D">
        <w:rPr>
          <w:rFonts w:ascii="Arial Unicode" w:hAnsi="Arial Unicode" w:cs="Sylfaen"/>
          <w:sz w:val="20"/>
          <w:szCs w:val="24"/>
          <w:lang w:val="af-ZA" w:eastAsia="en-US"/>
        </w:rPr>
        <w:t>,</w:t>
      </w:r>
      <w:bookmarkStart w:id="6" w:name="_Hlk9262487"/>
      <w:bookmarkEnd w:id="6"/>
      <w:r w:rsidR="0014458D" w:rsidRPr="0014458D">
        <w:rPr>
          <w:rFonts w:ascii="Arial Unicode" w:hAnsi="Arial Unicode" w:cs="Sylfaen"/>
          <w:sz w:val="20"/>
          <w:szCs w:val="24"/>
          <w:lang w:val="af-ZA" w:eastAsia="en-US"/>
        </w:rPr>
        <w:t xml:space="preserve"> </w:t>
      </w:r>
      <w:r w:rsidRPr="0014458D">
        <w:rPr>
          <w:rFonts w:ascii="Arial Unicode" w:hAnsi="Arial Unicode" w:cs="Sylfaen"/>
          <w:sz w:val="20"/>
          <w:szCs w:val="24"/>
          <w:lang w:val="hy-AM" w:eastAsia="en-US"/>
        </w:rPr>
        <w:t>ապա</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հանձնաժողովը</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մեկ</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աշխատանքային</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օրով</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կասեցնում</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է</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նիստը</w:t>
      </w:r>
      <w:r w:rsidRPr="0014458D">
        <w:rPr>
          <w:rFonts w:ascii="Arial Unicode" w:hAnsi="Arial Unicode" w:cs="Sylfaen"/>
          <w:sz w:val="20"/>
          <w:szCs w:val="24"/>
          <w:lang w:val="af-ZA" w:eastAsia="en-US"/>
        </w:rPr>
        <w:t xml:space="preserve">, </w:t>
      </w:r>
      <w:r w:rsidRPr="0014458D">
        <w:rPr>
          <w:rFonts w:ascii="Arial Unicode" w:hAnsi="Arial Unicode" w:cs="Sylfaen"/>
          <w:sz w:val="20"/>
          <w:szCs w:val="24"/>
          <w:lang w:val="hy-AM" w:eastAsia="en-US"/>
        </w:rPr>
        <w:t>իսկ</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հանձնաժողովի</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քարտուղարը</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նույն</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օրը</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դրա</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մասին</w:t>
      </w:r>
      <w:r w:rsidRPr="0014458D">
        <w:rPr>
          <w:rFonts w:ascii="Arial Unicode" w:hAnsi="Arial Unicode" w:cs="Sylfaen"/>
          <w:sz w:val="20"/>
          <w:szCs w:val="24"/>
          <w:lang w:val="af-ZA" w:eastAsia="en-US"/>
        </w:rPr>
        <w:t xml:space="preserve"> էլեկտրոնային եղանակով </w:t>
      </w:r>
      <w:r w:rsidRPr="0014458D">
        <w:rPr>
          <w:rFonts w:ascii="Arial Unicode" w:hAnsi="Arial Unicode" w:cs="Sylfaen"/>
          <w:sz w:val="20"/>
          <w:szCs w:val="24"/>
          <w:lang w:val="hy-AM" w:eastAsia="en-US"/>
        </w:rPr>
        <w:t>տեղեկացնում</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է</w:t>
      </w:r>
      <w:r w:rsidRPr="0014458D">
        <w:rPr>
          <w:rFonts w:ascii="Arial Unicode" w:hAnsi="Arial Unicode" w:cs="Sylfaen"/>
          <w:sz w:val="20"/>
          <w:szCs w:val="24"/>
          <w:lang w:val="af-ZA" w:eastAsia="en-US"/>
        </w:rPr>
        <w:t xml:space="preserve"> մ</w:t>
      </w:r>
      <w:r w:rsidRPr="0014458D">
        <w:rPr>
          <w:rFonts w:ascii="Arial Unicode" w:hAnsi="Arial Unicode" w:cs="Sylfaen"/>
          <w:sz w:val="20"/>
          <w:szCs w:val="24"/>
          <w:lang w:val="hy-AM" w:eastAsia="en-US"/>
        </w:rPr>
        <w:t>ասնակցին՝</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առաջարկելով</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մինչև</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կասեցման</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ժամկետի</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ավարտը</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շտկել</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անհամապատասխանությունը</w:t>
      </w:r>
      <w:r w:rsidRPr="0014458D">
        <w:rPr>
          <w:rFonts w:ascii="Arial Unicode" w:hAnsi="Arial Unicode" w:cs="Sylfaen"/>
          <w:sz w:val="20"/>
          <w:szCs w:val="24"/>
          <w:lang w:val="af-ZA" w:eastAsia="en-US"/>
        </w:rPr>
        <w:t>:</w:t>
      </w:r>
    </w:p>
    <w:p w:rsidR="00402CEF" w:rsidRPr="0014458D" w:rsidRDefault="00402CEF" w:rsidP="00402CEF">
      <w:pPr>
        <w:pStyle w:val="norm"/>
        <w:spacing w:line="240" w:lineRule="auto"/>
        <w:rPr>
          <w:rFonts w:ascii="Arial Unicode" w:hAnsi="Arial Unicode" w:cs="Sylfaen"/>
          <w:sz w:val="20"/>
          <w:szCs w:val="24"/>
          <w:lang w:val="hy-AM" w:eastAsia="en-US"/>
        </w:rPr>
      </w:pPr>
      <w:r w:rsidRPr="0014458D">
        <w:rPr>
          <w:rFonts w:ascii="Arial Unicode" w:hAnsi="Arial Unicode"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14458D">
        <w:rPr>
          <w:rFonts w:ascii="Arial Unicode" w:hAnsi="Arial Unicode"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14458D">
        <w:rPr>
          <w:rFonts w:ascii="Arial Unicode" w:hAnsi="Arial Unicode" w:cs="Sylfaen"/>
          <w:sz w:val="20"/>
          <w:szCs w:val="24"/>
          <w:lang w:eastAsia="en-US"/>
        </w:rPr>
        <w:t>ա</w:t>
      </w:r>
      <w:r w:rsidRPr="0014458D">
        <w:rPr>
          <w:rFonts w:ascii="Arial Unicode" w:hAnsi="Arial Unicode" w:cs="Sylfaen"/>
          <w:sz w:val="20"/>
          <w:szCs w:val="24"/>
          <w:lang w:val="hy-AM" w:eastAsia="en-US"/>
        </w:rPr>
        <w:t xml:space="preserve">հատման ընթացքում հայտնաբերված բոլոր անհամապատասխանությունները:   </w:t>
      </w:r>
    </w:p>
    <w:p w:rsidR="00402CEF" w:rsidRPr="0014458D" w:rsidRDefault="00402CEF" w:rsidP="00402CEF">
      <w:pPr>
        <w:pStyle w:val="norm"/>
        <w:spacing w:line="240" w:lineRule="auto"/>
        <w:ind w:firstLine="567"/>
        <w:rPr>
          <w:rFonts w:ascii="Arial Unicode" w:hAnsi="Arial Unicode" w:cs="Sylfaen"/>
          <w:sz w:val="20"/>
          <w:szCs w:val="24"/>
          <w:lang w:val="hy-AM" w:eastAsia="en-US"/>
        </w:rPr>
      </w:pPr>
      <w:r w:rsidRPr="0014458D">
        <w:rPr>
          <w:rFonts w:ascii="Arial Unicode" w:hAnsi="Arial Unicode" w:cs="Sylfaen"/>
          <w:sz w:val="20"/>
          <w:szCs w:val="24"/>
          <w:lang w:val="af-ZA" w:eastAsia="en-US"/>
        </w:rPr>
        <w:t xml:space="preserve">8.9 </w:t>
      </w:r>
      <w:r w:rsidRPr="0014458D">
        <w:rPr>
          <w:rFonts w:ascii="Arial Unicode" w:hAnsi="Arial Unicode" w:cs="Sylfaen"/>
          <w:sz w:val="20"/>
          <w:szCs w:val="24"/>
          <w:lang w:val="hy-AM" w:eastAsia="en-US"/>
        </w:rPr>
        <w:t>Եթե</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սույն</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հրավերի</w:t>
      </w:r>
      <w:r w:rsidRPr="0014458D">
        <w:rPr>
          <w:rFonts w:ascii="Arial Unicode" w:hAnsi="Arial Unicode" w:cs="Sylfaen"/>
          <w:sz w:val="20"/>
          <w:szCs w:val="24"/>
          <w:lang w:val="af-ZA" w:eastAsia="en-US"/>
        </w:rPr>
        <w:t xml:space="preserve"> 8.8-</w:t>
      </w:r>
      <w:r w:rsidRPr="0014458D">
        <w:rPr>
          <w:rFonts w:ascii="Arial Unicode" w:hAnsi="Arial Unicode" w:cs="Sylfaen"/>
          <w:sz w:val="20"/>
          <w:szCs w:val="24"/>
          <w:lang w:val="hy-AM" w:eastAsia="en-US"/>
        </w:rPr>
        <w:t>րդ</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կետով</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սահմանված</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ժամկետում</w:t>
      </w:r>
      <w:r w:rsidRPr="0014458D">
        <w:rPr>
          <w:rFonts w:ascii="Arial Unicode" w:hAnsi="Arial Unicode" w:cs="Sylfaen"/>
          <w:sz w:val="20"/>
          <w:szCs w:val="24"/>
          <w:lang w:val="af-ZA" w:eastAsia="en-US"/>
        </w:rPr>
        <w:t xml:space="preserve"> մ</w:t>
      </w:r>
      <w:r w:rsidRPr="0014458D">
        <w:rPr>
          <w:rFonts w:ascii="Arial Unicode" w:hAnsi="Arial Unicode" w:cs="Sylfaen"/>
          <w:sz w:val="20"/>
          <w:szCs w:val="24"/>
          <w:lang w:val="hy-AM" w:eastAsia="en-US"/>
        </w:rPr>
        <w:t>ասնակիցը</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շտկում</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է</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արձանագրված</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անհամապատասխանությունը</w:t>
      </w:r>
      <w:r w:rsidRPr="0014458D">
        <w:rPr>
          <w:rFonts w:ascii="Arial Unicode" w:hAnsi="Arial Unicode" w:cs="Sylfaen"/>
          <w:sz w:val="20"/>
          <w:szCs w:val="24"/>
          <w:lang w:val="af-ZA" w:eastAsia="en-US"/>
        </w:rPr>
        <w:t xml:space="preserve">, </w:t>
      </w:r>
      <w:r w:rsidRPr="0014458D">
        <w:rPr>
          <w:rFonts w:ascii="Arial Unicode" w:hAnsi="Arial Unicode" w:cs="Sylfaen"/>
          <w:sz w:val="20"/>
          <w:szCs w:val="24"/>
          <w:lang w:val="hy-AM" w:eastAsia="en-US"/>
        </w:rPr>
        <w:t>ապա</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վերջինիս</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հայտը</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գնահատվում</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է</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բավարար</w:t>
      </w:r>
      <w:r w:rsidRPr="0014458D">
        <w:rPr>
          <w:rFonts w:ascii="Arial Unicode" w:hAnsi="Arial Unicode" w:cs="Sylfaen"/>
          <w:sz w:val="20"/>
          <w:szCs w:val="24"/>
          <w:lang w:val="af-ZA" w:eastAsia="en-US"/>
        </w:rPr>
        <w:t xml:space="preserve">: </w:t>
      </w:r>
      <w:r w:rsidRPr="0014458D">
        <w:rPr>
          <w:rFonts w:ascii="Arial Unicode" w:hAnsi="Arial Unicode" w:cs="Sylfaen"/>
          <w:sz w:val="20"/>
          <w:szCs w:val="24"/>
          <w:lang w:val="hy-AM" w:eastAsia="en-US"/>
        </w:rPr>
        <w:t>Հակառակ</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դեպքում տվյալ մասնակցի</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հայտը</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գնահատվում</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է</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անբավարար</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և</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մերժվում</w:t>
      </w:r>
      <w:r w:rsidR="0014458D" w:rsidRPr="0014458D">
        <w:rPr>
          <w:rFonts w:ascii="Arial Unicode" w:hAnsi="Arial Unicode" w:cs="Sylfaen"/>
          <w:sz w:val="20"/>
          <w:szCs w:val="24"/>
          <w:lang w:val="hy-AM" w:eastAsia="en-US"/>
        </w:rPr>
        <w:t xml:space="preserve"> </w:t>
      </w:r>
      <w:r w:rsidRPr="0014458D">
        <w:rPr>
          <w:rFonts w:ascii="Arial Unicode" w:hAnsi="Arial Unicode" w:cs="Sylfaen"/>
          <w:sz w:val="20"/>
          <w:szCs w:val="24"/>
          <w:lang w:val="hy-AM" w:eastAsia="en-US"/>
        </w:rPr>
        <w:t>է, իսկ ընտրված մասնակից է ճանաչվում հաջորդող տեղ զբաղեցրած մասնակիցը:</w:t>
      </w:r>
    </w:p>
    <w:p w:rsidR="00402CEF" w:rsidRPr="0014458D" w:rsidRDefault="00402CEF" w:rsidP="00402CEF">
      <w:pPr>
        <w:pStyle w:val="norm"/>
        <w:spacing w:line="240" w:lineRule="auto"/>
        <w:ind w:firstLine="567"/>
        <w:rPr>
          <w:rFonts w:ascii="Arial Unicode" w:hAnsi="Arial Unicode" w:cs="Sylfaen"/>
          <w:sz w:val="20"/>
          <w:szCs w:val="24"/>
          <w:lang w:val="hy-AM" w:eastAsia="en-US"/>
        </w:rPr>
      </w:pPr>
      <w:r w:rsidRPr="0014458D">
        <w:rPr>
          <w:rFonts w:ascii="Arial Unicode" w:hAnsi="Arial Unicode"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402CEF" w:rsidRPr="0014458D" w:rsidRDefault="00402CEF" w:rsidP="00402CEF">
      <w:pPr>
        <w:pStyle w:val="23"/>
        <w:spacing w:line="240" w:lineRule="auto"/>
        <w:ind w:firstLine="567"/>
        <w:rPr>
          <w:rFonts w:ascii="Arial Unicode" w:hAnsi="Arial Unicode" w:cs="Sylfaen"/>
          <w:szCs w:val="24"/>
          <w:lang w:val="hy-AM"/>
        </w:rPr>
      </w:pPr>
      <w:r w:rsidRPr="0014458D">
        <w:rPr>
          <w:rFonts w:ascii="Arial Unicode" w:hAnsi="Arial Unicode" w:cs="Sylfaen"/>
          <w:szCs w:val="24"/>
        </w:rPr>
        <w:t xml:space="preserve">8.10 </w:t>
      </w:r>
      <w:r w:rsidRPr="0014458D">
        <w:rPr>
          <w:rFonts w:ascii="Arial Unicode" w:hAnsi="Arial Unicode" w:cs="Sylfaen"/>
          <w:szCs w:val="24"/>
          <w:lang w:val="hy-AM"/>
        </w:rPr>
        <w:t>Հանձնաժողովի</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անդամը</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կամ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քարտուղարը</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չի</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կարող</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մասնակցել</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հանձնաժողովի</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աշխատանքներին</w:t>
      </w:r>
      <w:r w:rsidRPr="0014458D">
        <w:rPr>
          <w:rFonts w:ascii="Arial Unicode" w:hAnsi="Arial Unicode" w:cs="Sylfaen"/>
          <w:szCs w:val="24"/>
        </w:rPr>
        <w:t xml:space="preserve">, </w:t>
      </w:r>
      <w:r w:rsidRPr="0014458D">
        <w:rPr>
          <w:rFonts w:ascii="Arial Unicode" w:hAnsi="Arial Unicode" w:cs="Sylfaen"/>
          <w:szCs w:val="24"/>
          <w:lang w:val="hy-AM"/>
        </w:rPr>
        <w:t>եթե</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հայտերի</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բացման</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նիստում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պարզվում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է</w:t>
      </w:r>
      <w:r w:rsidRPr="0014458D">
        <w:rPr>
          <w:rFonts w:ascii="Arial Unicode" w:hAnsi="Arial Unicode" w:cs="Sylfaen"/>
          <w:szCs w:val="24"/>
        </w:rPr>
        <w:t xml:space="preserve">, </w:t>
      </w:r>
      <w:r w:rsidRPr="0014458D">
        <w:rPr>
          <w:rFonts w:ascii="Arial Unicode" w:hAnsi="Arial Unicode" w:cs="Sylfaen"/>
          <w:szCs w:val="24"/>
          <w:lang w:val="hy-AM"/>
        </w:rPr>
        <w:t>որ</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վերջիններիս</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կողմից</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հիմնադրված</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կամ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բաժնեմաս</w:t>
      </w:r>
      <w:r w:rsidRPr="0014458D">
        <w:rPr>
          <w:rFonts w:ascii="Arial Unicode" w:hAnsi="Arial Unicode" w:cs="Sylfaen"/>
          <w:szCs w:val="24"/>
        </w:rPr>
        <w:t xml:space="preserve"> (</w:t>
      </w:r>
      <w:r w:rsidRPr="0014458D">
        <w:rPr>
          <w:rFonts w:ascii="Arial Unicode" w:hAnsi="Arial Unicode" w:cs="Sylfaen"/>
          <w:szCs w:val="24"/>
          <w:lang w:val="hy-AM"/>
        </w:rPr>
        <w:t>փայաբաժին</w:t>
      </w:r>
      <w:r w:rsidRPr="0014458D">
        <w:rPr>
          <w:rFonts w:ascii="Arial Unicode" w:hAnsi="Arial Unicode" w:cs="Sylfaen"/>
          <w:szCs w:val="24"/>
        </w:rPr>
        <w:t xml:space="preserve">) </w:t>
      </w:r>
      <w:r w:rsidRPr="0014458D">
        <w:rPr>
          <w:rFonts w:ascii="Arial Unicode" w:hAnsi="Arial Unicode" w:cs="Sylfaen"/>
          <w:szCs w:val="24"/>
          <w:lang w:val="hy-AM"/>
        </w:rPr>
        <w:t>ունեցող</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կազմակերպությունը</w:t>
      </w:r>
      <w:r w:rsidRPr="0014458D">
        <w:rPr>
          <w:rFonts w:ascii="Arial Unicode" w:hAnsi="Arial Unicode" w:cs="Sylfaen"/>
          <w:szCs w:val="24"/>
        </w:rPr>
        <w:t xml:space="preserve">, </w:t>
      </w:r>
      <w:r w:rsidRPr="0014458D">
        <w:rPr>
          <w:rFonts w:ascii="Arial Unicode" w:hAnsi="Arial Unicode" w:cs="Sylfaen"/>
          <w:szCs w:val="24"/>
          <w:lang w:val="hy-AM"/>
        </w:rPr>
        <w:t>կամ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իրենց</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մերձավոր</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ազգակցությամբ</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կամ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խնամիությամբ</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կապված</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անձը</w:t>
      </w:r>
      <w:r w:rsidRPr="0014458D">
        <w:rPr>
          <w:rFonts w:ascii="Arial Unicode" w:hAnsi="Arial Unicode" w:cs="Sylfaen"/>
          <w:szCs w:val="24"/>
        </w:rPr>
        <w:t xml:space="preserve"> (</w:t>
      </w:r>
      <w:r w:rsidRPr="0014458D">
        <w:rPr>
          <w:rFonts w:ascii="Arial Unicode" w:hAnsi="Arial Unicode" w:cs="Sylfaen"/>
          <w:szCs w:val="24"/>
          <w:lang w:val="hy-AM"/>
        </w:rPr>
        <w:t>ծնող</w:t>
      </w:r>
      <w:r w:rsidRPr="0014458D">
        <w:rPr>
          <w:rFonts w:ascii="Arial Unicode" w:hAnsi="Arial Unicode" w:cs="Sylfaen"/>
          <w:szCs w:val="24"/>
        </w:rPr>
        <w:t xml:space="preserve">, </w:t>
      </w:r>
      <w:r w:rsidRPr="0014458D">
        <w:rPr>
          <w:rFonts w:ascii="Arial Unicode" w:hAnsi="Arial Unicode" w:cs="Sylfaen"/>
          <w:szCs w:val="24"/>
          <w:lang w:val="hy-AM"/>
        </w:rPr>
        <w:t>ամուսին</w:t>
      </w:r>
      <w:r w:rsidRPr="0014458D">
        <w:rPr>
          <w:rFonts w:ascii="Arial Unicode" w:hAnsi="Arial Unicode" w:cs="Sylfaen"/>
          <w:szCs w:val="24"/>
        </w:rPr>
        <w:t xml:space="preserve">, </w:t>
      </w:r>
      <w:r w:rsidRPr="0014458D">
        <w:rPr>
          <w:rFonts w:ascii="Arial Unicode" w:hAnsi="Arial Unicode" w:cs="Sylfaen"/>
          <w:szCs w:val="24"/>
          <w:lang w:val="hy-AM"/>
        </w:rPr>
        <w:t>երեխա</w:t>
      </w:r>
      <w:r w:rsidRPr="0014458D">
        <w:rPr>
          <w:rFonts w:ascii="Arial Unicode" w:hAnsi="Arial Unicode" w:cs="Sylfaen"/>
          <w:szCs w:val="24"/>
        </w:rPr>
        <w:t xml:space="preserve">, </w:t>
      </w:r>
      <w:r w:rsidRPr="0014458D">
        <w:rPr>
          <w:rFonts w:ascii="Arial Unicode" w:hAnsi="Arial Unicode" w:cs="Sylfaen"/>
          <w:szCs w:val="24"/>
          <w:lang w:val="hy-AM"/>
        </w:rPr>
        <w:t>եղբայր</w:t>
      </w:r>
      <w:r w:rsidRPr="0014458D">
        <w:rPr>
          <w:rFonts w:ascii="Arial Unicode" w:hAnsi="Arial Unicode" w:cs="Sylfaen"/>
          <w:szCs w:val="24"/>
        </w:rPr>
        <w:t xml:space="preserve">, </w:t>
      </w:r>
      <w:r w:rsidRPr="0014458D">
        <w:rPr>
          <w:rFonts w:ascii="Arial Unicode" w:hAnsi="Arial Unicode" w:cs="Sylfaen"/>
          <w:szCs w:val="24"/>
          <w:lang w:val="hy-AM"/>
        </w:rPr>
        <w:t>քույր</w:t>
      </w:r>
      <w:r w:rsidRPr="0014458D">
        <w:rPr>
          <w:rFonts w:ascii="Arial Unicode" w:hAnsi="Arial Unicode" w:cs="Sylfaen"/>
          <w:szCs w:val="24"/>
        </w:rPr>
        <w:t xml:space="preserve">, </w:t>
      </w:r>
      <w:r w:rsidRPr="0014458D">
        <w:rPr>
          <w:rFonts w:ascii="Arial Unicode" w:hAnsi="Arial Unicode" w:cs="Sylfaen"/>
          <w:szCs w:val="24"/>
          <w:lang w:val="hy-AM"/>
        </w:rPr>
        <w:t>ինչպես</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նաև</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ամուսնու</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ծնող</w:t>
      </w:r>
      <w:r w:rsidRPr="0014458D">
        <w:rPr>
          <w:rFonts w:ascii="Arial Unicode" w:hAnsi="Arial Unicode" w:cs="Sylfaen"/>
          <w:szCs w:val="24"/>
        </w:rPr>
        <w:t xml:space="preserve">, </w:t>
      </w:r>
      <w:r w:rsidRPr="0014458D">
        <w:rPr>
          <w:rFonts w:ascii="Arial Unicode" w:hAnsi="Arial Unicode" w:cs="Sylfaen"/>
          <w:szCs w:val="24"/>
          <w:lang w:val="hy-AM"/>
        </w:rPr>
        <w:t>երեխա</w:t>
      </w:r>
      <w:r w:rsidRPr="0014458D">
        <w:rPr>
          <w:rFonts w:ascii="Arial Unicode" w:hAnsi="Arial Unicode" w:cs="Sylfaen"/>
          <w:szCs w:val="24"/>
        </w:rPr>
        <w:t xml:space="preserve">, </w:t>
      </w:r>
      <w:r w:rsidRPr="0014458D">
        <w:rPr>
          <w:rFonts w:ascii="Arial Unicode" w:hAnsi="Arial Unicode" w:cs="Sylfaen"/>
          <w:szCs w:val="24"/>
          <w:lang w:val="hy-AM"/>
        </w:rPr>
        <w:t>եղբայր</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կամ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քույր</w:t>
      </w:r>
      <w:r w:rsidRPr="0014458D">
        <w:rPr>
          <w:rFonts w:ascii="Arial Unicode" w:hAnsi="Arial Unicode" w:cs="Sylfaen"/>
          <w:szCs w:val="24"/>
        </w:rPr>
        <w:t xml:space="preserve">) </w:t>
      </w:r>
      <w:r w:rsidRPr="0014458D">
        <w:rPr>
          <w:rFonts w:ascii="Arial Unicode" w:hAnsi="Arial Unicode" w:cs="Sylfaen"/>
          <w:szCs w:val="24"/>
          <w:lang w:val="hy-AM"/>
        </w:rPr>
        <w:t>կամ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այդ</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անձի</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կողմից</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հիմնադրված</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կամ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բաժնեմաս</w:t>
      </w:r>
      <w:r w:rsidRPr="0014458D">
        <w:rPr>
          <w:rFonts w:ascii="Arial Unicode" w:hAnsi="Arial Unicode" w:cs="Sylfaen"/>
          <w:szCs w:val="24"/>
        </w:rPr>
        <w:t xml:space="preserve"> (</w:t>
      </w:r>
      <w:r w:rsidRPr="0014458D">
        <w:rPr>
          <w:rFonts w:ascii="Arial Unicode" w:hAnsi="Arial Unicode" w:cs="Sylfaen"/>
          <w:szCs w:val="24"/>
          <w:lang w:val="hy-AM"/>
        </w:rPr>
        <w:t>փայաբաժին</w:t>
      </w:r>
      <w:r w:rsidRPr="0014458D">
        <w:rPr>
          <w:rFonts w:ascii="Arial Unicode" w:hAnsi="Arial Unicode" w:cs="Sylfaen"/>
          <w:szCs w:val="24"/>
        </w:rPr>
        <w:t xml:space="preserve">) </w:t>
      </w:r>
      <w:r w:rsidRPr="0014458D">
        <w:rPr>
          <w:rFonts w:ascii="Arial Unicode" w:hAnsi="Arial Unicode" w:cs="Sylfaen"/>
          <w:szCs w:val="24"/>
          <w:lang w:val="hy-AM"/>
        </w:rPr>
        <w:t>ունեցող</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կազմակերպությունը</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տվյալ</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ընթացակարգին</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մասնակցելու</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համար</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ներկայացրել</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է</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հայտ</w:t>
      </w:r>
      <w:r w:rsidRPr="0014458D">
        <w:rPr>
          <w:rFonts w:ascii="Arial Unicode" w:hAnsi="Arial Unicode" w:cs="Sylfaen"/>
          <w:szCs w:val="24"/>
        </w:rPr>
        <w:t>:</w:t>
      </w:r>
      <w:r w:rsidRPr="0014458D">
        <w:rPr>
          <w:rFonts w:ascii="Arial Unicode" w:hAnsi="Arial Unicode" w:cs="Sylfaen"/>
          <w:szCs w:val="24"/>
          <w:lang w:val="hy-AM"/>
        </w:rPr>
        <w:t xml:space="preserve"> Եթե</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առկա</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է</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սույն</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կետով</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նախատեսված</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պայմանը</w:t>
      </w:r>
      <w:r w:rsidRPr="0014458D">
        <w:rPr>
          <w:rFonts w:ascii="Arial Unicode" w:hAnsi="Arial Unicode" w:cs="Sylfaen"/>
          <w:szCs w:val="24"/>
        </w:rPr>
        <w:t xml:space="preserve">, </w:t>
      </w:r>
      <w:r w:rsidRPr="0014458D">
        <w:rPr>
          <w:rFonts w:ascii="Arial Unicode" w:hAnsi="Arial Unicode" w:cs="Sylfaen"/>
          <w:szCs w:val="24"/>
          <w:lang w:val="hy-AM"/>
        </w:rPr>
        <w:t>ապա</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հայտերի</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բացման</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նիստից</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անմիջապես</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հետո</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տվյալ</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ընթացակարգի</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առնչությամբ</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շահերի</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բախում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ունեցող</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հանձնաժողովի</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անդամը</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կամ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քարտուղարը</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ինքնաբացարկ</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է</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հայտնում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տվյալ</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ընթացակարգից</w:t>
      </w:r>
      <w:r w:rsidRPr="0014458D">
        <w:rPr>
          <w:rFonts w:ascii="Arial Unicode" w:hAnsi="Arial Unicode" w:cs="Sylfaen"/>
          <w:szCs w:val="24"/>
        </w:rPr>
        <w:t xml:space="preserve">: </w:t>
      </w:r>
    </w:p>
    <w:p w:rsidR="0014458D" w:rsidRPr="005B18DB" w:rsidRDefault="00402CEF" w:rsidP="00402CEF">
      <w:pPr>
        <w:pStyle w:val="23"/>
        <w:spacing w:line="240" w:lineRule="auto"/>
        <w:ind w:firstLine="567"/>
        <w:rPr>
          <w:rFonts w:ascii="Arial Unicode" w:hAnsi="Arial Unicode" w:cs="Sylfaen"/>
          <w:szCs w:val="24"/>
          <w:lang w:val="hy-AM"/>
        </w:rPr>
      </w:pPr>
      <w:r w:rsidRPr="0014458D">
        <w:rPr>
          <w:rFonts w:ascii="Arial Unicode" w:hAnsi="Arial Unicode" w:cs="Sylfaen"/>
          <w:szCs w:val="24"/>
          <w:lang w:val="hy-AM"/>
        </w:rPr>
        <w:t xml:space="preserve">8.11 </w:t>
      </w:r>
      <w:r w:rsidRPr="0014458D">
        <w:rPr>
          <w:rFonts w:ascii="Arial Unicode" w:hAnsi="Arial Unicode" w:cs="Sylfaen"/>
          <w:szCs w:val="24"/>
          <w:lang w:val="es-ES"/>
        </w:rPr>
        <w:t>Հայտերը բացվելուց և գնահատվելուց հետո հետո կազմվում է արձանագրություն`</w:t>
      </w:r>
      <w:r w:rsidRPr="0014458D">
        <w:rPr>
          <w:rFonts w:ascii="Arial Unicode" w:hAnsi="Arial Unicode" w:cs="Sylfaen"/>
        </w:rPr>
        <w:t xml:space="preserve"> գնումների մասին ՀՀ օրենսդրությամբ սահմանված կարգով</w:t>
      </w:r>
      <w:r w:rsidRPr="0014458D">
        <w:rPr>
          <w:rFonts w:ascii="Arial Unicode" w:hAnsi="Arial Unicode"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14458D">
        <w:rPr>
          <w:rFonts w:ascii="Arial Unicode" w:hAnsi="Arial Unicode" w:cs="Sylfaen"/>
          <w:szCs w:val="24"/>
          <w:lang w:val="hy-AM"/>
        </w:rPr>
        <w:t>Արձանագրությունն</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ստորագրում</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են</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հանձնաժողովի</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նիստին</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ներկա</w:t>
      </w:r>
      <w:r w:rsidR="0014458D" w:rsidRPr="0014458D">
        <w:rPr>
          <w:rFonts w:ascii="Arial Unicode" w:hAnsi="Arial Unicode" w:cs="Sylfaen"/>
          <w:szCs w:val="24"/>
          <w:lang w:val="hy-AM"/>
        </w:rPr>
        <w:t xml:space="preserve"> </w:t>
      </w:r>
      <w:r w:rsidRPr="0014458D">
        <w:rPr>
          <w:rFonts w:ascii="Arial Unicode" w:hAnsi="Arial Unicode" w:cs="Sylfaen"/>
          <w:szCs w:val="24"/>
          <w:lang w:val="hy-AM"/>
        </w:rPr>
        <w:t>անդամները։</w:t>
      </w:r>
      <w:r w:rsidR="0014458D" w:rsidRPr="0014458D">
        <w:rPr>
          <w:rFonts w:ascii="Arial Unicode" w:hAnsi="Arial Unicode" w:cs="Sylfaen"/>
          <w:szCs w:val="24"/>
          <w:lang w:val="hy-AM"/>
        </w:rPr>
        <w:t xml:space="preserve"> </w:t>
      </w:r>
    </w:p>
    <w:p w:rsidR="00402CEF" w:rsidRPr="00CC17F0" w:rsidRDefault="00402CEF" w:rsidP="00402CEF">
      <w:pPr>
        <w:pStyle w:val="23"/>
        <w:spacing w:line="240" w:lineRule="auto"/>
        <w:ind w:firstLine="567"/>
        <w:rPr>
          <w:rFonts w:ascii="Arial Unicode" w:hAnsi="Arial Unicode" w:cs="Sylfaen"/>
          <w:szCs w:val="24"/>
          <w:lang w:val="hy-AM"/>
        </w:rPr>
      </w:pPr>
      <w:r w:rsidRPr="0014458D">
        <w:rPr>
          <w:rFonts w:ascii="Arial Unicode" w:hAnsi="Arial Unicode" w:cs="Sylfaen"/>
          <w:szCs w:val="24"/>
          <w:lang w:val="hy-AM"/>
        </w:rPr>
        <w:t xml:space="preserve">8.12 </w:t>
      </w:r>
      <w:r w:rsidRPr="0014458D">
        <w:rPr>
          <w:rFonts w:ascii="Arial Unicode" w:hAnsi="Arial Unicode" w:cs="Sylfaen"/>
          <w:szCs w:val="24"/>
        </w:rPr>
        <w:t xml:space="preserve"> Հանձնաժողովի քարտուղարը հայտերի բացման</w:t>
      </w:r>
      <w:r w:rsidRPr="0014458D">
        <w:rPr>
          <w:rFonts w:ascii="Arial Unicode" w:hAnsi="Arial Unicode" w:cs="Sylfaen"/>
          <w:szCs w:val="24"/>
          <w:lang w:val="hy-AM"/>
        </w:rPr>
        <w:t xml:space="preserve"> և գնահատման</w:t>
      </w:r>
      <w:r w:rsidRPr="0014458D">
        <w:rPr>
          <w:rFonts w:ascii="Arial Unicode" w:hAnsi="Arial Unicode" w:cs="Sylfaen"/>
          <w:szCs w:val="24"/>
        </w:rPr>
        <w:t xml:space="preserve"> նիստի ավարտից հետո ոչ ուշ քան հա</w:t>
      </w:r>
      <w:r w:rsidRPr="00CC17F0">
        <w:rPr>
          <w:rFonts w:ascii="Arial Unicode" w:hAnsi="Arial Unicode" w:cs="Sylfaen"/>
          <w:szCs w:val="24"/>
        </w:rPr>
        <w:t xml:space="preserve">ջորդող աշխատանքային օրը` </w:t>
      </w:r>
    </w:p>
    <w:p w:rsidR="00402CEF" w:rsidRPr="00CC17F0" w:rsidRDefault="00402CEF" w:rsidP="00402CEF">
      <w:pPr>
        <w:pStyle w:val="23"/>
        <w:spacing w:line="240" w:lineRule="auto"/>
        <w:ind w:firstLine="567"/>
        <w:rPr>
          <w:rFonts w:ascii="Arial Unicode" w:hAnsi="Arial Unicode" w:cs="Sylfaen"/>
          <w:lang w:val="hy-AM"/>
        </w:rPr>
      </w:pPr>
      <w:r w:rsidRPr="00CC17F0">
        <w:rPr>
          <w:rFonts w:ascii="Arial Unicode" w:hAnsi="Arial Unicode"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402CEF" w:rsidRPr="00CC17F0" w:rsidRDefault="00402CEF" w:rsidP="00402CEF">
      <w:pPr>
        <w:pStyle w:val="23"/>
        <w:spacing w:line="240" w:lineRule="auto"/>
        <w:ind w:firstLine="567"/>
        <w:rPr>
          <w:rFonts w:ascii="Arial Unicode" w:hAnsi="Arial Unicode" w:cs="Sylfaen"/>
          <w:szCs w:val="24"/>
        </w:rPr>
      </w:pPr>
      <w:r w:rsidRPr="00CC17F0">
        <w:rPr>
          <w:rFonts w:ascii="Arial Unicode" w:hAnsi="Arial Unicode"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w:t>
      </w:r>
      <w:r w:rsidR="0014458D" w:rsidRPr="00CC17F0">
        <w:rPr>
          <w:rFonts w:ascii="Arial Unicode" w:hAnsi="Arial Unicode" w:cs="Sylfaen"/>
          <w:szCs w:val="24"/>
        </w:rPr>
        <w:t xml:space="preserve"> </w:t>
      </w:r>
      <w:r w:rsidRPr="00CC17F0">
        <w:rPr>
          <w:rFonts w:ascii="Arial Unicode" w:hAnsi="Arial Unicode" w:cs="Sylfaen"/>
          <w:szCs w:val="24"/>
        </w:rPr>
        <w:t xml:space="preserve"> հրապարակում է ստորագրմանը հաջորդող աշխատանքային օրը.</w:t>
      </w:r>
    </w:p>
    <w:p w:rsidR="00402CEF" w:rsidRPr="00CC17F0" w:rsidRDefault="00402CEF" w:rsidP="00402CEF">
      <w:pPr>
        <w:ind w:firstLine="375"/>
        <w:jc w:val="both"/>
        <w:rPr>
          <w:rFonts w:ascii="Arial Unicode" w:hAnsi="Arial Unicode" w:cs="Sylfaen"/>
          <w:sz w:val="20"/>
          <w:lang w:val="af-ZA"/>
        </w:rPr>
      </w:pPr>
      <w:r w:rsidRPr="00CC17F0">
        <w:rPr>
          <w:rFonts w:ascii="Arial Unicode" w:hAnsi="Arial Unicode"/>
          <w:lang w:val="af-ZA"/>
        </w:rPr>
        <w:tab/>
      </w:r>
      <w:r w:rsidRPr="00CC17F0">
        <w:rPr>
          <w:rFonts w:ascii="Arial Unicode" w:hAnsi="Arial Unicode" w:cs="Sylfaen"/>
          <w:sz w:val="20"/>
          <w:lang w:val="af-ZA"/>
        </w:rPr>
        <w:t xml:space="preserve">8.12 </w:t>
      </w:r>
      <w:r w:rsidRPr="00CC17F0">
        <w:rPr>
          <w:rFonts w:ascii="Arial Unicode" w:hAnsi="Arial Unicode" w:cs="Sylfaen"/>
          <w:sz w:val="20"/>
        </w:rPr>
        <w:t>Օրենքի</w:t>
      </w:r>
      <w:r w:rsidRPr="00CC17F0">
        <w:rPr>
          <w:rFonts w:ascii="Arial Unicode" w:hAnsi="Arial Unicode" w:cs="Sylfaen"/>
          <w:sz w:val="20"/>
          <w:lang w:val="af-ZA"/>
        </w:rPr>
        <w:t xml:space="preserve"> 6-</w:t>
      </w:r>
      <w:r w:rsidRPr="00CC17F0">
        <w:rPr>
          <w:rFonts w:ascii="Arial Unicode" w:hAnsi="Arial Unicode" w:cs="Sylfaen"/>
          <w:sz w:val="20"/>
        </w:rPr>
        <w:t>րդ</w:t>
      </w:r>
      <w:r w:rsidR="0014458D" w:rsidRPr="00CC17F0">
        <w:rPr>
          <w:rFonts w:ascii="Arial Unicode" w:hAnsi="Arial Unicode" w:cs="Sylfaen"/>
          <w:sz w:val="20"/>
          <w:lang w:val="af-ZA"/>
        </w:rPr>
        <w:t xml:space="preserve"> </w:t>
      </w:r>
      <w:r w:rsidRPr="00CC17F0">
        <w:rPr>
          <w:rFonts w:ascii="Arial Unicode" w:hAnsi="Arial Unicode" w:cs="Sylfaen"/>
          <w:sz w:val="20"/>
        </w:rPr>
        <w:t>հոդվածի</w:t>
      </w:r>
      <w:r w:rsidRPr="00CC17F0">
        <w:rPr>
          <w:rFonts w:ascii="Arial Unicode" w:hAnsi="Arial Unicode" w:cs="Sylfaen"/>
          <w:sz w:val="20"/>
          <w:lang w:val="af-ZA"/>
        </w:rPr>
        <w:t xml:space="preserve"> 1-</w:t>
      </w:r>
      <w:r w:rsidRPr="00CC17F0">
        <w:rPr>
          <w:rFonts w:ascii="Arial Unicode" w:hAnsi="Arial Unicode" w:cs="Sylfaen"/>
          <w:sz w:val="20"/>
        </w:rPr>
        <w:t>ին</w:t>
      </w:r>
      <w:r w:rsidR="0014458D" w:rsidRPr="00CC17F0">
        <w:rPr>
          <w:rFonts w:ascii="Arial Unicode" w:hAnsi="Arial Unicode" w:cs="Sylfaen"/>
          <w:sz w:val="20"/>
          <w:lang w:val="af-ZA"/>
        </w:rPr>
        <w:t xml:space="preserve"> </w:t>
      </w:r>
      <w:r w:rsidRPr="00CC17F0">
        <w:rPr>
          <w:rFonts w:ascii="Arial Unicode" w:hAnsi="Arial Unicode" w:cs="Sylfaen"/>
          <w:sz w:val="20"/>
        </w:rPr>
        <w:t>մասի</w:t>
      </w:r>
      <w:r w:rsidRPr="00CC17F0">
        <w:rPr>
          <w:rFonts w:ascii="Arial Unicode" w:hAnsi="Arial Unicode" w:cs="Sylfaen"/>
          <w:sz w:val="20"/>
          <w:lang w:val="af-ZA"/>
        </w:rPr>
        <w:t xml:space="preserve"> 6-</w:t>
      </w:r>
      <w:r w:rsidRPr="00CC17F0">
        <w:rPr>
          <w:rFonts w:ascii="Arial Unicode" w:hAnsi="Arial Unicode" w:cs="Sylfaen"/>
          <w:sz w:val="20"/>
        </w:rPr>
        <w:t>րդ</w:t>
      </w:r>
      <w:r w:rsidR="0014458D" w:rsidRPr="00CC17F0">
        <w:rPr>
          <w:rFonts w:ascii="Arial Unicode" w:hAnsi="Arial Unicode" w:cs="Sylfaen"/>
          <w:sz w:val="20"/>
          <w:lang w:val="af-ZA"/>
        </w:rPr>
        <w:t xml:space="preserve"> </w:t>
      </w:r>
      <w:r w:rsidRPr="00CC17F0">
        <w:rPr>
          <w:rFonts w:ascii="Arial Unicode" w:hAnsi="Arial Unicode" w:cs="Sylfaen"/>
          <w:sz w:val="20"/>
        </w:rPr>
        <w:t>կետով</w:t>
      </w:r>
      <w:r w:rsidR="0014458D" w:rsidRPr="00CC17F0">
        <w:rPr>
          <w:rFonts w:ascii="Arial Unicode" w:hAnsi="Arial Unicode" w:cs="Sylfaen"/>
          <w:sz w:val="20"/>
          <w:lang w:val="af-ZA"/>
        </w:rPr>
        <w:t xml:space="preserve"> </w:t>
      </w:r>
      <w:r w:rsidRPr="00CC17F0">
        <w:rPr>
          <w:rFonts w:ascii="Arial Unicode" w:hAnsi="Arial Unicode" w:cs="Sylfaen"/>
          <w:sz w:val="20"/>
        </w:rPr>
        <w:t>նախատեսված</w:t>
      </w:r>
      <w:r w:rsidR="0014458D" w:rsidRPr="00CC17F0">
        <w:rPr>
          <w:rFonts w:ascii="Arial Unicode" w:hAnsi="Arial Unicode" w:cs="Sylfaen"/>
          <w:sz w:val="20"/>
          <w:lang w:val="af-ZA"/>
        </w:rPr>
        <w:t xml:space="preserve"> </w:t>
      </w:r>
      <w:r w:rsidRPr="00CC17F0">
        <w:rPr>
          <w:rFonts w:ascii="Arial Unicode" w:hAnsi="Arial Unicode" w:cs="Sylfaen"/>
          <w:sz w:val="20"/>
        </w:rPr>
        <w:t>հիմքերն</w:t>
      </w:r>
      <w:r w:rsidR="0014458D" w:rsidRPr="00CC17F0">
        <w:rPr>
          <w:rFonts w:ascii="Arial Unicode" w:hAnsi="Arial Unicode" w:cs="Sylfaen"/>
          <w:sz w:val="20"/>
          <w:lang w:val="af-ZA"/>
        </w:rPr>
        <w:t xml:space="preserve"> </w:t>
      </w:r>
      <w:r w:rsidRPr="00CC17F0">
        <w:rPr>
          <w:rFonts w:ascii="Arial Unicode" w:hAnsi="Arial Unicode" w:cs="Sylfaen"/>
          <w:sz w:val="20"/>
        </w:rPr>
        <w:t>ի</w:t>
      </w:r>
      <w:r w:rsidR="0014458D" w:rsidRPr="00CC17F0">
        <w:rPr>
          <w:rFonts w:ascii="Arial Unicode" w:hAnsi="Arial Unicode" w:cs="Sylfaen"/>
          <w:sz w:val="20"/>
          <w:lang w:val="af-ZA"/>
        </w:rPr>
        <w:t xml:space="preserve"> </w:t>
      </w:r>
      <w:r w:rsidRPr="00CC17F0">
        <w:rPr>
          <w:rFonts w:ascii="Arial Unicode" w:hAnsi="Arial Unicode" w:cs="Sylfaen"/>
          <w:sz w:val="20"/>
        </w:rPr>
        <w:t>հայտ</w:t>
      </w:r>
      <w:r w:rsidR="0014458D" w:rsidRPr="00CC17F0">
        <w:rPr>
          <w:rFonts w:ascii="Arial Unicode" w:hAnsi="Arial Unicode" w:cs="Sylfaen"/>
          <w:sz w:val="20"/>
          <w:lang w:val="af-ZA"/>
        </w:rPr>
        <w:t xml:space="preserve"> </w:t>
      </w:r>
      <w:r w:rsidRPr="00CC17F0">
        <w:rPr>
          <w:rFonts w:ascii="Arial Unicode" w:hAnsi="Arial Unicode" w:cs="Sylfaen"/>
          <w:sz w:val="20"/>
        </w:rPr>
        <w:t>գալու</w:t>
      </w:r>
      <w:r w:rsidR="0014458D" w:rsidRPr="00CC17F0">
        <w:rPr>
          <w:rFonts w:ascii="Arial Unicode" w:hAnsi="Arial Unicode" w:cs="Sylfaen"/>
          <w:sz w:val="20"/>
          <w:lang w:val="af-ZA"/>
        </w:rPr>
        <w:t xml:space="preserve"> </w:t>
      </w:r>
      <w:r w:rsidRPr="00CC17F0">
        <w:rPr>
          <w:rFonts w:ascii="Arial Unicode" w:hAnsi="Arial Unicode" w:cs="Sylfaen"/>
          <w:sz w:val="20"/>
        </w:rPr>
        <w:t>օրվան</w:t>
      </w:r>
      <w:r w:rsidR="0014458D" w:rsidRPr="00CC17F0">
        <w:rPr>
          <w:rFonts w:ascii="Arial Unicode" w:hAnsi="Arial Unicode" w:cs="Sylfaen"/>
          <w:sz w:val="20"/>
          <w:lang w:val="af-ZA"/>
        </w:rPr>
        <w:t xml:space="preserve"> </w:t>
      </w:r>
      <w:r w:rsidRPr="00CC17F0">
        <w:rPr>
          <w:rFonts w:ascii="Arial Unicode" w:hAnsi="Arial Unicode" w:cs="Sylfaen"/>
          <w:sz w:val="20"/>
        </w:rPr>
        <w:t>հաջորդող</w:t>
      </w:r>
      <w:r w:rsidR="0014458D" w:rsidRPr="00CC17F0">
        <w:rPr>
          <w:rFonts w:ascii="Arial Unicode" w:hAnsi="Arial Unicode" w:cs="Sylfaen"/>
          <w:sz w:val="20"/>
          <w:lang w:val="af-ZA"/>
        </w:rPr>
        <w:t xml:space="preserve"> </w:t>
      </w:r>
      <w:r w:rsidRPr="00CC17F0">
        <w:rPr>
          <w:rFonts w:ascii="Arial Unicode" w:hAnsi="Arial Unicode" w:cs="Sylfaen"/>
          <w:sz w:val="20"/>
        </w:rPr>
        <w:t>հինգ</w:t>
      </w:r>
      <w:r w:rsidR="0014458D" w:rsidRPr="00CC17F0">
        <w:rPr>
          <w:rFonts w:ascii="Arial Unicode" w:hAnsi="Arial Unicode" w:cs="Sylfaen"/>
          <w:sz w:val="20"/>
          <w:lang w:val="af-ZA"/>
        </w:rPr>
        <w:t xml:space="preserve"> </w:t>
      </w:r>
      <w:r w:rsidRPr="00CC17F0">
        <w:rPr>
          <w:rFonts w:ascii="Arial Unicode" w:hAnsi="Arial Unicode" w:cs="Sylfaen"/>
          <w:sz w:val="20"/>
        </w:rPr>
        <w:t>աշխատանքային</w:t>
      </w:r>
      <w:r w:rsidR="0014458D" w:rsidRPr="00CC17F0">
        <w:rPr>
          <w:rFonts w:ascii="Arial Unicode" w:hAnsi="Arial Unicode" w:cs="Sylfaen"/>
          <w:sz w:val="20"/>
          <w:lang w:val="af-ZA"/>
        </w:rPr>
        <w:t xml:space="preserve"> </w:t>
      </w:r>
      <w:r w:rsidRPr="00CC17F0">
        <w:rPr>
          <w:rFonts w:ascii="Arial Unicode" w:hAnsi="Arial Unicode" w:cs="Sylfaen"/>
          <w:sz w:val="20"/>
        </w:rPr>
        <w:t>օրվա</w:t>
      </w:r>
      <w:r w:rsidR="0014458D" w:rsidRPr="00CC17F0">
        <w:rPr>
          <w:rFonts w:ascii="Arial Unicode" w:hAnsi="Arial Unicode" w:cs="Sylfaen"/>
          <w:sz w:val="20"/>
          <w:lang w:val="af-ZA"/>
        </w:rPr>
        <w:t xml:space="preserve"> </w:t>
      </w:r>
      <w:r w:rsidRPr="00CC17F0">
        <w:rPr>
          <w:rFonts w:ascii="Arial Unicode" w:hAnsi="Arial Unicode" w:cs="Sylfaen"/>
          <w:sz w:val="20"/>
        </w:rPr>
        <w:t>ընթացքում</w:t>
      </w:r>
      <w:r w:rsidR="0014458D" w:rsidRPr="00CC17F0">
        <w:rPr>
          <w:rFonts w:ascii="Arial Unicode" w:hAnsi="Arial Unicode" w:cs="Sylfaen"/>
          <w:sz w:val="20"/>
          <w:lang w:val="af-ZA"/>
        </w:rPr>
        <w:t xml:space="preserve"> </w:t>
      </w:r>
      <w:r w:rsidRPr="00CC17F0">
        <w:rPr>
          <w:rFonts w:ascii="Arial Unicode" w:hAnsi="Arial Unicode" w:cs="Sylfaen"/>
          <w:sz w:val="20"/>
        </w:rPr>
        <w:t>պատվիրատուն</w:t>
      </w:r>
      <w:r w:rsidR="0014458D" w:rsidRPr="00CC17F0">
        <w:rPr>
          <w:rFonts w:ascii="Arial Unicode" w:hAnsi="Arial Unicode" w:cs="Sylfaen"/>
          <w:sz w:val="20"/>
          <w:lang w:val="af-ZA"/>
        </w:rPr>
        <w:t xml:space="preserve"> </w:t>
      </w:r>
      <w:r w:rsidRPr="00CC17F0">
        <w:rPr>
          <w:rFonts w:ascii="Arial Unicode" w:hAnsi="Arial Unicode" w:cs="Sylfaen"/>
          <w:sz w:val="20"/>
        </w:rPr>
        <w:t>տվյալ</w:t>
      </w:r>
      <w:r w:rsidR="0014458D" w:rsidRPr="00CC17F0">
        <w:rPr>
          <w:rFonts w:ascii="Arial Unicode" w:hAnsi="Arial Unicode" w:cs="Sylfaen"/>
          <w:sz w:val="20"/>
          <w:lang w:val="af-ZA"/>
        </w:rPr>
        <w:t xml:space="preserve"> </w:t>
      </w:r>
      <w:r w:rsidRPr="00CC17F0">
        <w:rPr>
          <w:rFonts w:ascii="Arial Unicode" w:hAnsi="Arial Unicode" w:cs="Sylfaen"/>
          <w:sz w:val="20"/>
        </w:rPr>
        <w:t>մասնակցի</w:t>
      </w:r>
      <w:r w:rsidR="0014458D" w:rsidRPr="00CC17F0">
        <w:rPr>
          <w:rFonts w:ascii="Arial Unicode" w:hAnsi="Arial Unicode" w:cs="Sylfaen"/>
          <w:sz w:val="20"/>
          <w:lang w:val="af-ZA"/>
        </w:rPr>
        <w:t xml:space="preserve"> </w:t>
      </w:r>
      <w:r w:rsidRPr="00CC17F0">
        <w:rPr>
          <w:rFonts w:ascii="Arial Unicode" w:hAnsi="Arial Unicode" w:cs="Sylfaen"/>
          <w:sz w:val="20"/>
        </w:rPr>
        <w:t>տվյալները</w:t>
      </w:r>
      <w:r w:rsidRPr="00CC17F0">
        <w:rPr>
          <w:rFonts w:ascii="Arial Unicode" w:hAnsi="Arial Unicode" w:cs="Sylfaen"/>
          <w:sz w:val="20"/>
          <w:lang w:val="af-ZA"/>
        </w:rPr>
        <w:t xml:space="preserve">` </w:t>
      </w:r>
      <w:r w:rsidRPr="00CC17F0">
        <w:rPr>
          <w:rFonts w:ascii="Arial Unicode" w:hAnsi="Arial Unicode" w:cs="Sylfaen"/>
          <w:sz w:val="20"/>
        </w:rPr>
        <w:t>համապատասխան</w:t>
      </w:r>
      <w:r w:rsidR="0014458D" w:rsidRPr="00CC17F0">
        <w:rPr>
          <w:rFonts w:ascii="Arial Unicode" w:hAnsi="Arial Unicode" w:cs="Sylfaen"/>
          <w:sz w:val="20"/>
          <w:lang w:val="af-ZA"/>
        </w:rPr>
        <w:t xml:space="preserve"> </w:t>
      </w:r>
      <w:r w:rsidRPr="00CC17F0">
        <w:rPr>
          <w:rFonts w:ascii="Arial Unicode" w:hAnsi="Arial Unicode" w:cs="Sylfaen"/>
          <w:sz w:val="20"/>
        </w:rPr>
        <w:t>հիմքերով</w:t>
      </w:r>
      <w:r w:rsidRPr="00CC17F0">
        <w:rPr>
          <w:rFonts w:ascii="Arial Unicode" w:hAnsi="Arial Unicode" w:cs="Sylfaen"/>
          <w:sz w:val="20"/>
          <w:lang w:val="af-ZA"/>
        </w:rPr>
        <w:t xml:space="preserve">, </w:t>
      </w:r>
      <w:r w:rsidRPr="00CC17F0">
        <w:rPr>
          <w:rFonts w:ascii="Arial Unicode" w:hAnsi="Arial Unicode" w:cs="Sylfaen"/>
          <w:sz w:val="20"/>
        </w:rPr>
        <w:t>գրավոր</w:t>
      </w:r>
      <w:r w:rsidR="0014458D" w:rsidRPr="00CC17F0">
        <w:rPr>
          <w:rFonts w:ascii="Arial Unicode" w:hAnsi="Arial Unicode" w:cs="Sylfaen"/>
          <w:sz w:val="20"/>
          <w:lang w:val="af-ZA"/>
        </w:rPr>
        <w:t xml:space="preserve"> </w:t>
      </w:r>
      <w:r w:rsidRPr="00CC17F0">
        <w:rPr>
          <w:rFonts w:ascii="Arial Unicode" w:hAnsi="Arial Unicode" w:cs="Sylfaen"/>
          <w:sz w:val="20"/>
        </w:rPr>
        <w:t>ուղարկում</w:t>
      </w:r>
      <w:r w:rsidR="0014458D" w:rsidRPr="00CC17F0">
        <w:rPr>
          <w:rFonts w:ascii="Arial Unicode" w:hAnsi="Arial Unicode" w:cs="Sylfaen"/>
          <w:sz w:val="20"/>
          <w:lang w:val="af-ZA"/>
        </w:rPr>
        <w:t xml:space="preserve"> </w:t>
      </w:r>
      <w:r w:rsidRPr="00CC17F0">
        <w:rPr>
          <w:rFonts w:ascii="Arial Unicode" w:hAnsi="Arial Unicode" w:cs="Sylfaen"/>
          <w:sz w:val="20"/>
        </w:rPr>
        <w:t>է</w:t>
      </w:r>
      <w:r w:rsidR="0014458D" w:rsidRPr="00CC17F0">
        <w:rPr>
          <w:rFonts w:ascii="Arial Unicode" w:hAnsi="Arial Unicode" w:cs="Sylfaen"/>
          <w:sz w:val="20"/>
          <w:lang w:val="af-ZA"/>
        </w:rPr>
        <w:t xml:space="preserve"> </w:t>
      </w:r>
      <w:r w:rsidRPr="00CC17F0">
        <w:rPr>
          <w:rFonts w:ascii="Arial Unicode" w:hAnsi="Arial Unicode" w:cs="Sylfaen"/>
          <w:sz w:val="20"/>
        </w:rPr>
        <w:t>լիազորված</w:t>
      </w:r>
      <w:r w:rsidR="0014458D" w:rsidRPr="00CC17F0">
        <w:rPr>
          <w:rFonts w:ascii="Arial Unicode" w:hAnsi="Arial Unicode" w:cs="Sylfaen"/>
          <w:sz w:val="20"/>
          <w:lang w:val="af-ZA"/>
        </w:rPr>
        <w:t xml:space="preserve"> </w:t>
      </w:r>
      <w:r w:rsidRPr="00CC17F0">
        <w:rPr>
          <w:rFonts w:ascii="Arial Unicode" w:hAnsi="Arial Unicode" w:cs="Sylfaen"/>
          <w:sz w:val="20"/>
        </w:rPr>
        <w:t>մարմին</w:t>
      </w:r>
      <w:r w:rsidRPr="00CC17F0">
        <w:rPr>
          <w:rFonts w:ascii="Arial Unicode" w:hAnsi="Arial Unicode" w:cs="Sylfaen"/>
          <w:sz w:val="20"/>
          <w:lang w:val="hy-AM"/>
        </w:rPr>
        <w:t xml:space="preserve">, </w:t>
      </w:r>
      <w:r w:rsidRPr="00CC17F0">
        <w:rPr>
          <w:rFonts w:ascii="Arial Unicode" w:hAnsi="Arial Unicode" w:cs="Sylfaen"/>
          <w:sz w:val="20"/>
        </w:rPr>
        <w:t>որը</w:t>
      </w:r>
      <w:r w:rsidR="0014458D" w:rsidRPr="00CC17F0">
        <w:rPr>
          <w:rFonts w:ascii="Arial Unicode" w:hAnsi="Arial Unicode" w:cs="Sylfaen"/>
          <w:sz w:val="20"/>
          <w:lang w:val="af-ZA"/>
        </w:rPr>
        <w:t xml:space="preserve"> </w:t>
      </w:r>
      <w:r w:rsidRPr="00CC17F0">
        <w:rPr>
          <w:rFonts w:ascii="Arial Unicode" w:hAnsi="Arial Unicode" w:cs="Sylfaen"/>
          <w:sz w:val="20"/>
        </w:rPr>
        <w:t>դրանք</w:t>
      </w:r>
      <w:r w:rsidR="0014458D" w:rsidRPr="00CC17F0">
        <w:rPr>
          <w:rFonts w:ascii="Arial Unicode" w:hAnsi="Arial Unicode" w:cs="Sylfaen"/>
          <w:sz w:val="20"/>
          <w:lang w:val="af-ZA"/>
        </w:rPr>
        <w:t xml:space="preserve"> </w:t>
      </w:r>
      <w:r w:rsidRPr="00CC17F0">
        <w:rPr>
          <w:rFonts w:ascii="Arial Unicode" w:hAnsi="Arial Unicode" w:cs="Sylfaen"/>
          <w:sz w:val="20"/>
        </w:rPr>
        <w:t>ստանալուն</w:t>
      </w:r>
      <w:r w:rsidR="0014458D" w:rsidRPr="00CC17F0">
        <w:rPr>
          <w:rFonts w:ascii="Arial Unicode" w:hAnsi="Arial Unicode" w:cs="Sylfaen"/>
          <w:sz w:val="20"/>
          <w:lang w:val="af-ZA"/>
        </w:rPr>
        <w:t xml:space="preserve"> </w:t>
      </w:r>
      <w:r w:rsidRPr="00CC17F0">
        <w:rPr>
          <w:rFonts w:ascii="Arial Unicode" w:hAnsi="Arial Unicode" w:cs="Sylfaen"/>
          <w:sz w:val="20"/>
        </w:rPr>
        <w:t>հաջորդող</w:t>
      </w:r>
      <w:r w:rsidR="0014458D" w:rsidRPr="00CC17F0">
        <w:rPr>
          <w:rFonts w:ascii="Arial Unicode" w:hAnsi="Arial Unicode" w:cs="Sylfaen"/>
          <w:sz w:val="20"/>
          <w:lang w:val="af-ZA"/>
        </w:rPr>
        <w:t xml:space="preserve"> </w:t>
      </w:r>
      <w:r w:rsidRPr="00CC17F0">
        <w:rPr>
          <w:rFonts w:ascii="Arial Unicode" w:hAnsi="Arial Unicode" w:cs="Sylfaen"/>
          <w:sz w:val="20"/>
        </w:rPr>
        <w:t>հինգ</w:t>
      </w:r>
      <w:r w:rsidR="0014458D" w:rsidRPr="00CC17F0">
        <w:rPr>
          <w:rFonts w:ascii="Arial Unicode" w:hAnsi="Arial Unicode" w:cs="Sylfaen"/>
          <w:sz w:val="20"/>
          <w:lang w:val="af-ZA"/>
        </w:rPr>
        <w:t xml:space="preserve"> </w:t>
      </w:r>
      <w:r w:rsidRPr="00CC17F0">
        <w:rPr>
          <w:rFonts w:ascii="Arial Unicode" w:hAnsi="Arial Unicode" w:cs="Sylfaen"/>
          <w:sz w:val="20"/>
        </w:rPr>
        <w:t>աշխատանքային</w:t>
      </w:r>
      <w:r w:rsidR="0014458D" w:rsidRPr="00CC17F0">
        <w:rPr>
          <w:rFonts w:ascii="Arial Unicode" w:hAnsi="Arial Unicode" w:cs="Sylfaen"/>
          <w:sz w:val="20"/>
          <w:lang w:val="af-ZA"/>
        </w:rPr>
        <w:t xml:space="preserve"> </w:t>
      </w:r>
      <w:r w:rsidRPr="00CC17F0">
        <w:rPr>
          <w:rFonts w:ascii="Arial Unicode" w:hAnsi="Arial Unicode" w:cs="Sylfaen"/>
          <w:sz w:val="20"/>
        </w:rPr>
        <w:t>օրվա</w:t>
      </w:r>
      <w:r w:rsidR="0014458D" w:rsidRPr="00CC17F0">
        <w:rPr>
          <w:rFonts w:ascii="Arial Unicode" w:hAnsi="Arial Unicode" w:cs="Sylfaen"/>
          <w:sz w:val="20"/>
          <w:lang w:val="af-ZA"/>
        </w:rPr>
        <w:t xml:space="preserve"> </w:t>
      </w:r>
      <w:r w:rsidRPr="00CC17F0">
        <w:rPr>
          <w:rFonts w:ascii="Arial Unicode" w:hAnsi="Arial Unicode" w:cs="Sylfaen"/>
          <w:sz w:val="20"/>
        </w:rPr>
        <w:t>ընթացքում</w:t>
      </w:r>
      <w:bookmarkStart w:id="7" w:name="_Hlk9262748"/>
      <w:r w:rsidR="0014458D" w:rsidRPr="00CC17F0">
        <w:rPr>
          <w:rFonts w:ascii="Arial Unicode" w:hAnsi="Arial Unicode" w:cs="Sylfaen"/>
          <w:sz w:val="20"/>
          <w:lang w:val="af-ZA"/>
        </w:rPr>
        <w:t xml:space="preserve"> </w:t>
      </w:r>
      <w:r w:rsidRPr="00CC17F0">
        <w:rPr>
          <w:rFonts w:ascii="Arial Unicode" w:hAnsi="Arial Unicode" w:cs="Sylfaen"/>
          <w:sz w:val="20"/>
        </w:rPr>
        <w:t>նախաձեռնում</w:t>
      </w:r>
      <w:r w:rsidR="0014458D" w:rsidRPr="00CC17F0">
        <w:rPr>
          <w:rFonts w:ascii="Arial Unicode" w:hAnsi="Arial Unicode" w:cs="Sylfaen"/>
          <w:sz w:val="20"/>
          <w:lang w:val="af-ZA"/>
        </w:rPr>
        <w:t xml:space="preserve"> </w:t>
      </w:r>
      <w:r w:rsidRPr="00CC17F0">
        <w:rPr>
          <w:rFonts w:ascii="Arial Unicode" w:hAnsi="Arial Unicode" w:cs="Sylfaen"/>
          <w:sz w:val="20"/>
        </w:rPr>
        <w:t>է</w:t>
      </w:r>
      <w:r w:rsidR="0014458D" w:rsidRPr="00CC17F0">
        <w:rPr>
          <w:rFonts w:ascii="Arial Unicode" w:hAnsi="Arial Unicode" w:cs="Sylfaen"/>
          <w:sz w:val="20"/>
          <w:lang w:val="af-ZA"/>
        </w:rPr>
        <w:t xml:space="preserve"> </w:t>
      </w:r>
      <w:r w:rsidRPr="00CC17F0">
        <w:rPr>
          <w:rFonts w:ascii="Arial Unicode" w:hAnsi="Arial Unicode" w:cs="Sylfaen"/>
          <w:sz w:val="20"/>
        </w:rPr>
        <w:t>տվյալ</w:t>
      </w:r>
      <w:r w:rsidR="0014458D" w:rsidRPr="00CC17F0">
        <w:rPr>
          <w:rFonts w:ascii="Arial Unicode" w:hAnsi="Arial Unicode" w:cs="Sylfaen"/>
          <w:sz w:val="20"/>
          <w:lang w:val="af-ZA"/>
        </w:rPr>
        <w:t xml:space="preserve"> </w:t>
      </w:r>
      <w:r w:rsidRPr="00CC17F0">
        <w:rPr>
          <w:rFonts w:ascii="Arial Unicode" w:hAnsi="Arial Unicode" w:cs="Sylfaen"/>
          <w:sz w:val="20"/>
        </w:rPr>
        <w:t>մասնակցին</w:t>
      </w:r>
      <w:r w:rsidR="0014458D" w:rsidRPr="00CC17F0">
        <w:rPr>
          <w:rFonts w:ascii="Arial Unicode" w:hAnsi="Arial Unicode" w:cs="Sylfaen"/>
          <w:sz w:val="20"/>
          <w:lang w:val="af-ZA"/>
        </w:rPr>
        <w:t xml:space="preserve"> </w:t>
      </w:r>
      <w:r w:rsidRPr="00CC17F0">
        <w:rPr>
          <w:rFonts w:ascii="Arial Unicode" w:hAnsi="Arial Unicode" w:cs="Sylfaen"/>
          <w:sz w:val="20"/>
        </w:rPr>
        <w:t>գնումների</w:t>
      </w:r>
      <w:r w:rsidR="0014458D" w:rsidRPr="00CC17F0">
        <w:rPr>
          <w:rFonts w:ascii="Arial Unicode" w:hAnsi="Arial Unicode" w:cs="Sylfaen"/>
          <w:sz w:val="20"/>
          <w:lang w:val="af-ZA"/>
        </w:rPr>
        <w:t xml:space="preserve"> </w:t>
      </w:r>
      <w:r w:rsidRPr="00CC17F0">
        <w:rPr>
          <w:rFonts w:ascii="Arial Unicode" w:hAnsi="Arial Unicode" w:cs="Sylfaen"/>
          <w:sz w:val="20"/>
        </w:rPr>
        <w:t>գործընթացի</w:t>
      </w:r>
      <w:r w:rsidR="0014458D" w:rsidRPr="00CC17F0">
        <w:rPr>
          <w:rFonts w:ascii="Arial Unicode" w:hAnsi="Arial Unicode" w:cs="Sylfaen"/>
          <w:sz w:val="20"/>
          <w:lang w:val="af-ZA"/>
        </w:rPr>
        <w:t xml:space="preserve"> </w:t>
      </w:r>
      <w:r w:rsidRPr="00CC17F0">
        <w:rPr>
          <w:rFonts w:ascii="Arial Unicode" w:hAnsi="Arial Unicode" w:cs="Sylfaen"/>
          <w:sz w:val="20"/>
        </w:rPr>
        <w:t>նմասնակցելու</w:t>
      </w:r>
      <w:r w:rsidR="0014458D" w:rsidRPr="00CC17F0">
        <w:rPr>
          <w:rFonts w:ascii="Arial Unicode" w:hAnsi="Arial Unicode" w:cs="Sylfaen"/>
          <w:sz w:val="20"/>
          <w:lang w:val="af-ZA"/>
        </w:rPr>
        <w:t xml:space="preserve"> </w:t>
      </w:r>
      <w:r w:rsidRPr="00CC17F0">
        <w:rPr>
          <w:rFonts w:ascii="Arial Unicode" w:hAnsi="Arial Unicode" w:cs="Sylfaen"/>
          <w:sz w:val="20"/>
        </w:rPr>
        <w:lastRenderedPageBreak/>
        <w:t>իրավունք</w:t>
      </w:r>
      <w:r w:rsidR="0014458D" w:rsidRPr="00CC17F0">
        <w:rPr>
          <w:rFonts w:ascii="Arial Unicode" w:hAnsi="Arial Unicode" w:cs="Sylfaen"/>
          <w:sz w:val="20"/>
          <w:lang w:val="af-ZA"/>
        </w:rPr>
        <w:t xml:space="preserve"> </w:t>
      </w:r>
      <w:r w:rsidRPr="00CC17F0">
        <w:rPr>
          <w:rFonts w:ascii="Arial Unicode" w:hAnsi="Arial Unicode" w:cs="Sylfaen"/>
          <w:sz w:val="20"/>
        </w:rPr>
        <w:t>չունեցող</w:t>
      </w:r>
      <w:r w:rsidR="0014458D" w:rsidRPr="00CC17F0">
        <w:rPr>
          <w:rFonts w:ascii="Arial Unicode" w:hAnsi="Arial Unicode" w:cs="Sylfaen"/>
          <w:sz w:val="20"/>
          <w:lang w:val="af-ZA"/>
        </w:rPr>
        <w:t xml:space="preserve"> </w:t>
      </w:r>
      <w:r w:rsidRPr="00CC17F0">
        <w:rPr>
          <w:rFonts w:ascii="Arial Unicode" w:hAnsi="Arial Unicode" w:cs="Sylfaen"/>
          <w:sz w:val="20"/>
        </w:rPr>
        <w:t>մասնակիցների</w:t>
      </w:r>
      <w:r w:rsidR="0014458D" w:rsidRPr="00CC17F0">
        <w:rPr>
          <w:rFonts w:ascii="Arial Unicode" w:hAnsi="Arial Unicode" w:cs="Sylfaen"/>
          <w:sz w:val="20"/>
          <w:lang w:val="af-ZA"/>
        </w:rPr>
        <w:t xml:space="preserve"> </w:t>
      </w:r>
      <w:r w:rsidRPr="00CC17F0">
        <w:rPr>
          <w:rFonts w:ascii="Arial Unicode" w:hAnsi="Arial Unicode" w:cs="Sylfaen"/>
          <w:sz w:val="20"/>
        </w:rPr>
        <w:t>ցուցակում</w:t>
      </w:r>
      <w:r w:rsidR="0014458D" w:rsidRPr="00CC17F0">
        <w:rPr>
          <w:rFonts w:ascii="Arial Unicode" w:hAnsi="Arial Unicode" w:cs="Sylfaen"/>
          <w:sz w:val="20"/>
          <w:lang w:val="af-ZA"/>
        </w:rPr>
        <w:t xml:space="preserve"> </w:t>
      </w:r>
      <w:r w:rsidRPr="00CC17F0">
        <w:rPr>
          <w:rFonts w:ascii="Arial Unicode" w:hAnsi="Arial Unicode" w:cs="Sylfaen"/>
          <w:sz w:val="20"/>
        </w:rPr>
        <w:t>ներառելու</w:t>
      </w:r>
      <w:r w:rsidR="0014458D" w:rsidRPr="00CC17F0">
        <w:rPr>
          <w:rFonts w:ascii="Arial Unicode" w:hAnsi="Arial Unicode" w:cs="Sylfaen"/>
          <w:sz w:val="20"/>
          <w:lang w:val="af-ZA"/>
        </w:rPr>
        <w:t xml:space="preserve"> </w:t>
      </w:r>
      <w:r w:rsidRPr="00CC17F0">
        <w:rPr>
          <w:rFonts w:ascii="Arial Unicode" w:hAnsi="Arial Unicode" w:cs="Sylfaen"/>
          <w:sz w:val="20"/>
        </w:rPr>
        <w:t>ընթացակարգ</w:t>
      </w:r>
      <w:bookmarkEnd w:id="7"/>
      <w:r w:rsidRPr="00CC17F0">
        <w:rPr>
          <w:rFonts w:ascii="Arial Unicode" w:hAnsi="Arial Unicode" w:cs="Sylfaen"/>
          <w:sz w:val="20"/>
          <w:lang w:val="af-ZA"/>
        </w:rPr>
        <w:t xml:space="preserve">: </w:t>
      </w:r>
      <w:r w:rsidRPr="00CC17F0">
        <w:rPr>
          <w:rFonts w:ascii="Arial Unicode" w:hAnsi="Arial Unicode" w:cs="Sylfaen"/>
          <w:sz w:val="20"/>
        </w:rPr>
        <w:t>Ընդ</w:t>
      </w:r>
      <w:r w:rsidR="0014458D" w:rsidRPr="00CC17F0">
        <w:rPr>
          <w:rFonts w:ascii="Arial Unicode" w:hAnsi="Arial Unicode" w:cs="Sylfaen"/>
          <w:sz w:val="20"/>
          <w:lang w:val="af-ZA"/>
        </w:rPr>
        <w:t xml:space="preserve"> </w:t>
      </w:r>
      <w:r w:rsidRPr="00CC17F0">
        <w:rPr>
          <w:rFonts w:ascii="Arial Unicode" w:hAnsi="Arial Unicode" w:cs="Sylfaen"/>
          <w:sz w:val="20"/>
        </w:rPr>
        <w:t>որում</w:t>
      </w:r>
      <w:r w:rsidRPr="00CC17F0">
        <w:rPr>
          <w:rFonts w:ascii="Arial Unicode" w:hAnsi="Arial Unicode" w:cs="Sylfaen"/>
          <w:sz w:val="20"/>
          <w:lang w:val="af-ZA"/>
        </w:rPr>
        <w:t xml:space="preserve">, </w:t>
      </w:r>
      <w:r w:rsidRPr="00CC17F0">
        <w:rPr>
          <w:rFonts w:ascii="Arial Unicode" w:hAnsi="Arial Unicode" w:cs="Sylfaen"/>
          <w:sz w:val="20"/>
        </w:rPr>
        <w:t>եթե</w:t>
      </w:r>
      <w:r w:rsidR="0014458D" w:rsidRPr="00CC17F0">
        <w:rPr>
          <w:rFonts w:ascii="Arial Unicode" w:hAnsi="Arial Unicode" w:cs="Sylfaen"/>
          <w:sz w:val="20"/>
          <w:lang w:val="af-ZA"/>
        </w:rPr>
        <w:t xml:space="preserve"> </w:t>
      </w:r>
      <w:r w:rsidRPr="00CC17F0">
        <w:rPr>
          <w:rFonts w:ascii="Arial Unicode" w:hAnsi="Arial Unicode" w:cs="Sylfaen"/>
          <w:sz w:val="20"/>
        </w:rPr>
        <w:t>մասնակցի</w:t>
      </w:r>
      <w:r w:rsidR="0014458D" w:rsidRPr="00CC17F0">
        <w:rPr>
          <w:rFonts w:ascii="Arial Unicode" w:hAnsi="Arial Unicode" w:cs="Sylfaen"/>
          <w:sz w:val="20"/>
          <w:lang w:val="af-ZA"/>
        </w:rPr>
        <w:t xml:space="preserve"> </w:t>
      </w:r>
      <w:r w:rsidRPr="00CC17F0">
        <w:rPr>
          <w:rFonts w:ascii="Arial Unicode" w:hAnsi="Arial Unicode" w:cs="Sylfaen"/>
          <w:sz w:val="20"/>
        </w:rPr>
        <w:t>գնումներին</w:t>
      </w:r>
      <w:r w:rsidR="0014458D" w:rsidRPr="00CC17F0">
        <w:rPr>
          <w:rFonts w:ascii="Arial Unicode" w:hAnsi="Arial Unicode" w:cs="Sylfaen"/>
          <w:sz w:val="20"/>
          <w:lang w:val="af-ZA"/>
        </w:rPr>
        <w:t xml:space="preserve"> </w:t>
      </w:r>
      <w:r w:rsidRPr="00CC17F0">
        <w:rPr>
          <w:rFonts w:ascii="Arial Unicode" w:hAnsi="Arial Unicode" w:cs="Sylfaen"/>
          <w:sz w:val="20"/>
        </w:rPr>
        <w:t>մասնակցելու</w:t>
      </w:r>
      <w:r w:rsidR="0014458D" w:rsidRPr="00CC17F0">
        <w:rPr>
          <w:rFonts w:ascii="Arial Unicode" w:hAnsi="Arial Unicode" w:cs="Sylfaen"/>
          <w:sz w:val="20"/>
          <w:lang w:val="af-ZA"/>
        </w:rPr>
        <w:t xml:space="preserve"> </w:t>
      </w:r>
      <w:r w:rsidRPr="00CC17F0">
        <w:rPr>
          <w:rFonts w:ascii="Arial Unicode" w:hAnsi="Arial Unicode" w:cs="Sylfaen"/>
          <w:sz w:val="20"/>
        </w:rPr>
        <w:t>իրավունք</w:t>
      </w:r>
      <w:r w:rsidR="0014458D" w:rsidRPr="00CC17F0">
        <w:rPr>
          <w:rFonts w:ascii="Arial Unicode" w:hAnsi="Arial Unicode" w:cs="Sylfaen"/>
          <w:sz w:val="20"/>
          <w:lang w:val="af-ZA"/>
        </w:rPr>
        <w:t xml:space="preserve"> </w:t>
      </w:r>
      <w:r w:rsidRPr="00CC17F0">
        <w:rPr>
          <w:rFonts w:ascii="Arial Unicode" w:hAnsi="Arial Unicode" w:cs="Sylfaen"/>
          <w:sz w:val="20"/>
        </w:rPr>
        <w:t>ունենալու</w:t>
      </w:r>
      <w:r w:rsidRPr="00CC17F0">
        <w:rPr>
          <w:rFonts w:ascii="Arial Unicode" w:hAnsi="Arial Unicode" w:cs="Sylfaen"/>
          <w:sz w:val="20"/>
          <w:lang w:val="hy-AM"/>
        </w:rPr>
        <w:t xml:space="preserve"> մասին հավաստումը</w:t>
      </w:r>
      <w:r w:rsidR="0014458D" w:rsidRPr="00CC17F0">
        <w:rPr>
          <w:rFonts w:ascii="Arial Unicode" w:hAnsi="Arial Unicode" w:cs="Sylfaen"/>
          <w:sz w:val="20"/>
          <w:lang w:val="af-ZA"/>
        </w:rPr>
        <w:t xml:space="preserve"> </w:t>
      </w:r>
      <w:r w:rsidRPr="00CC17F0">
        <w:rPr>
          <w:rFonts w:ascii="Arial Unicode" w:hAnsi="Arial Unicode" w:cs="Sylfaen"/>
          <w:sz w:val="20"/>
        </w:rPr>
        <w:t>որակվում</w:t>
      </w:r>
      <w:r w:rsidR="0014458D" w:rsidRPr="00CC17F0">
        <w:rPr>
          <w:rFonts w:ascii="Arial Unicode" w:hAnsi="Arial Unicode" w:cs="Sylfaen"/>
          <w:sz w:val="20"/>
          <w:lang w:val="af-ZA"/>
        </w:rPr>
        <w:t xml:space="preserve"> </w:t>
      </w:r>
      <w:r w:rsidRPr="00CC17F0">
        <w:rPr>
          <w:rFonts w:ascii="Arial Unicode" w:hAnsi="Arial Unicode" w:cs="Sylfaen"/>
          <w:sz w:val="20"/>
          <w:lang w:val="hy-AM"/>
        </w:rPr>
        <w:t>է</w:t>
      </w:r>
      <w:r w:rsidR="0014458D" w:rsidRPr="00CC17F0">
        <w:rPr>
          <w:rFonts w:ascii="Arial Unicode" w:hAnsi="Arial Unicode" w:cs="Sylfaen"/>
          <w:sz w:val="20"/>
          <w:lang w:val="af-ZA"/>
        </w:rPr>
        <w:t xml:space="preserve"> </w:t>
      </w:r>
      <w:r w:rsidRPr="00CC17F0">
        <w:rPr>
          <w:rFonts w:ascii="Arial Unicode" w:hAnsi="Arial Unicode" w:cs="Sylfaen"/>
          <w:sz w:val="20"/>
        </w:rPr>
        <w:t>որպես</w:t>
      </w:r>
      <w:r w:rsidR="0014458D" w:rsidRPr="00CC17F0">
        <w:rPr>
          <w:rFonts w:ascii="Arial Unicode" w:hAnsi="Arial Unicode" w:cs="Sylfaen"/>
          <w:sz w:val="20"/>
          <w:lang w:val="af-ZA"/>
        </w:rPr>
        <w:t xml:space="preserve"> </w:t>
      </w:r>
      <w:r w:rsidRPr="00CC17F0">
        <w:rPr>
          <w:rFonts w:ascii="Arial Unicode" w:hAnsi="Arial Unicode" w:cs="Sylfaen"/>
          <w:sz w:val="20"/>
        </w:rPr>
        <w:t>իրականությանը</w:t>
      </w:r>
      <w:r w:rsidR="0014458D" w:rsidRPr="00CC17F0">
        <w:rPr>
          <w:rFonts w:ascii="Arial Unicode" w:hAnsi="Arial Unicode" w:cs="Sylfaen"/>
          <w:sz w:val="20"/>
          <w:lang w:val="af-ZA"/>
        </w:rPr>
        <w:t xml:space="preserve"> </w:t>
      </w:r>
      <w:r w:rsidRPr="00CC17F0">
        <w:rPr>
          <w:rFonts w:ascii="Arial Unicode" w:hAnsi="Arial Unicode" w:cs="Sylfaen"/>
          <w:sz w:val="20"/>
        </w:rPr>
        <w:t>չհամապատասխանող</w:t>
      </w:r>
      <w:r w:rsidR="0014458D" w:rsidRPr="00CC17F0">
        <w:rPr>
          <w:rFonts w:ascii="Arial Unicode" w:hAnsi="Arial Unicode" w:cs="Sylfaen"/>
          <w:sz w:val="20"/>
          <w:lang w:val="af-ZA"/>
        </w:rPr>
        <w:t xml:space="preserve"> </w:t>
      </w:r>
      <w:r w:rsidRPr="00CC17F0">
        <w:rPr>
          <w:rFonts w:ascii="Arial Unicode" w:hAnsi="Arial Unicode" w:cs="Sylfaen"/>
          <w:sz w:val="20"/>
        </w:rPr>
        <w:t>կամ</w:t>
      </w:r>
      <w:r w:rsidR="0014458D" w:rsidRPr="00CC17F0">
        <w:rPr>
          <w:rFonts w:ascii="Arial Unicode" w:hAnsi="Arial Unicode" w:cs="Sylfaen"/>
          <w:sz w:val="20"/>
          <w:lang w:val="af-ZA"/>
        </w:rPr>
        <w:t xml:space="preserve"> </w:t>
      </w:r>
      <w:r w:rsidRPr="00CC17F0">
        <w:rPr>
          <w:rFonts w:ascii="Arial Unicode" w:hAnsi="Arial Unicode" w:cs="Sylfaen"/>
          <w:sz w:val="20"/>
        </w:rPr>
        <w:t>մասնակիցը</w:t>
      </w:r>
      <w:r w:rsidRPr="00CC17F0">
        <w:rPr>
          <w:rFonts w:ascii="Arial Unicode" w:hAnsi="Arial Unicode" w:cs="Sylfaen"/>
          <w:sz w:val="20"/>
          <w:lang w:val="af-ZA"/>
        </w:rPr>
        <w:t xml:space="preserve"> սույն </w:t>
      </w:r>
      <w:r w:rsidRPr="00CC17F0">
        <w:rPr>
          <w:rFonts w:ascii="Arial Unicode" w:hAnsi="Arial Unicode" w:cs="Sylfaen"/>
          <w:sz w:val="20"/>
        </w:rPr>
        <w:t>հրավերով</w:t>
      </w:r>
      <w:r w:rsidR="0014458D" w:rsidRPr="00CC17F0">
        <w:rPr>
          <w:rFonts w:ascii="Arial Unicode" w:hAnsi="Arial Unicode" w:cs="Sylfaen"/>
          <w:sz w:val="20"/>
          <w:lang w:val="af-ZA"/>
        </w:rPr>
        <w:t xml:space="preserve"> </w:t>
      </w:r>
      <w:r w:rsidRPr="00CC17F0">
        <w:rPr>
          <w:rFonts w:ascii="Arial Unicode" w:hAnsi="Arial Unicode" w:cs="Sylfaen"/>
          <w:sz w:val="20"/>
        </w:rPr>
        <w:t>սահմանված</w:t>
      </w:r>
      <w:r w:rsidR="0014458D" w:rsidRPr="00CC17F0">
        <w:rPr>
          <w:rFonts w:ascii="Arial Unicode" w:hAnsi="Arial Unicode" w:cs="Sylfaen"/>
          <w:sz w:val="20"/>
          <w:lang w:val="af-ZA"/>
        </w:rPr>
        <w:t xml:space="preserve"> </w:t>
      </w:r>
      <w:r w:rsidRPr="00CC17F0">
        <w:rPr>
          <w:rFonts w:ascii="Arial Unicode" w:hAnsi="Arial Unicode" w:cs="Sylfaen"/>
          <w:sz w:val="20"/>
        </w:rPr>
        <w:t>կարգով</w:t>
      </w:r>
      <w:r w:rsidR="0014458D" w:rsidRPr="00CC17F0">
        <w:rPr>
          <w:rFonts w:ascii="Arial Unicode" w:hAnsi="Arial Unicode" w:cs="Sylfaen"/>
          <w:sz w:val="20"/>
          <w:lang w:val="af-ZA"/>
        </w:rPr>
        <w:t xml:space="preserve"> </w:t>
      </w:r>
      <w:r w:rsidRPr="00CC17F0">
        <w:rPr>
          <w:rFonts w:ascii="Arial Unicode" w:hAnsi="Arial Unicode" w:cs="Sylfaen"/>
          <w:sz w:val="20"/>
        </w:rPr>
        <w:t>և</w:t>
      </w:r>
      <w:r w:rsidR="0014458D" w:rsidRPr="00CC17F0">
        <w:rPr>
          <w:rFonts w:ascii="Arial Unicode" w:hAnsi="Arial Unicode" w:cs="Sylfaen"/>
          <w:sz w:val="20"/>
          <w:lang w:val="af-ZA"/>
        </w:rPr>
        <w:t xml:space="preserve"> </w:t>
      </w:r>
      <w:r w:rsidRPr="00CC17F0">
        <w:rPr>
          <w:rFonts w:ascii="Arial Unicode" w:hAnsi="Arial Unicode" w:cs="Sylfaen"/>
          <w:sz w:val="20"/>
        </w:rPr>
        <w:t>ժամկետներում</w:t>
      </w:r>
      <w:r w:rsidR="0014458D" w:rsidRPr="00CC17F0">
        <w:rPr>
          <w:rFonts w:ascii="Arial Unicode" w:hAnsi="Arial Unicode" w:cs="Sylfaen"/>
          <w:sz w:val="20"/>
          <w:lang w:val="af-ZA"/>
        </w:rPr>
        <w:t xml:space="preserve"> </w:t>
      </w:r>
      <w:r w:rsidRPr="00CC17F0">
        <w:rPr>
          <w:rFonts w:ascii="Arial Unicode" w:hAnsi="Arial Unicode" w:cs="Sylfaen"/>
          <w:sz w:val="20"/>
        </w:rPr>
        <w:t>չի</w:t>
      </w:r>
      <w:r w:rsidR="0014458D" w:rsidRPr="00CC17F0">
        <w:rPr>
          <w:rFonts w:ascii="Arial Unicode" w:hAnsi="Arial Unicode" w:cs="Sylfaen"/>
          <w:sz w:val="20"/>
          <w:lang w:val="af-ZA"/>
        </w:rPr>
        <w:t xml:space="preserve"> </w:t>
      </w:r>
      <w:r w:rsidRPr="00CC17F0">
        <w:rPr>
          <w:rFonts w:ascii="Arial Unicode" w:hAnsi="Arial Unicode" w:cs="Sylfaen"/>
          <w:sz w:val="20"/>
        </w:rPr>
        <w:t>ներկայացնում</w:t>
      </w:r>
      <w:r w:rsidR="0014458D" w:rsidRPr="00CC17F0">
        <w:rPr>
          <w:rFonts w:ascii="Arial Unicode" w:hAnsi="Arial Unicode" w:cs="Sylfaen"/>
          <w:sz w:val="20"/>
          <w:lang w:val="af-ZA"/>
        </w:rPr>
        <w:t xml:space="preserve"> </w:t>
      </w:r>
      <w:r w:rsidRPr="00CC17F0">
        <w:rPr>
          <w:rFonts w:ascii="Arial Unicode" w:hAnsi="Arial Unicode" w:cs="Sylfaen"/>
          <w:sz w:val="20"/>
        </w:rPr>
        <w:t>հրավերով</w:t>
      </w:r>
      <w:r w:rsidR="0014458D" w:rsidRPr="00CC17F0">
        <w:rPr>
          <w:rFonts w:ascii="Arial Unicode" w:hAnsi="Arial Unicode" w:cs="Sylfaen"/>
          <w:sz w:val="20"/>
          <w:lang w:val="af-ZA"/>
        </w:rPr>
        <w:t xml:space="preserve"> </w:t>
      </w:r>
      <w:r w:rsidRPr="00CC17F0">
        <w:rPr>
          <w:rFonts w:ascii="Arial Unicode" w:hAnsi="Arial Unicode" w:cs="Sylfaen"/>
          <w:sz w:val="20"/>
        </w:rPr>
        <w:t>նախատեսված</w:t>
      </w:r>
      <w:r w:rsidR="0014458D" w:rsidRPr="00CC17F0">
        <w:rPr>
          <w:rFonts w:ascii="Arial Unicode" w:hAnsi="Arial Unicode" w:cs="Sylfaen"/>
          <w:sz w:val="20"/>
          <w:lang w:val="af-ZA"/>
        </w:rPr>
        <w:t xml:space="preserve"> </w:t>
      </w:r>
      <w:r w:rsidRPr="00CC17F0">
        <w:rPr>
          <w:rFonts w:ascii="Arial Unicode" w:hAnsi="Arial Unicode" w:cs="Sylfaen"/>
          <w:sz w:val="20"/>
        </w:rPr>
        <w:t>փաստաթղթերը</w:t>
      </w:r>
      <w:r w:rsidRPr="00CC17F0">
        <w:rPr>
          <w:rFonts w:ascii="Arial Unicode" w:hAnsi="Arial Unicode" w:cs="Sylfaen"/>
          <w:sz w:val="20"/>
          <w:lang w:val="af-ZA"/>
        </w:rPr>
        <w:t xml:space="preserve">, </w:t>
      </w:r>
      <w:r w:rsidRPr="00CC17F0">
        <w:rPr>
          <w:rFonts w:ascii="Arial Unicode" w:hAnsi="Arial Unicode" w:cs="Sylfaen"/>
          <w:sz w:val="20"/>
        </w:rPr>
        <w:t>կամ</w:t>
      </w:r>
      <w:r w:rsidR="0014458D" w:rsidRPr="00CC17F0">
        <w:rPr>
          <w:rFonts w:ascii="Arial Unicode" w:hAnsi="Arial Unicode" w:cs="Sylfaen"/>
          <w:sz w:val="20"/>
          <w:lang w:val="af-ZA"/>
        </w:rPr>
        <w:t xml:space="preserve"> </w:t>
      </w:r>
      <w:r w:rsidRPr="00CC17F0">
        <w:rPr>
          <w:rFonts w:ascii="Arial Unicode" w:hAnsi="Arial Unicode" w:cs="Sylfaen"/>
          <w:sz w:val="20"/>
        </w:rPr>
        <w:t>ընտրված</w:t>
      </w:r>
      <w:r w:rsidR="0014458D" w:rsidRPr="00CC17F0">
        <w:rPr>
          <w:rFonts w:ascii="Arial Unicode" w:hAnsi="Arial Unicode" w:cs="Sylfaen"/>
          <w:sz w:val="20"/>
          <w:lang w:val="af-ZA"/>
        </w:rPr>
        <w:t xml:space="preserve"> </w:t>
      </w:r>
      <w:r w:rsidRPr="00CC17F0">
        <w:rPr>
          <w:rFonts w:ascii="Arial Unicode" w:hAnsi="Arial Unicode" w:cs="Sylfaen"/>
          <w:sz w:val="20"/>
        </w:rPr>
        <w:t>մասնակիցը</w:t>
      </w:r>
      <w:r w:rsidR="0014458D" w:rsidRPr="00CC17F0">
        <w:rPr>
          <w:rFonts w:ascii="Arial Unicode" w:hAnsi="Arial Unicode" w:cs="Sylfaen"/>
          <w:sz w:val="20"/>
          <w:lang w:val="af-ZA"/>
        </w:rPr>
        <w:t xml:space="preserve"> </w:t>
      </w:r>
      <w:r w:rsidRPr="00CC17F0">
        <w:rPr>
          <w:rFonts w:ascii="Arial Unicode" w:hAnsi="Arial Unicode" w:cs="Sylfaen"/>
          <w:sz w:val="20"/>
        </w:rPr>
        <w:t>չի</w:t>
      </w:r>
      <w:r w:rsidR="0014458D" w:rsidRPr="00CC17F0">
        <w:rPr>
          <w:rFonts w:ascii="Arial Unicode" w:hAnsi="Arial Unicode" w:cs="Sylfaen"/>
          <w:sz w:val="20"/>
          <w:lang w:val="af-ZA"/>
        </w:rPr>
        <w:t xml:space="preserve"> </w:t>
      </w:r>
      <w:r w:rsidRPr="00CC17F0">
        <w:rPr>
          <w:rFonts w:ascii="Arial Unicode" w:hAnsi="Arial Unicode" w:cs="Sylfaen"/>
          <w:sz w:val="20"/>
        </w:rPr>
        <w:t>ներկայացնում</w:t>
      </w:r>
      <w:r w:rsidR="0014458D" w:rsidRPr="00CC17F0">
        <w:rPr>
          <w:rFonts w:ascii="Arial Unicode" w:hAnsi="Arial Unicode" w:cs="Sylfaen"/>
          <w:sz w:val="20"/>
          <w:lang w:val="af-ZA"/>
        </w:rPr>
        <w:t xml:space="preserve"> </w:t>
      </w:r>
      <w:r w:rsidRPr="00CC17F0">
        <w:rPr>
          <w:rFonts w:ascii="Arial Unicode" w:hAnsi="Arial Unicode" w:cs="Sylfaen"/>
          <w:sz w:val="20"/>
        </w:rPr>
        <w:t>որակավորման</w:t>
      </w:r>
      <w:r w:rsidR="0014458D" w:rsidRPr="00CC17F0">
        <w:rPr>
          <w:rFonts w:ascii="Arial Unicode" w:hAnsi="Arial Unicode" w:cs="Sylfaen"/>
          <w:sz w:val="20"/>
          <w:lang w:val="af-ZA"/>
        </w:rPr>
        <w:t xml:space="preserve"> </w:t>
      </w:r>
      <w:r w:rsidRPr="00CC17F0">
        <w:rPr>
          <w:rFonts w:ascii="Arial Unicode" w:hAnsi="Arial Unicode" w:cs="Sylfaen"/>
          <w:sz w:val="20"/>
        </w:rPr>
        <w:t>ապահովումը</w:t>
      </w:r>
      <w:r w:rsidRPr="00CC17F0">
        <w:rPr>
          <w:rFonts w:ascii="Arial Unicode" w:hAnsi="Arial Unicode" w:cs="Sylfaen"/>
          <w:sz w:val="20"/>
          <w:lang w:val="af-ZA"/>
        </w:rPr>
        <w:t xml:space="preserve">, </w:t>
      </w:r>
      <w:r w:rsidRPr="00CC17F0">
        <w:rPr>
          <w:rFonts w:ascii="Arial Unicode" w:hAnsi="Arial Unicode" w:cs="Sylfaen"/>
          <w:sz w:val="20"/>
        </w:rPr>
        <w:t>ապա</w:t>
      </w:r>
      <w:r w:rsidR="0014458D" w:rsidRPr="00CC17F0">
        <w:rPr>
          <w:rFonts w:ascii="Arial Unicode" w:hAnsi="Arial Unicode" w:cs="Sylfaen"/>
          <w:sz w:val="20"/>
          <w:lang w:val="af-ZA"/>
        </w:rPr>
        <w:t xml:space="preserve"> </w:t>
      </w:r>
      <w:r w:rsidRPr="00CC17F0">
        <w:rPr>
          <w:rFonts w:ascii="Arial Unicode" w:hAnsi="Arial Unicode" w:cs="Sylfaen"/>
          <w:sz w:val="20"/>
        </w:rPr>
        <w:t>այդ</w:t>
      </w:r>
      <w:r w:rsidR="0014458D" w:rsidRPr="00CC17F0">
        <w:rPr>
          <w:rFonts w:ascii="Arial Unicode" w:hAnsi="Arial Unicode" w:cs="Sylfaen"/>
          <w:sz w:val="20"/>
          <w:lang w:val="af-ZA"/>
        </w:rPr>
        <w:t xml:space="preserve"> </w:t>
      </w:r>
      <w:r w:rsidRPr="00CC17F0">
        <w:rPr>
          <w:rFonts w:ascii="Arial Unicode" w:hAnsi="Arial Unicode" w:cs="Sylfaen"/>
          <w:sz w:val="20"/>
        </w:rPr>
        <w:t>հանգամանքը</w:t>
      </w:r>
      <w:r w:rsidR="0014458D" w:rsidRPr="00CC17F0">
        <w:rPr>
          <w:rFonts w:ascii="Arial Unicode" w:hAnsi="Arial Unicode" w:cs="Sylfaen"/>
          <w:sz w:val="20"/>
          <w:lang w:val="af-ZA"/>
        </w:rPr>
        <w:t xml:space="preserve"> </w:t>
      </w:r>
      <w:r w:rsidRPr="00CC17F0">
        <w:rPr>
          <w:rFonts w:ascii="Arial Unicode" w:hAnsi="Arial Unicode" w:cs="Sylfaen"/>
          <w:sz w:val="20"/>
        </w:rPr>
        <w:t>համարվում</w:t>
      </w:r>
      <w:r w:rsidR="0014458D" w:rsidRPr="00CC17F0">
        <w:rPr>
          <w:rFonts w:ascii="Arial Unicode" w:hAnsi="Arial Unicode" w:cs="Sylfaen"/>
          <w:sz w:val="20"/>
          <w:lang w:val="af-ZA"/>
        </w:rPr>
        <w:t xml:space="preserve"> </w:t>
      </w:r>
      <w:r w:rsidRPr="00CC17F0">
        <w:rPr>
          <w:rFonts w:ascii="Arial Unicode" w:hAnsi="Arial Unicode" w:cs="Sylfaen"/>
          <w:sz w:val="20"/>
        </w:rPr>
        <w:t>է</w:t>
      </w:r>
      <w:r w:rsidR="0014458D" w:rsidRPr="00CC17F0">
        <w:rPr>
          <w:rFonts w:ascii="Arial Unicode" w:hAnsi="Arial Unicode" w:cs="Sylfaen"/>
          <w:sz w:val="20"/>
          <w:lang w:val="af-ZA"/>
        </w:rPr>
        <w:t xml:space="preserve"> </w:t>
      </w:r>
      <w:r w:rsidRPr="00CC17F0">
        <w:rPr>
          <w:rFonts w:ascii="Arial Unicode" w:hAnsi="Arial Unicode" w:cs="Sylfaen"/>
          <w:sz w:val="20"/>
        </w:rPr>
        <w:t>որպես</w:t>
      </w:r>
      <w:r w:rsidR="0014458D" w:rsidRPr="00CC17F0">
        <w:rPr>
          <w:rFonts w:ascii="Arial Unicode" w:hAnsi="Arial Unicode" w:cs="Sylfaen"/>
          <w:sz w:val="20"/>
          <w:lang w:val="af-ZA"/>
        </w:rPr>
        <w:t xml:space="preserve"> </w:t>
      </w:r>
      <w:r w:rsidRPr="00CC17F0">
        <w:rPr>
          <w:rFonts w:ascii="Arial Unicode" w:hAnsi="Arial Unicode" w:cs="Sylfaen"/>
          <w:sz w:val="20"/>
        </w:rPr>
        <w:t>գնման</w:t>
      </w:r>
      <w:r w:rsidR="0014458D" w:rsidRPr="00CC17F0">
        <w:rPr>
          <w:rFonts w:ascii="Arial Unicode" w:hAnsi="Arial Unicode" w:cs="Sylfaen"/>
          <w:sz w:val="20"/>
          <w:lang w:val="af-ZA"/>
        </w:rPr>
        <w:t xml:space="preserve"> </w:t>
      </w:r>
      <w:r w:rsidRPr="00CC17F0">
        <w:rPr>
          <w:rFonts w:ascii="Arial Unicode" w:hAnsi="Arial Unicode" w:cs="Sylfaen"/>
          <w:sz w:val="20"/>
        </w:rPr>
        <w:t>գործընթացի</w:t>
      </w:r>
      <w:r w:rsidR="0014458D" w:rsidRPr="00CC17F0">
        <w:rPr>
          <w:rFonts w:ascii="Arial Unicode" w:hAnsi="Arial Unicode" w:cs="Sylfaen"/>
          <w:sz w:val="20"/>
          <w:lang w:val="af-ZA"/>
        </w:rPr>
        <w:t xml:space="preserve"> </w:t>
      </w:r>
      <w:r w:rsidRPr="00CC17F0">
        <w:rPr>
          <w:rFonts w:ascii="Arial Unicode" w:hAnsi="Arial Unicode" w:cs="Sylfaen"/>
          <w:sz w:val="20"/>
        </w:rPr>
        <w:t>շրջանակում</w:t>
      </w:r>
      <w:r w:rsidR="0014458D" w:rsidRPr="00CC17F0">
        <w:rPr>
          <w:rFonts w:ascii="Arial Unicode" w:hAnsi="Arial Unicode" w:cs="Sylfaen"/>
          <w:sz w:val="20"/>
          <w:lang w:val="af-ZA"/>
        </w:rPr>
        <w:t xml:space="preserve"> </w:t>
      </w:r>
      <w:r w:rsidRPr="00CC17F0">
        <w:rPr>
          <w:rFonts w:ascii="Arial Unicode" w:hAnsi="Arial Unicode" w:cs="Sylfaen"/>
          <w:sz w:val="20"/>
        </w:rPr>
        <w:t>ստանձնված</w:t>
      </w:r>
      <w:r w:rsidR="0014458D" w:rsidRPr="00CC17F0">
        <w:rPr>
          <w:rFonts w:ascii="Arial Unicode" w:hAnsi="Arial Unicode" w:cs="Sylfaen"/>
          <w:sz w:val="20"/>
          <w:lang w:val="af-ZA"/>
        </w:rPr>
        <w:t xml:space="preserve"> </w:t>
      </w:r>
      <w:r w:rsidRPr="00CC17F0">
        <w:rPr>
          <w:rFonts w:ascii="Arial Unicode" w:hAnsi="Arial Unicode" w:cs="Sylfaen"/>
          <w:sz w:val="20"/>
        </w:rPr>
        <w:t>պարտավորության</w:t>
      </w:r>
      <w:r w:rsidRPr="00CC17F0">
        <w:rPr>
          <w:rFonts w:ascii="Arial Unicode" w:hAnsi="Arial Unicode" w:cs="Sylfaen"/>
          <w:sz w:val="20"/>
          <w:lang w:val="af-ZA"/>
        </w:rPr>
        <w:t xml:space="preserve"> խախտում: </w:t>
      </w:r>
    </w:p>
    <w:p w:rsidR="00402CEF" w:rsidRPr="00CC17F0" w:rsidRDefault="00402CEF" w:rsidP="00402CEF">
      <w:pPr>
        <w:ind w:firstLine="375"/>
        <w:jc w:val="both"/>
        <w:rPr>
          <w:rFonts w:ascii="Arial Unicode" w:hAnsi="Arial Unicode"/>
          <w:sz w:val="20"/>
          <w:szCs w:val="20"/>
          <w:lang w:val="af-ZA"/>
        </w:rPr>
      </w:pPr>
      <w:r w:rsidRPr="00CC17F0">
        <w:rPr>
          <w:rFonts w:ascii="Arial Unicode" w:hAnsi="Arial Unicode"/>
          <w:sz w:val="20"/>
          <w:szCs w:val="20"/>
          <w:lang w:val="af-ZA"/>
        </w:rPr>
        <w:t xml:space="preserve">      8.13 </w:t>
      </w:r>
      <w:r w:rsidRPr="00CC17F0">
        <w:rPr>
          <w:rFonts w:ascii="Arial Unicode" w:hAnsi="Arial Unicode"/>
          <w:sz w:val="20"/>
          <w:szCs w:val="20"/>
        </w:rPr>
        <w:t>Ե</w:t>
      </w:r>
      <w:r w:rsidRPr="00CC17F0">
        <w:rPr>
          <w:rFonts w:ascii="Arial Unicode" w:hAnsi="Arial Unicode"/>
          <w:sz w:val="20"/>
          <w:szCs w:val="20"/>
          <w:lang w:val="hy-AM"/>
        </w:rPr>
        <w:t>թե մասնակից</w:t>
      </w:r>
      <w:r w:rsidRPr="00CC17F0">
        <w:rPr>
          <w:rFonts w:ascii="Arial Unicode" w:hAnsi="Arial Unicode"/>
          <w:sz w:val="20"/>
          <w:szCs w:val="20"/>
        </w:rPr>
        <w:t>նՕ</w:t>
      </w:r>
      <w:r w:rsidRPr="00CC17F0">
        <w:rPr>
          <w:rFonts w:ascii="Arial Unicode" w:hAnsi="Arial Unicode"/>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CC17F0">
        <w:rPr>
          <w:rFonts w:ascii="Arial Unicode" w:hAnsi="Arial Unicode" w:cs="Sylfaen"/>
          <w:sz w:val="20"/>
          <w:szCs w:val="20"/>
          <w:lang w:val="af-ZA"/>
        </w:rPr>
        <w:t>:</w:t>
      </w:r>
    </w:p>
    <w:p w:rsidR="00402CEF" w:rsidRPr="00CC17F0" w:rsidRDefault="00402CEF" w:rsidP="00402CEF">
      <w:pPr>
        <w:pStyle w:val="norm"/>
        <w:spacing w:line="240" w:lineRule="auto"/>
        <w:ind w:firstLine="706"/>
        <w:rPr>
          <w:rFonts w:ascii="Arial Unicode" w:hAnsi="Arial Unicode" w:cs="Sylfaen"/>
          <w:sz w:val="20"/>
          <w:szCs w:val="24"/>
          <w:lang w:val="af-ZA" w:eastAsia="en-US"/>
        </w:rPr>
      </w:pPr>
      <w:r w:rsidRPr="00CC17F0">
        <w:rPr>
          <w:rFonts w:ascii="Arial Unicode" w:hAnsi="Arial Unicode" w:cs="Sylfaen"/>
          <w:sz w:val="20"/>
          <w:szCs w:val="24"/>
          <w:lang w:val="af-ZA" w:eastAsia="en-US"/>
        </w:rPr>
        <w:t xml:space="preserve">8.14 </w:t>
      </w:r>
      <w:r w:rsidRPr="00CC17F0">
        <w:rPr>
          <w:rFonts w:ascii="Arial Unicode" w:hAnsi="Arial Unicode" w:cs="Sylfaen"/>
          <w:sz w:val="20"/>
          <w:szCs w:val="24"/>
          <w:lang w:val="ru-RU" w:eastAsia="en-US"/>
        </w:rPr>
        <w:t>Սույն</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հրավերի</w:t>
      </w:r>
      <w:r w:rsidRPr="00CC17F0">
        <w:rPr>
          <w:rFonts w:ascii="Arial Unicode" w:hAnsi="Arial Unicode" w:cs="Sylfaen"/>
          <w:sz w:val="20"/>
          <w:szCs w:val="24"/>
          <w:lang w:val="af-ZA" w:eastAsia="en-US"/>
        </w:rPr>
        <w:t xml:space="preserve"> 1-</w:t>
      </w:r>
      <w:r w:rsidRPr="00CC17F0">
        <w:rPr>
          <w:rFonts w:ascii="Arial Unicode" w:hAnsi="Arial Unicode" w:cs="Sylfaen"/>
          <w:sz w:val="20"/>
          <w:szCs w:val="24"/>
          <w:lang w:val="ru-RU" w:eastAsia="en-US"/>
        </w:rPr>
        <w:t>ինմասի</w:t>
      </w:r>
      <w:r w:rsidRPr="00CC17F0">
        <w:rPr>
          <w:rFonts w:ascii="Arial Unicode" w:hAnsi="Arial Unicode" w:cs="Sylfaen"/>
          <w:sz w:val="20"/>
          <w:szCs w:val="24"/>
          <w:lang w:val="af-ZA" w:eastAsia="en-US"/>
        </w:rPr>
        <w:t xml:space="preserve"> 8.8 և 8.9 </w:t>
      </w:r>
      <w:r w:rsidRPr="00CC17F0">
        <w:rPr>
          <w:rFonts w:ascii="Arial Unicode" w:hAnsi="Arial Unicode" w:cs="Sylfaen"/>
          <w:sz w:val="20"/>
          <w:szCs w:val="24"/>
          <w:lang w:val="ru-RU" w:eastAsia="en-US"/>
        </w:rPr>
        <w:t>կետ</w:t>
      </w:r>
      <w:r w:rsidRPr="00CC17F0">
        <w:rPr>
          <w:rFonts w:ascii="Arial Unicode" w:hAnsi="Arial Unicode" w:cs="Sylfaen"/>
          <w:sz w:val="20"/>
          <w:szCs w:val="24"/>
          <w:lang w:eastAsia="en-US"/>
        </w:rPr>
        <w:t>եր</w:t>
      </w:r>
      <w:r w:rsidRPr="00CC17F0">
        <w:rPr>
          <w:rFonts w:ascii="Arial Unicode" w:hAnsi="Arial Unicode" w:cs="Sylfaen"/>
          <w:sz w:val="20"/>
          <w:szCs w:val="24"/>
          <w:lang w:val="ru-RU" w:eastAsia="en-US"/>
        </w:rPr>
        <w:t>ում</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նշված</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փաստաթղթերը</w:t>
      </w:r>
      <w:r w:rsidRPr="00CC17F0">
        <w:rPr>
          <w:rFonts w:ascii="Arial Unicode" w:hAnsi="Arial Unicode" w:cs="Sylfaen"/>
          <w:sz w:val="20"/>
          <w:szCs w:val="24"/>
          <w:lang w:val="af-ZA" w:eastAsia="en-US"/>
        </w:rPr>
        <w:t xml:space="preserve"> մասնակիցը </w:t>
      </w:r>
      <w:r w:rsidRPr="00CC17F0">
        <w:rPr>
          <w:rFonts w:ascii="Arial Unicode" w:hAnsi="Arial Unicode" w:cs="Sylfaen"/>
          <w:sz w:val="20"/>
          <w:szCs w:val="24"/>
          <w:lang w:eastAsia="en-US"/>
        </w:rPr>
        <w:t>սահմանված</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eastAsia="en-US"/>
        </w:rPr>
        <w:t>ժամկետում</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հանձնա</w:t>
      </w:r>
      <w:r w:rsidRPr="00CC17F0">
        <w:rPr>
          <w:rFonts w:ascii="Arial Unicode" w:hAnsi="Arial Unicode" w:cs="Sylfaen"/>
          <w:sz w:val="20"/>
          <w:szCs w:val="24"/>
          <w:lang w:val="af-ZA" w:eastAsia="en-US"/>
        </w:rPr>
        <w:softHyphen/>
      </w:r>
      <w:r w:rsidRPr="00CC17F0">
        <w:rPr>
          <w:rFonts w:ascii="Arial Unicode" w:hAnsi="Arial Unicode" w:cs="Sylfaen"/>
          <w:sz w:val="20"/>
          <w:szCs w:val="24"/>
          <w:lang w:val="ru-RU" w:eastAsia="en-US"/>
        </w:rPr>
        <w:t>ժողովի</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քարտուղարին</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ներկայաց</w:t>
      </w:r>
      <w:r w:rsidRPr="00CC17F0">
        <w:rPr>
          <w:rFonts w:ascii="Arial Unicode" w:hAnsi="Arial Unicode" w:cs="Sylfaen"/>
          <w:sz w:val="20"/>
          <w:szCs w:val="24"/>
          <w:lang w:eastAsia="en-US"/>
        </w:rPr>
        <w:t>ն</w:t>
      </w:r>
      <w:r w:rsidRPr="00CC17F0">
        <w:rPr>
          <w:rFonts w:ascii="Arial Unicode" w:hAnsi="Arial Unicode" w:cs="Sylfaen"/>
          <w:sz w:val="20"/>
          <w:szCs w:val="24"/>
          <w:lang w:val="ru-RU" w:eastAsia="en-US"/>
        </w:rPr>
        <w:t>ում</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eastAsia="en-US"/>
        </w:rPr>
        <w:t>է</w:t>
      </w:r>
      <w:r w:rsidRPr="00CC17F0">
        <w:rPr>
          <w:rFonts w:ascii="Arial Unicode" w:hAnsi="Arial Unicode" w:cs="Sylfaen"/>
          <w:sz w:val="20"/>
          <w:szCs w:val="24"/>
          <w:lang w:val="af-ZA" w:eastAsia="en-US"/>
        </w:rPr>
        <w:t xml:space="preserve"> վերջինիս՝ </w:t>
      </w:r>
      <w:r w:rsidRPr="00CC17F0">
        <w:rPr>
          <w:rFonts w:ascii="Arial Unicode" w:hAnsi="Arial Unicode" w:cs="Sylfaen"/>
          <w:sz w:val="20"/>
          <w:szCs w:val="24"/>
          <w:lang w:val="ru-RU" w:eastAsia="en-US"/>
        </w:rPr>
        <w:t>սույն</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հրավերով</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նախատեսված</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էլեկտրոնային</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փոստին</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eastAsia="en-US"/>
        </w:rPr>
        <w:t>ուղարկելու</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eastAsia="en-US"/>
        </w:rPr>
        <w:t>միջոցով</w:t>
      </w:r>
      <w:r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Քարտուղարը</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պարտավոր</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է</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փաստաթղթերն</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ստանալու</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օրը</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հաստատել</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դրանց</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ստանալու</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հանգամանքը՝</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սույն</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հրավերում</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նշված</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իր</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էլեկտրոնային</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փոստից</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մասնակցի</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էլեկտրոնային</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փոստին</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հավաստում</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ուղարկելու</w:t>
      </w:r>
      <w:r w:rsidR="005A145C" w:rsidRPr="00CC17F0">
        <w:rPr>
          <w:rFonts w:ascii="Arial Unicode" w:hAnsi="Arial Unicode" w:cs="Sylfaen"/>
          <w:sz w:val="20"/>
          <w:szCs w:val="24"/>
          <w:lang w:val="af-ZA" w:eastAsia="en-US"/>
        </w:rPr>
        <w:t xml:space="preserve"> </w:t>
      </w:r>
      <w:r w:rsidRPr="00CC17F0">
        <w:rPr>
          <w:rFonts w:ascii="Arial Unicode" w:hAnsi="Arial Unicode" w:cs="Sylfaen"/>
          <w:sz w:val="20"/>
          <w:szCs w:val="24"/>
          <w:lang w:val="ru-RU" w:eastAsia="en-US"/>
        </w:rPr>
        <w:t>միջոցով</w:t>
      </w:r>
      <w:r w:rsidRPr="00CC17F0">
        <w:rPr>
          <w:rFonts w:ascii="Arial Unicode" w:hAnsi="Arial Unicode" w:cs="Sylfaen"/>
          <w:sz w:val="20"/>
          <w:szCs w:val="24"/>
          <w:lang w:val="af-ZA" w:eastAsia="en-US"/>
        </w:rPr>
        <w:t>:</w:t>
      </w:r>
    </w:p>
    <w:p w:rsidR="00402CEF" w:rsidRPr="00003E20" w:rsidRDefault="00402CEF" w:rsidP="00402CEF">
      <w:pPr>
        <w:pStyle w:val="23"/>
        <w:spacing w:line="240" w:lineRule="auto"/>
        <w:ind w:firstLine="567"/>
        <w:rPr>
          <w:rFonts w:ascii="Arial Unicode" w:hAnsi="Arial Unicode" w:cs="Sylfaen"/>
          <w:szCs w:val="24"/>
        </w:rPr>
      </w:pPr>
      <w:r w:rsidRPr="00CC17F0">
        <w:rPr>
          <w:rFonts w:ascii="Arial Unicode" w:hAnsi="Arial Unicode" w:cs="Sylfaen"/>
          <w:szCs w:val="24"/>
        </w:rPr>
        <w:t xml:space="preserve">8.15 </w:t>
      </w:r>
      <w:r w:rsidRPr="00CC17F0">
        <w:rPr>
          <w:rFonts w:ascii="Arial Unicode" w:hAnsi="Arial Unicode" w:cs="Sylfaen"/>
          <w:szCs w:val="24"/>
          <w:lang w:val="ru-RU"/>
        </w:rPr>
        <w:t>Մասնակից</w:t>
      </w:r>
      <w:r w:rsidRPr="00003E20">
        <w:rPr>
          <w:rFonts w:ascii="Arial Unicode" w:hAnsi="Arial Unicode" w:cs="Sylfaen"/>
          <w:szCs w:val="24"/>
          <w:lang w:val="ru-RU"/>
        </w:rPr>
        <w:t>ները</w:t>
      </w:r>
      <w:r w:rsidR="005A145C" w:rsidRPr="00003E20">
        <w:rPr>
          <w:rFonts w:ascii="Arial Unicode" w:hAnsi="Arial Unicode" w:cs="Sylfaen"/>
          <w:szCs w:val="24"/>
        </w:rPr>
        <w:t xml:space="preserve"> </w:t>
      </w:r>
      <w:r w:rsidRPr="00003E20">
        <w:rPr>
          <w:rFonts w:ascii="Arial Unicode" w:hAnsi="Arial Unicode" w:cs="Sylfaen"/>
          <w:szCs w:val="24"/>
          <w:lang w:val="ru-RU"/>
        </w:rPr>
        <w:t>և</w:t>
      </w:r>
      <w:r w:rsidR="005A145C" w:rsidRPr="00003E20">
        <w:rPr>
          <w:rFonts w:ascii="Arial Unicode" w:hAnsi="Arial Unicode" w:cs="Sylfaen"/>
          <w:szCs w:val="24"/>
        </w:rPr>
        <w:t xml:space="preserve"> </w:t>
      </w:r>
      <w:r w:rsidRPr="00003E20">
        <w:rPr>
          <w:rFonts w:ascii="Arial Unicode" w:hAnsi="Arial Unicode" w:cs="Sylfaen"/>
          <w:szCs w:val="24"/>
          <w:lang w:val="ru-RU"/>
        </w:rPr>
        <w:t>նրանց</w:t>
      </w:r>
      <w:r w:rsidR="005A145C" w:rsidRPr="00003E20">
        <w:rPr>
          <w:rFonts w:ascii="Arial Unicode" w:hAnsi="Arial Unicode" w:cs="Sylfaen"/>
          <w:szCs w:val="24"/>
        </w:rPr>
        <w:t xml:space="preserve"> </w:t>
      </w:r>
      <w:r w:rsidRPr="00003E20">
        <w:rPr>
          <w:rFonts w:ascii="Arial Unicode" w:hAnsi="Arial Unicode" w:cs="Sylfaen"/>
          <w:szCs w:val="24"/>
          <w:lang w:val="ru-RU"/>
        </w:rPr>
        <w:t>ներկայացուցիչները</w:t>
      </w:r>
      <w:r w:rsidR="005A145C" w:rsidRPr="00003E20">
        <w:rPr>
          <w:rFonts w:ascii="Arial Unicode" w:hAnsi="Arial Unicode" w:cs="Sylfaen"/>
          <w:szCs w:val="24"/>
        </w:rPr>
        <w:t xml:space="preserve"> </w:t>
      </w:r>
      <w:r w:rsidRPr="00003E20">
        <w:rPr>
          <w:rFonts w:ascii="Arial Unicode" w:hAnsi="Arial Unicode" w:cs="Sylfaen"/>
          <w:szCs w:val="24"/>
          <w:lang w:val="ru-RU"/>
        </w:rPr>
        <w:t>կարող</w:t>
      </w:r>
      <w:r w:rsidR="005A145C" w:rsidRPr="00003E20">
        <w:rPr>
          <w:rFonts w:ascii="Arial Unicode" w:hAnsi="Arial Unicode" w:cs="Sylfaen"/>
          <w:szCs w:val="24"/>
        </w:rPr>
        <w:t xml:space="preserve"> </w:t>
      </w:r>
      <w:r w:rsidRPr="00003E20">
        <w:rPr>
          <w:rFonts w:ascii="Arial Unicode" w:hAnsi="Arial Unicode" w:cs="Sylfaen"/>
          <w:szCs w:val="24"/>
          <w:lang w:val="ru-RU"/>
        </w:rPr>
        <w:t>են</w:t>
      </w:r>
      <w:r w:rsidR="005A145C" w:rsidRPr="00003E20">
        <w:rPr>
          <w:rFonts w:ascii="Arial Unicode" w:hAnsi="Arial Unicode" w:cs="Sylfaen"/>
          <w:szCs w:val="24"/>
        </w:rPr>
        <w:t xml:space="preserve"> </w:t>
      </w:r>
      <w:r w:rsidRPr="00003E20">
        <w:rPr>
          <w:rFonts w:ascii="Arial Unicode" w:hAnsi="Arial Unicode" w:cs="Sylfaen"/>
          <w:szCs w:val="24"/>
          <w:lang w:val="ru-RU"/>
        </w:rPr>
        <w:t>ներկա</w:t>
      </w:r>
      <w:r w:rsidRPr="00003E20">
        <w:rPr>
          <w:rFonts w:ascii="Arial Unicode" w:hAnsi="Arial Unicode" w:cs="Sylfaen"/>
          <w:szCs w:val="24"/>
        </w:rPr>
        <w:t xml:space="preserve"> լինել  </w:t>
      </w:r>
      <w:r w:rsidRPr="00003E20">
        <w:rPr>
          <w:rFonts w:ascii="Arial Unicode" w:hAnsi="Arial Unicode" w:cs="Sylfaen"/>
          <w:szCs w:val="24"/>
          <w:lang w:val="ru-RU"/>
        </w:rPr>
        <w:t>հանձնաժողովի</w:t>
      </w:r>
      <w:r w:rsidR="005A145C" w:rsidRPr="00003E20">
        <w:rPr>
          <w:rFonts w:ascii="Arial Unicode" w:hAnsi="Arial Unicode" w:cs="Sylfaen"/>
          <w:szCs w:val="24"/>
        </w:rPr>
        <w:t xml:space="preserve"> </w:t>
      </w:r>
      <w:r w:rsidRPr="00003E20">
        <w:rPr>
          <w:rFonts w:ascii="Arial Unicode" w:hAnsi="Arial Unicode" w:cs="Sylfaen"/>
          <w:szCs w:val="24"/>
          <w:lang w:val="ru-RU"/>
        </w:rPr>
        <w:t>նիստերին։</w:t>
      </w:r>
      <w:r w:rsidR="005A145C" w:rsidRPr="00003E20">
        <w:rPr>
          <w:rFonts w:ascii="Arial Unicode" w:hAnsi="Arial Unicode" w:cs="Sylfaen"/>
          <w:szCs w:val="24"/>
        </w:rPr>
        <w:t xml:space="preserve"> </w:t>
      </w:r>
      <w:r w:rsidRPr="00003E20">
        <w:rPr>
          <w:rFonts w:ascii="Arial Unicode" w:hAnsi="Arial Unicode" w:cs="Sylfaen"/>
          <w:szCs w:val="24"/>
          <w:lang w:val="ru-RU"/>
        </w:rPr>
        <w:t>Մասնակիցները</w:t>
      </w:r>
      <w:r w:rsidRPr="00003E20">
        <w:rPr>
          <w:rFonts w:ascii="Arial Unicode" w:hAnsi="Arial Unicode" w:cs="Sylfaen"/>
          <w:szCs w:val="24"/>
        </w:rPr>
        <w:t xml:space="preserve"> կամ </w:t>
      </w:r>
      <w:r w:rsidRPr="00003E20">
        <w:rPr>
          <w:rFonts w:ascii="Arial Unicode" w:hAnsi="Arial Unicode" w:cs="Sylfaen"/>
          <w:szCs w:val="24"/>
          <w:lang w:val="ru-RU"/>
        </w:rPr>
        <w:t>նրանց</w:t>
      </w:r>
      <w:r w:rsidR="005A145C" w:rsidRPr="00003E20">
        <w:rPr>
          <w:rFonts w:ascii="Arial Unicode" w:hAnsi="Arial Unicode" w:cs="Sylfaen"/>
          <w:szCs w:val="24"/>
        </w:rPr>
        <w:t xml:space="preserve"> </w:t>
      </w:r>
      <w:r w:rsidRPr="00003E20">
        <w:rPr>
          <w:rFonts w:ascii="Arial Unicode" w:hAnsi="Arial Unicode" w:cs="Sylfaen"/>
          <w:szCs w:val="24"/>
          <w:lang w:val="ru-RU"/>
        </w:rPr>
        <w:t>ներկայացուցիչները</w:t>
      </w:r>
      <w:r w:rsidR="005A145C" w:rsidRPr="00003E20">
        <w:rPr>
          <w:rFonts w:ascii="Arial Unicode" w:hAnsi="Arial Unicode" w:cs="Sylfaen"/>
          <w:szCs w:val="24"/>
        </w:rPr>
        <w:t xml:space="preserve"> </w:t>
      </w:r>
      <w:r w:rsidRPr="00003E20">
        <w:rPr>
          <w:rFonts w:ascii="Arial Unicode" w:hAnsi="Arial Unicode" w:cs="Sylfaen"/>
          <w:szCs w:val="24"/>
          <w:lang w:val="ru-RU"/>
        </w:rPr>
        <w:t>կարող</w:t>
      </w:r>
      <w:r w:rsidR="005A145C" w:rsidRPr="00003E20">
        <w:rPr>
          <w:rFonts w:ascii="Arial Unicode" w:hAnsi="Arial Unicode" w:cs="Sylfaen"/>
          <w:szCs w:val="24"/>
        </w:rPr>
        <w:t xml:space="preserve"> </w:t>
      </w:r>
      <w:r w:rsidRPr="00003E20">
        <w:rPr>
          <w:rFonts w:ascii="Arial Unicode" w:hAnsi="Arial Unicode" w:cs="Sylfaen"/>
          <w:szCs w:val="24"/>
          <w:lang w:val="ru-RU"/>
        </w:rPr>
        <w:t>են</w:t>
      </w:r>
      <w:r w:rsidR="005A145C" w:rsidRPr="00003E20">
        <w:rPr>
          <w:rFonts w:ascii="Arial Unicode" w:hAnsi="Arial Unicode" w:cs="Sylfaen"/>
          <w:szCs w:val="24"/>
        </w:rPr>
        <w:t xml:space="preserve"> </w:t>
      </w:r>
      <w:r w:rsidRPr="00003E20">
        <w:rPr>
          <w:rFonts w:ascii="Arial Unicode" w:hAnsi="Arial Unicode" w:cs="Sylfaen"/>
          <w:szCs w:val="24"/>
          <w:lang w:val="ru-RU"/>
        </w:rPr>
        <w:t>պահանջել</w:t>
      </w:r>
      <w:r w:rsidR="005A145C" w:rsidRPr="00003E20">
        <w:rPr>
          <w:rFonts w:ascii="Arial Unicode" w:hAnsi="Arial Unicode" w:cs="Sylfaen"/>
          <w:szCs w:val="24"/>
        </w:rPr>
        <w:t xml:space="preserve"> </w:t>
      </w:r>
      <w:r w:rsidRPr="00003E20">
        <w:rPr>
          <w:rFonts w:ascii="Arial Unicode" w:hAnsi="Arial Unicode" w:cs="Sylfaen"/>
          <w:szCs w:val="24"/>
          <w:lang w:val="ru-RU"/>
        </w:rPr>
        <w:t>հանձնաժողովի</w:t>
      </w:r>
      <w:r w:rsidR="005A145C" w:rsidRPr="00003E20">
        <w:rPr>
          <w:rFonts w:ascii="Arial Unicode" w:hAnsi="Arial Unicode" w:cs="Sylfaen"/>
          <w:szCs w:val="24"/>
        </w:rPr>
        <w:t xml:space="preserve"> </w:t>
      </w:r>
      <w:r w:rsidRPr="00003E20">
        <w:rPr>
          <w:rFonts w:ascii="Arial Unicode" w:hAnsi="Arial Unicode" w:cs="Sylfaen"/>
          <w:szCs w:val="24"/>
          <w:lang w:val="ru-RU"/>
        </w:rPr>
        <w:t>նիստերի</w:t>
      </w:r>
      <w:r w:rsidR="005A145C" w:rsidRPr="00003E20">
        <w:rPr>
          <w:rFonts w:ascii="Arial Unicode" w:hAnsi="Arial Unicode" w:cs="Sylfaen"/>
          <w:szCs w:val="24"/>
        </w:rPr>
        <w:t xml:space="preserve"> </w:t>
      </w:r>
      <w:r w:rsidRPr="00003E20">
        <w:rPr>
          <w:rFonts w:ascii="Arial Unicode" w:hAnsi="Arial Unicode" w:cs="Sylfaen"/>
          <w:szCs w:val="24"/>
          <w:lang w:val="ru-RU"/>
        </w:rPr>
        <w:t>արձանագրությունների</w:t>
      </w:r>
      <w:r w:rsidR="005A145C" w:rsidRPr="00003E20">
        <w:rPr>
          <w:rFonts w:ascii="Arial Unicode" w:hAnsi="Arial Unicode" w:cs="Sylfaen"/>
          <w:szCs w:val="24"/>
        </w:rPr>
        <w:t xml:space="preserve"> </w:t>
      </w:r>
      <w:r w:rsidRPr="00003E20">
        <w:rPr>
          <w:rFonts w:ascii="Arial Unicode" w:hAnsi="Arial Unicode" w:cs="Sylfaen"/>
          <w:szCs w:val="24"/>
          <w:lang w:val="ru-RU"/>
        </w:rPr>
        <w:t>պատճենները</w:t>
      </w:r>
      <w:r w:rsidRPr="00003E20">
        <w:rPr>
          <w:rFonts w:ascii="Arial Unicode" w:hAnsi="Arial Unicode" w:cs="Sylfaen"/>
          <w:szCs w:val="24"/>
        </w:rPr>
        <w:t xml:space="preserve">, </w:t>
      </w:r>
      <w:r w:rsidRPr="00003E20">
        <w:rPr>
          <w:rFonts w:ascii="Arial Unicode" w:hAnsi="Arial Unicode" w:cs="Sylfaen"/>
          <w:szCs w:val="24"/>
          <w:lang w:val="ru-RU"/>
        </w:rPr>
        <w:t>որոնք</w:t>
      </w:r>
      <w:r w:rsidR="005A145C" w:rsidRPr="00003E20">
        <w:rPr>
          <w:rFonts w:ascii="Arial Unicode" w:hAnsi="Arial Unicode" w:cs="Sylfaen"/>
          <w:szCs w:val="24"/>
        </w:rPr>
        <w:t xml:space="preserve"> </w:t>
      </w:r>
      <w:r w:rsidRPr="00003E20">
        <w:rPr>
          <w:rFonts w:ascii="Arial Unicode" w:hAnsi="Arial Unicode" w:cs="Sylfaen"/>
          <w:szCs w:val="24"/>
          <w:lang w:val="ru-RU"/>
        </w:rPr>
        <w:t>տրամադրվում</w:t>
      </w:r>
      <w:r w:rsidR="005A145C" w:rsidRPr="00003E20">
        <w:rPr>
          <w:rFonts w:ascii="Arial Unicode" w:hAnsi="Arial Unicode" w:cs="Sylfaen"/>
          <w:szCs w:val="24"/>
        </w:rPr>
        <w:t xml:space="preserve"> </w:t>
      </w:r>
      <w:r w:rsidRPr="00003E20">
        <w:rPr>
          <w:rFonts w:ascii="Arial Unicode" w:hAnsi="Arial Unicode" w:cs="Sylfaen"/>
          <w:szCs w:val="24"/>
          <w:lang w:val="ru-RU"/>
        </w:rPr>
        <w:t>են</w:t>
      </w:r>
      <w:r w:rsidR="005A145C" w:rsidRPr="00003E20">
        <w:rPr>
          <w:rFonts w:ascii="Arial Unicode" w:hAnsi="Arial Unicode" w:cs="Sylfaen"/>
          <w:szCs w:val="24"/>
        </w:rPr>
        <w:t xml:space="preserve"> </w:t>
      </w:r>
      <w:r w:rsidRPr="00003E20">
        <w:rPr>
          <w:rFonts w:ascii="Arial Unicode" w:hAnsi="Arial Unicode" w:cs="Sylfaen"/>
          <w:szCs w:val="24"/>
          <w:lang w:val="ru-RU"/>
        </w:rPr>
        <w:t>մեկ</w:t>
      </w:r>
      <w:r w:rsidR="005A145C" w:rsidRPr="00003E20">
        <w:rPr>
          <w:rFonts w:ascii="Arial Unicode" w:hAnsi="Arial Unicode" w:cs="Sylfaen"/>
          <w:szCs w:val="24"/>
        </w:rPr>
        <w:t xml:space="preserve"> </w:t>
      </w:r>
      <w:r w:rsidRPr="00003E20">
        <w:rPr>
          <w:rFonts w:ascii="Arial Unicode" w:hAnsi="Arial Unicode" w:cs="Sylfaen"/>
          <w:szCs w:val="24"/>
          <w:lang w:val="ru-RU"/>
        </w:rPr>
        <w:t>օրացուցային</w:t>
      </w:r>
      <w:r w:rsidR="005A145C" w:rsidRPr="00003E20">
        <w:rPr>
          <w:rFonts w:ascii="Arial Unicode" w:hAnsi="Arial Unicode" w:cs="Sylfaen"/>
          <w:szCs w:val="24"/>
        </w:rPr>
        <w:t xml:space="preserve"> </w:t>
      </w:r>
      <w:r w:rsidRPr="00003E20">
        <w:rPr>
          <w:rFonts w:ascii="Arial Unicode" w:hAnsi="Arial Unicode" w:cs="Sylfaen"/>
          <w:szCs w:val="24"/>
          <w:lang w:val="ru-RU"/>
        </w:rPr>
        <w:t>օրվա</w:t>
      </w:r>
      <w:r w:rsidR="005A145C" w:rsidRPr="00003E20">
        <w:rPr>
          <w:rFonts w:ascii="Arial Unicode" w:hAnsi="Arial Unicode" w:cs="Sylfaen"/>
          <w:szCs w:val="24"/>
        </w:rPr>
        <w:t xml:space="preserve"> </w:t>
      </w:r>
      <w:r w:rsidRPr="00003E20">
        <w:rPr>
          <w:rFonts w:ascii="Arial Unicode" w:hAnsi="Arial Unicode" w:cs="Sylfaen"/>
          <w:szCs w:val="24"/>
          <w:lang w:val="ru-RU"/>
        </w:rPr>
        <w:t>ընթացքում։</w:t>
      </w:r>
    </w:p>
    <w:p w:rsidR="00402CEF" w:rsidRPr="00003E20" w:rsidRDefault="00402CEF" w:rsidP="00402CEF">
      <w:pPr>
        <w:ind w:firstLine="567"/>
        <w:jc w:val="both"/>
        <w:rPr>
          <w:rFonts w:ascii="Arial Unicode" w:hAnsi="Arial Unicode" w:cs="Sylfaen"/>
          <w:sz w:val="20"/>
          <w:lang w:val="af-ZA"/>
        </w:rPr>
      </w:pPr>
      <w:r w:rsidRPr="00003E20">
        <w:rPr>
          <w:rFonts w:ascii="Arial Unicode" w:hAnsi="Arial Unicode" w:cs="Sylfaen"/>
          <w:sz w:val="20"/>
          <w:lang w:val="af-ZA"/>
        </w:rPr>
        <w:t xml:space="preserve">8.16 </w:t>
      </w:r>
      <w:r w:rsidRPr="00003E20">
        <w:rPr>
          <w:rFonts w:ascii="Arial Unicode" w:hAnsi="Arial Unicode" w:cs="Sylfaen"/>
          <w:sz w:val="20"/>
        </w:rPr>
        <w:t>Հանձնաժողովի</w:t>
      </w:r>
      <w:r w:rsidR="00CC17F0" w:rsidRPr="00003E20">
        <w:rPr>
          <w:rFonts w:ascii="Arial Unicode" w:hAnsi="Arial Unicode" w:cs="Sylfaen"/>
          <w:sz w:val="20"/>
          <w:lang w:val="af-ZA"/>
        </w:rPr>
        <w:t xml:space="preserve"> </w:t>
      </w:r>
      <w:r w:rsidRPr="00003E20">
        <w:rPr>
          <w:rFonts w:ascii="Arial Unicode" w:hAnsi="Arial Unicode" w:cs="Sylfaen"/>
          <w:sz w:val="20"/>
        </w:rPr>
        <w:t>և</w:t>
      </w:r>
      <w:r w:rsidRPr="00003E20">
        <w:rPr>
          <w:rFonts w:ascii="Arial Unicode" w:hAnsi="Arial Unicode" w:cs="Sylfaen"/>
          <w:sz w:val="20"/>
          <w:lang w:val="af-ZA"/>
        </w:rPr>
        <w:t xml:space="preserve"> (</w:t>
      </w:r>
      <w:r w:rsidRPr="00003E20">
        <w:rPr>
          <w:rFonts w:ascii="Arial Unicode" w:hAnsi="Arial Unicode" w:cs="Sylfaen"/>
          <w:sz w:val="20"/>
        </w:rPr>
        <w:t>կամ</w:t>
      </w:r>
      <w:r w:rsidRPr="00003E20">
        <w:rPr>
          <w:rFonts w:ascii="Arial Unicode" w:hAnsi="Arial Unicode" w:cs="Sylfaen"/>
          <w:sz w:val="20"/>
          <w:lang w:val="af-ZA"/>
        </w:rPr>
        <w:t xml:space="preserve">) </w:t>
      </w:r>
      <w:r w:rsidRPr="00003E20">
        <w:rPr>
          <w:rFonts w:ascii="Arial Unicode" w:hAnsi="Arial Unicode" w:cs="Sylfaen"/>
          <w:sz w:val="20"/>
        </w:rPr>
        <w:t>պատվիրատուի</w:t>
      </w:r>
      <w:r w:rsidR="00CC17F0" w:rsidRPr="00003E20">
        <w:rPr>
          <w:rFonts w:ascii="Arial Unicode" w:hAnsi="Arial Unicode" w:cs="Sylfaen"/>
          <w:sz w:val="20"/>
          <w:lang w:val="af-ZA"/>
        </w:rPr>
        <w:t xml:space="preserve"> </w:t>
      </w:r>
      <w:r w:rsidRPr="00003E20">
        <w:rPr>
          <w:rFonts w:ascii="Arial Unicode" w:hAnsi="Arial Unicode" w:cs="Sylfaen"/>
          <w:sz w:val="20"/>
        </w:rPr>
        <w:t>կողմից</w:t>
      </w:r>
      <w:r w:rsidR="00CC17F0" w:rsidRPr="00003E20">
        <w:rPr>
          <w:rFonts w:ascii="Arial Unicode" w:hAnsi="Arial Unicode" w:cs="Sylfaen"/>
          <w:sz w:val="20"/>
          <w:lang w:val="af-ZA"/>
        </w:rPr>
        <w:t xml:space="preserve"> </w:t>
      </w:r>
      <w:r w:rsidRPr="00003E20">
        <w:rPr>
          <w:rFonts w:ascii="Arial Unicode" w:hAnsi="Arial Unicode" w:cs="Sylfaen"/>
          <w:sz w:val="20"/>
        </w:rPr>
        <w:t>էլեկտրոնային</w:t>
      </w:r>
      <w:r w:rsidR="00CC17F0" w:rsidRPr="00003E20">
        <w:rPr>
          <w:rFonts w:ascii="Arial Unicode" w:hAnsi="Arial Unicode" w:cs="Sylfaen"/>
          <w:sz w:val="20"/>
          <w:lang w:val="af-ZA"/>
        </w:rPr>
        <w:t xml:space="preserve"> </w:t>
      </w:r>
      <w:r w:rsidRPr="00003E20">
        <w:rPr>
          <w:rFonts w:ascii="Arial Unicode" w:hAnsi="Arial Unicode" w:cs="Sylfaen"/>
          <w:sz w:val="20"/>
        </w:rPr>
        <w:t>ծանուցումներն</w:t>
      </w:r>
      <w:r w:rsidR="00CC17F0" w:rsidRPr="00003E20">
        <w:rPr>
          <w:rFonts w:ascii="Arial Unicode" w:hAnsi="Arial Unicode" w:cs="Sylfaen"/>
          <w:sz w:val="20"/>
          <w:lang w:val="af-ZA"/>
        </w:rPr>
        <w:t xml:space="preserve"> </w:t>
      </w:r>
      <w:r w:rsidRPr="00003E20">
        <w:rPr>
          <w:rFonts w:ascii="Arial Unicode" w:hAnsi="Arial Unicode" w:cs="Sylfaen"/>
          <w:sz w:val="20"/>
        </w:rPr>
        <w:t>ուղարկվում</w:t>
      </w:r>
      <w:r w:rsidR="00CC17F0" w:rsidRPr="00003E20">
        <w:rPr>
          <w:rFonts w:ascii="Arial Unicode" w:hAnsi="Arial Unicode" w:cs="Sylfaen"/>
          <w:sz w:val="20"/>
          <w:lang w:val="af-ZA"/>
        </w:rPr>
        <w:t xml:space="preserve"> </w:t>
      </w:r>
      <w:r w:rsidRPr="00003E20">
        <w:rPr>
          <w:rFonts w:ascii="Arial Unicode" w:hAnsi="Arial Unicode" w:cs="Sylfaen"/>
          <w:sz w:val="20"/>
        </w:rPr>
        <w:t>են</w:t>
      </w:r>
      <w:r w:rsidR="00CC17F0" w:rsidRPr="00003E20">
        <w:rPr>
          <w:rFonts w:ascii="Arial Unicode" w:hAnsi="Arial Unicode" w:cs="Sylfaen"/>
          <w:sz w:val="20"/>
          <w:lang w:val="af-ZA"/>
        </w:rPr>
        <w:t xml:space="preserve"> </w:t>
      </w:r>
      <w:r w:rsidRPr="00003E20">
        <w:rPr>
          <w:rFonts w:ascii="Arial Unicode" w:hAnsi="Arial Unicode" w:cs="Sylfaen"/>
          <w:sz w:val="20"/>
        </w:rPr>
        <w:t>մասնակցի</w:t>
      </w:r>
      <w:r w:rsidRPr="00003E20">
        <w:rPr>
          <w:rFonts w:ascii="Arial Unicode" w:hAnsi="Arial Unicode" w:cs="Sylfaen"/>
          <w:sz w:val="20"/>
          <w:lang w:val="af-ZA"/>
        </w:rPr>
        <w:t xml:space="preserve"> հայտում նշված էլեկտրոնային փոստին ուղարկելու միջոցով, </w:t>
      </w:r>
      <w:r w:rsidRPr="00003E20">
        <w:rPr>
          <w:rFonts w:ascii="Arial Unicode" w:hAnsi="Arial Unicode" w:cs="Sylfaen"/>
          <w:sz w:val="20"/>
        </w:rPr>
        <w:t>իսկ</w:t>
      </w:r>
      <w:r w:rsidR="00CC17F0" w:rsidRPr="00003E20">
        <w:rPr>
          <w:rFonts w:ascii="Arial Unicode" w:hAnsi="Arial Unicode" w:cs="Sylfaen"/>
          <w:sz w:val="20"/>
          <w:lang w:val="af-ZA"/>
        </w:rPr>
        <w:t xml:space="preserve"> </w:t>
      </w:r>
      <w:r w:rsidRPr="00003E20">
        <w:rPr>
          <w:rFonts w:ascii="Arial Unicode" w:hAnsi="Arial Unicode" w:cs="Sylfaen"/>
          <w:sz w:val="20"/>
        </w:rPr>
        <w:t>մասնակցի</w:t>
      </w:r>
      <w:r w:rsidR="00CC17F0" w:rsidRPr="00003E20">
        <w:rPr>
          <w:rFonts w:ascii="Arial Unicode" w:hAnsi="Arial Unicode" w:cs="Sylfaen"/>
          <w:sz w:val="20"/>
          <w:lang w:val="af-ZA"/>
        </w:rPr>
        <w:t xml:space="preserve"> </w:t>
      </w:r>
      <w:r w:rsidRPr="00003E20">
        <w:rPr>
          <w:rFonts w:ascii="Arial Unicode" w:hAnsi="Arial Unicode" w:cs="Sylfaen"/>
          <w:sz w:val="20"/>
        </w:rPr>
        <w:t>կողմից</w:t>
      </w:r>
      <w:r w:rsidRPr="00003E20">
        <w:rPr>
          <w:rFonts w:ascii="Arial Unicode" w:hAnsi="Arial Unicode" w:cs="Sylfaen"/>
          <w:sz w:val="20"/>
          <w:lang w:val="af-ZA"/>
        </w:rPr>
        <w:t xml:space="preserve">` </w:t>
      </w:r>
      <w:r w:rsidRPr="00003E20">
        <w:rPr>
          <w:rFonts w:ascii="Arial Unicode" w:hAnsi="Arial Unicode" w:cs="Sylfaen"/>
          <w:sz w:val="20"/>
        </w:rPr>
        <w:t>իր</w:t>
      </w:r>
      <w:r w:rsidR="00CC17F0" w:rsidRPr="00003E20">
        <w:rPr>
          <w:rFonts w:ascii="Arial Unicode" w:hAnsi="Arial Unicode" w:cs="Sylfaen"/>
          <w:sz w:val="20"/>
          <w:lang w:val="af-ZA"/>
        </w:rPr>
        <w:t xml:space="preserve"> </w:t>
      </w:r>
      <w:r w:rsidRPr="00003E20">
        <w:rPr>
          <w:rFonts w:ascii="Arial Unicode" w:hAnsi="Arial Unicode" w:cs="Sylfaen"/>
          <w:sz w:val="20"/>
        </w:rPr>
        <w:t>հայտում</w:t>
      </w:r>
      <w:r w:rsidR="00CC17F0" w:rsidRPr="00003E20">
        <w:rPr>
          <w:rFonts w:ascii="Arial Unicode" w:hAnsi="Arial Unicode" w:cs="Sylfaen"/>
          <w:sz w:val="20"/>
          <w:lang w:val="af-ZA"/>
        </w:rPr>
        <w:t xml:space="preserve"> </w:t>
      </w:r>
      <w:r w:rsidRPr="00003E20">
        <w:rPr>
          <w:rFonts w:ascii="Arial Unicode" w:hAnsi="Arial Unicode" w:cs="Sylfaen"/>
          <w:sz w:val="20"/>
        </w:rPr>
        <w:t>նշված</w:t>
      </w:r>
      <w:r w:rsidR="00CC17F0" w:rsidRPr="00003E20">
        <w:rPr>
          <w:rFonts w:ascii="Arial Unicode" w:hAnsi="Arial Unicode" w:cs="Sylfaen"/>
          <w:sz w:val="20"/>
          <w:lang w:val="af-ZA"/>
        </w:rPr>
        <w:t xml:space="preserve"> </w:t>
      </w:r>
      <w:r w:rsidRPr="00003E20">
        <w:rPr>
          <w:rFonts w:ascii="Arial Unicode" w:hAnsi="Arial Unicode" w:cs="Sylfaen"/>
          <w:sz w:val="20"/>
        </w:rPr>
        <w:t>էլեկտրոնային</w:t>
      </w:r>
      <w:r w:rsidR="00CC17F0" w:rsidRPr="00003E20">
        <w:rPr>
          <w:rFonts w:ascii="Arial Unicode" w:hAnsi="Arial Unicode" w:cs="Sylfaen"/>
          <w:sz w:val="20"/>
          <w:lang w:val="af-ZA"/>
        </w:rPr>
        <w:t xml:space="preserve"> </w:t>
      </w:r>
      <w:r w:rsidRPr="00003E20">
        <w:rPr>
          <w:rFonts w:ascii="Arial Unicode" w:hAnsi="Arial Unicode" w:cs="Sylfaen"/>
          <w:sz w:val="20"/>
        </w:rPr>
        <w:t>փոստից</w:t>
      </w:r>
      <w:r w:rsidR="00CC17F0" w:rsidRPr="00003E20">
        <w:rPr>
          <w:rFonts w:ascii="Arial Unicode" w:hAnsi="Arial Unicode" w:cs="Sylfaen"/>
          <w:sz w:val="20"/>
          <w:lang w:val="af-ZA"/>
        </w:rPr>
        <w:t xml:space="preserve"> </w:t>
      </w:r>
      <w:r w:rsidRPr="00003E20">
        <w:rPr>
          <w:rFonts w:ascii="Arial Unicode" w:hAnsi="Arial Unicode" w:cs="Sylfaen"/>
          <w:sz w:val="20"/>
        </w:rPr>
        <w:t>սույն</w:t>
      </w:r>
      <w:r w:rsidR="00CC17F0" w:rsidRPr="00003E20">
        <w:rPr>
          <w:rFonts w:ascii="Arial Unicode" w:hAnsi="Arial Unicode" w:cs="Sylfaen"/>
          <w:sz w:val="20"/>
          <w:lang w:val="af-ZA"/>
        </w:rPr>
        <w:t xml:space="preserve"> </w:t>
      </w:r>
      <w:r w:rsidRPr="00003E20">
        <w:rPr>
          <w:rFonts w:ascii="Arial Unicode" w:hAnsi="Arial Unicode" w:cs="Sylfaen"/>
          <w:sz w:val="20"/>
        </w:rPr>
        <w:t>հրավերում</w:t>
      </w:r>
      <w:r w:rsidR="00CC17F0" w:rsidRPr="00003E20">
        <w:rPr>
          <w:rFonts w:ascii="Arial Unicode" w:hAnsi="Arial Unicode" w:cs="Sylfaen"/>
          <w:sz w:val="20"/>
          <w:lang w:val="af-ZA"/>
        </w:rPr>
        <w:t xml:space="preserve"> </w:t>
      </w:r>
      <w:r w:rsidRPr="00003E20">
        <w:rPr>
          <w:rFonts w:ascii="Arial Unicode" w:hAnsi="Arial Unicode" w:cs="Sylfaen"/>
          <w:sz w:val="20"/>
        </w:rPr>
        <w:t>նշված</w:t>
      </w:r>
      <w:r w:rsidRPr="00003E20">
        <w:rPr>
          <w:rFonts w:ascii="Arial Unicode" w:hAnsi="Arial Unicode" w:cs="Sylfaen"/>
          <w:sz w:val="20"/>
          <w:lang w:val="af-ZA"/>
        </w:rPr>
        <w:t xml:space="preserve">` </w:t>
      </w:r>
      <w:r w:rsidRPr="00003E20">
        <w:rPr>
          <w:rFonts w:ascii="Arial Unicode" w:hAnsi="Arial Unicode" w:cs="Sylfaen"/>
          <w:sz w:val="20"/>
        </w:rPr>
        <w:t>հանձնաժողովի</w:t>
      </w:r>
      <w:r w:rsidR="00CC17F0" w:rsidRPr="00003E20">
        <w:rPr>
          <w:rFonts w:ascii="Arial Unicode" w:hAnsi="Arial Unicode" w:cs="Sylfaen"/>
          <w:sz w:val="20"/>
          <w:lang w:val="af-ZA"/>
        </w:rPr>
        <w:t xml:space="preserve"> </w:t>
      </w:r>
      <w:r w:rsidRPr="00003E20">
        <w:rPr>
          <w:rFonts w:ascii="Arial Unicode" w:hAnsi="Arial Unicode" w:cs="Sylfaen"/>
          <w:sz w:val="20"/>
        </w:rPr>
        <w:t>քարտուղարի</w:t>
      </w:r>
      <w:r w:rsidR="00CC17F0" w:rsidRPr="00003E20">
        <w:rPr>
          <w:rFonts w:ascii="Arial Unicode" w:hAnsi="Arial Unicode" w:cs="Sylfaen"/>
          <w:sz w:val="20"/>
          <w:lang w:val="af-ZA"/>
        </w:rPr>
        <w:t xml:space="preserve"> </w:t>
      </w:r>
      <w:r w:rsidRPr="00003E20">
        <w:rPr>
          <w:rFonts w:ascii="Arial Unicode" w:hAnsi="Arial Unicode" w:cs="Sylfaen"/>
          <w:sz w:val="20"/>
        </w:rPr>
        <w:t>էլեկտրոնային</w:t>
      </w:r>
      <w:r w:rsidR="00CC17F0" w:rsidRPr="00003E20">
        <w:rPr>
          <w:rFonts w:ascii="Arial Unicode" w:hAnsi="Arial Unicode" w:cs="Sylfaen"/>
          <w:sz w:val="20"/>
          <w:lang w:val="af-ZA"/>
        </w:rPr>
        <w:t xml:space="preserve"> </w:t>
      </w:r>
      <w:r w:rsidRPr="00003E20">
        <w:rPr>
          <w:rFonts w:ascii="Arial Unicode" w:hAnsi="Arial Unicode" w:cs="Sylfaen"/>
          <w:sz w:val="20"/>
        </w:rPr>
        <w:t>փոստին</w:t>
      </w:r>
      <w:r w:rsidR="00CC17F0" w:rsidRPr="00003E20">
        <w:rPr>
          <w:rFonts w:ascii="Arial Unicode" w:hAnsi="Arial Unicode" w:cs="Sylfaen"/>
          <w:sz w:val="20"/>
          <w:lang w:val="af-ZA"/>
        </w:rPr>
        <w:t xml:space="preserve"> </w:t>
      </w:r>
      <w:r w:rsidRPr="00003E20">
        <w:rPr>
          <w:rFonts w:ascii="Arial Unicode" w:hAnsi="Arial Unicode"/>
          <w:sz w:val="20"/>
          <w:szCs w:val="20"/>
          <w:lang w:val="af-ZA"/>
        </w:rPr>
        <w:t>ուղարկվելու միջոցով:</w:t>
      </w:r>
    </w:p>
    <w:p w:rsidR="00402CEF" w:rsidRPr="00003E20" w:rsidRDefault="00402CEF" w:rsidP="00402CEF">
      <w:pPr>
        <w:ind w:firstLine="567"/>
        <w:jc w:val="both"/>
        <w:rPr>
          <w:rFonts w:ascii="Arial Unicode" w:hAnsi="Arial Unicode"/>
          <w:sz w:val="20"/>
          <w:szCs w:val="20"/>
          <w:lang w:val="af-ZA"/>
        </w:rPr>
      </w:pPr>
      <w:r w:rsidRPr="00003E20">
        <w:rPr>
          <w:rFonts w:ascii="Arial Unicode" w:hAnsi="Arial Unicode"/>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402CEF" w:rsidRPr="00003E20" w:rsidRDefault="00402CEF" w:rsidP="00402CEF">
      <w:pPr>
        <w:pStyle w:val="23"/>
        <w:spacing w:line="240" w:lineRule="auto"/>
        <w:ind w:firstLine="567"/>
        <w:rPr>
          <w:rFonts w:ascii="Arial Unicode" w:hAnsi="Arial Unicode"/>
          <w:lang w:val="hy-AM"/>
        </w:rPr>
      </w:pPr>
      <w:r w:rsidRPr="00003E20">
        <w:rPr>
          <w:rFonts w:ascii="Arial Unicode" w:hAnsi="Arial Unicode"/>
        </w:rPr>
        <w:t>8</w:t>
      </w:r>
      <w:r w:rsidRPr="00003E20">
        <w:rPr>
          <w:rFonts w:ascii="Arial Unicode" w:hAnsi="Arial Unicode"/>
          <w:lang w:val="hy-AM"/>
        </w:rPr>
        <w:t>.</w:t>
      </w:r>
      <w:r w:rsidRPr="00003E20">
        <w:rPr>
          <w:rFonts w:ascii="Arial Unicode" w:hAnsi="Arial Unicode"/>
        </w:rPr>
        <w:t xml:space="preserve">17 </w:t>
      </w:r>
      <w:r w:rsidRPr="00003E20">
        <w:rPr>
          <w:rFonts w:ascii="Arial Unicode" w:hAnsi="Arial Unicode" w:cs="Sylfaen"/>
        </w:rPr>
        <w:t>Հայտերի</w:t>
      </w:r>
      <w:r w:rsidR="00CC17F0" w:rsidRPr="00003E20">
        <w:rPr>
          <w:rFonts w:ascii="Arial Unicode" w:hAnsi="Arial Unicode" w:cs="Sylfaen"/>
        </w:rPr>
        <w:t xml:space="preserve"> </w:t>
      </w:r>
      <w:r w:rsidRPr="00003E20">
        <w:rPr>
          <w:rFonts w:ascii="Arial Unicode" w:hAnsi="Arial Unicode" w:cs="Sylfaen"/>
        </w:rPr>
        <w:t>գնահատումը</w:t>
      </w:r>
      <w:r w:rsidR="00CC17F0" w:rsidRPr="00003E20">
        <w:rPr>
          <w:rFonts w:ascii="Arial Unicode" w:hAnsi="Arial Unicode" w:cs="Sylfaen"/>
        </w:rPr>
        <w:t xml:space="preserve"> </w:t>
      </w:r>
      <w:r w:rsidRPr="00003E20">
        <w:rPr>
          <w:rFonts w:ascii="Arial Unicode" w:hAnsi="Arial Unicode" w:cs="Sylfaen"/>
        </w:rPr>
        <w:t>և</w:t>
      </w:r>
      <w:r w:rsidR="00CC17F0" w:rsidRPr="00003E20">
        <w:rPr>
          <w:rFonts w:ascii="Arial Unicode" w:hAnsi="Arial Unicode" w:cs="Sylfaen"/>
        </w:rPr>
        <w:t xml:space="preserve"> </w:t>
      </w:r>
      <w:r w:rsidRPr="00003E20">
        <w:rPr>
          <w:rFonts w:ascii="Arial Unicode" w:hAnsi="Arial Unicode" w:cs="Sylfaen"/>
        </w:rPr>
        <w:t>ընտրված մասնակցի որոշումն</w:t>
      </w:r>
      <w:r w:rsidR="00CC17F0" w:rsidRPr="00003E20">
        <w:rPr>
          <w:rFonts w:ascii="Arial Unicode" w:hAnsi="Arial Unicode" w:cs="Sylfaen"/>
        </w:rPr>
        <w:t xml:space="preserve"> </w:t>
      </w:r>
      <w:r w:rsidRPr="00003E20">
        <w:rPr>
          <w:rFonts w:ascii="Arial Unicode" w:hAnsi="Arial Unicode" w:cs="Sylfaen"/>
        </w:rPr>
        <w:t>իրականացվում</w:t>
      </w:r>
      <w:r w:rsidR="00CC17F0" w:rsidRPr="00003E20">
        <w:rPr>
          <w:rFonts w:ascii="Arial Unicode" w:hAnsi="Arial Unicode" w:cs="Sylfaen"/>
        </w:rPr>
        <w:t xml:space="preserve"> </w:t>
      </w:r>
      <w:r w:rsidRPr="00003E20">
        <w:rPr>
          <w:rFonts w:ascii="Arial Unicode" w:hAnsi="Arial Unicode" w:cs="Sylfaen"/>
        </w:rPr>
        <w:t>է</w:t>
      </w:r>
      <w:r w:rsidR="00CC17F0" w:rsidRPr="00003E20">
        <w:rPr>
          <w:rFonts w:ascii="Arial Unicode" w:hAnsi="Arial Unicode" w:cs="Sylfaen"/>
        </w:rPr>
        <w:t xml:space="preserve"> </w:t>
      </w:r>
      <w:r w:rsidRPr="00003E20">
        <w:rPr>
          <w:rFonts w:ascii="Arial Unicode" w:hAnsi="Arial Unicode" w:cs="Sylfaen"/>
        </w:rPr>
        <w:t>ըստ</w:t>
      </w:r>
      <w:r w:rsidR="00CC17F0" w:rsidRPr="00003E20">
        <w:rPr>
          <w:rFonts w:ascii="Arial Unicode" w:hAnsi="Arial Unicode" w:cs="Sylfaen"/>
        </w:rPr>
        <w:t xml:space="preserve"> </w:t>
      </w:r>
      <w:r w:rsidRPr="00003E20">
        <w:rPr>
          <w:rFonts w:ascii="Arial Unicode" w:hAnsi="Arial Unicode" w:cs="Sylfaen"/>
        </w:rPr>
        <w:t>առանձին</w:t>
      </w:r>
      <w:r w:rsidR="00CC17F0" w:rsidRPr="00003E20">
        <w:rPr>
          <w:rFonts w:ascii="Arial Unicode" w:hAnsi="Arial Unicode" w:cs="Sylfaen"/>
        </w:rPr>
        <w:t xml:space="preserve"> </w:t>
      </w:r>
      <w:r w:rsidRPr="00003E20">
        <w:rPr>
          <w:rFonts w:ascii="Arial Unicode" w:hAnsi="Arial Unicode" w:cs="Sylfaen"/>
        </w:rPr>
        <w:t>չափաբաժինների</w:t>
      </w:r>
      <w:r w:rsidRPr="00003E20">
        <w:rPr>
          <w:rFonts w:ascii="Arial Unicode" w:hAnsi="Arial Unicode" w:cs="Sylfaen"/>
          <w:vertAlign w:val="superscript"/>
        </w:rPr>
        <w:t>11</w:t>
      </w:r>
      <w:r w:rsidRPr="00003E20">
        <w:rPr>
          <w:rStyle w:val="af6"/>
          <w:rFonts w:ascii="Arial Unicode" w:hAnsi="Arial Unicode" w:cs="Sylfaen"/>
        </w:rPr>
        <w:footnoteReference w:id="3"/>
      </w:r>
      <w:r w:rsidRPr="00003E20">
        <w:rPr>
          <w:rFonts w:ascii="Arial Unicode" w:hAnsi="Arial Unicode" w:cs="Tahoma"/>
        </w:rPr>
        <w:t>։</w:t>
      </w:r>
    </w:p>
    <w:p w:rsidR="00402CEF" w:rsidRPr="00003E20" w:rsidRDefault="00402CEF" w:rsidP="00402CEF">
      <w:pPr>
        <w:ind w:firstLine="567"/>
        <w:jc w:val="both"/>
        <w:rPr>
          <w:rFonts w:ascii="Arial Unicode" w:hAnsi="Arial Unicode"/>
          <w:sz w:val="20"/>
          <w:szCs w:val="20"/>
          <w:lang w:val="af-ZA"/>
        </w:rPr>
      </w:pPr>
      <w:r w:rsidRPr="00003E20">
        <w:rPr>
          <w:rFonts w:ascii="Arial Unicode" w:hAnsi="Arial Unicode"/>
          <w:sz w:val="20"/>
          <w:szCs w:val="20"/>
          <w:lang w:val="af-ZA"/>
        </w:rPr>
        <w:t xml:space="preserve">8.18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003E20">
        <w:rPr>
          <w:rFonts w:ascii="Arial Unicode" w:hAnsi="Arial Unicode"/>
          <w:sz w:val="20"/>
          <w:szCs w:val="20"/>
          <w:lang w:val="hy-AM"/>
        </w:rPr>
        <w:t>հրավերի 1-ին մասի 8.12-ից 8.19րդ կետերով սահմանված ընթացակարգի կիրառմամբ</w:t>
      </w:r>
      <w:r w:rsidRPr="00003E20">
        <w:rPr>
          <w:rFonts w:ascii="Arial Unicode" w:hAnsi="Arial Unicode"/>
          <w:sz w:val="20"/>
          <w:szCs w:val="20"/>
          <w:lang w:val="af-ZA"/>
        </w:rPr>
        <w:t>:</w:t>
      </w:r>
    </w:p>
    <w:p w:rsidR="00402CEF" w:rsidRPr="00003E20" w:rsidRDefault="00402CEF" w:rsidP="00402CEF">
      <w:pPr>
        <w:pStyle w:val="23"/>
        <w:spacing w:line="240" w:lineRule="auto"/>
        <w:ind w:firstLine="567"/>
        <w:rPr>
          <w:rFonts w:ascii="Arial Unicode" w:hAnsi="Arial Unicode" w:cs="Sylfaen"/>
          <w:szCs w:val="24"/>
        </w:rPr>
      </w:pPr>
      <w:r w:rsidRPr="00003E20">
        <w:rPr>
          <w:rFonts w:ascii="Arial Unicode" w:hAnsi="Arial Unicode" w:cs="Sylfaen"/>
          <w:szCs w:val="24"/>
        </w:rPr>
        <w:t>8</w:t>
      </w:r>
      <w:r w:rsidRPr="00003E20">
        <w:rPr>
          <w:rFonts w:ascii="Arial Unicode" w:hAnsi="Arial Unicode" w:cs="Sylfaen"/>
          <w:szCs w:val="24"/>
          <w:lang w:val="hy-AM"/>
        </w:rPr>
        <w:t>.</w:t>
      </w:r>
      <w:r w:rsidRPr="00003E20">
        <w:rPr>
          <w:rFonts w:ascii="Arial Unicode" w:hAnsi="Arial Unicode" w:cs="Sylfaen"/>
          <w:szCs w:val="24"/>
        </w:rPr>
        <w:t xml:space="preserve">19 </w:t>
      </w:r>
      <w:r w:rsidRPr="00003E20">
        <w:rPr>
          <w:rFonts w:ascii="Arial Unicode" w:hAnsi="Arial Unicode" w:cs="Sylfaen"/>
          <w:szCs w:val="24"/>
          <w:lang w:val="ru-RU"/>
        </w:rPr>
        <w:t>Մասնակից</w:t>
      </w:r>
      <w:r w:rsidRPr="00003E20">
        <w:rPr>
          <w:rFonts w:ascii="Arial Unicode" w:hAnsi="Arial Unicode" w:cs="Sylfaen"/>
          <w:szCs w:val="24"/>
          <w:lang w:val="en-US"/>
        </w:rPr>
        <w:t>ն</w:t>
      </w:r>
      <w:r w:rsidR="00003E20" w:rsidRPr="00003E20">
        <w:rPr>
          <w:rFonts w:ascii="Arial Unicode" w:hAnsi="Arial Unicode" w:cs="Sylfaen"/>
          <w:szCs w:val="24"/>
        </w:rPr>
        <w:t xml:space="preserve"> </w:t>
      </w:r>
      <w:r w:rsidRPr="00003E20">
        <w:rPr>
          <w:rFonts w:ascii="Arial Unicode" w:hAnsi="Arial Unicode" w:cs="Sylfaen"/>
          <w:szCs w:val="24"/>
          <w:lang w:val="ru-RU"/>
        </w:rPr>
        <w:t>իրեն</w:t>
      </w:r>
      <w:r w:rsidR="00003E20" w:rsidRPr="00003E20">
        <w:rPr>
          <w:rFonts w:ascii="Arial Unicode" w:hAnsi="Arial Unicode" w:cs="Sylfaen"/>
          <w:szCs w:val="24"/>
        </w:rPr>
        <w:t xml:space="preserve"> </w:t>
      </w:r>
      <w:r w:rsidRPr="00003E20">
        <w:rPr>
          <w:rFonts w:ascii="Arial Unicode" w:hAnsi="Arial Unicode" w:cs="Sylfaen"/>
          <w:szCs w:val="24"/>
          <w:lang w:val="ru-RU"/>
        </w:rPr>
        <w:t>ներկայացված</w:t>
      </w:r>
      <w:r w:rsidR="00003E20" w:rsidRPr="00003E20">
        <w:rPr>
          <w:rFonts w:ascii="Arial Unicode" w:hAnsi="Arial Unicode" w:cs="Sylfaen"/>
          <w:szCs w:val="24"/>
        </w:rPr>
        <w:t xml:space="preserve"> </w:t>
      </w:r>
      <w:r w:rsidRPr="00003E20">
        <w:rPr>
          <w:rFonts w:ascii="Arial Unicode" w:hAnsi="Arial Unicode" w:cs="Sylfaen"/>
          <w:szCs w:val="24"/>
          <w:lang w:val="ru-RU"/>
        </w:rPr>
        <w:t>պահանջների</w:t>
      </w:r>
      <w:r w:rsidR="00003E20" w:rsidRPr="00003E20">
        <w:rPr>
          <w:rFonts w:ascii="Arial Unicode" w:hAnsi="Arial Unicode" w:cs="Sylfaen"/>
          <w:szCs w:val="24"/>
        </w:rPr>
        <w:t xml:space="preserve"> </w:t>
      </w:r>
      <w:r w:rsidRPr="00003E20">
        <w:rPr>
          <w:rFonts w:ascii="Arial Unicode" w:hAnsi="Arial Unicode" w:cs="Sylfaen"/>
          <w:szCs w:val="24"/>
          <w:lang w:val="ru-RU"/>
        </w:rPr>
        <w:t>համապատասխանության</w:t>
      </w:r>
      <w:r w:rsidR="00003E20" w:rsidRPr="00003E20">
        <w:rPr>
          <w:rFonts w:ascii="Arial Unicode" w:hAnsi="Arial Unicode" w:cs="Sylfaen"/>
          <w:szCs w:val="24"/>
        </w:rPr>
        <w:t xml:space="preserve"> </w:t>
      </w:r>
      <w:r w:rsidRPr="00003E20">
        <w:rPr>
          <w:rFonts w:ascii="Arial Unicode" w:hAnsi="Arial Unicode" w:cs="Sylfaen"/>
          <w:szCs w:val="24"/>
          <w:lang w:val="ru-RU"/>
        </w:rPr>
        <w:t>հիմնավորման</w:t>
      </w:r>
      <w:r w:rsidR="00003E20" w:rsidRPr="00003E20">
        <w:rPr>
          <w:rFonts w:ascii="Arial Unicode" w:hAnsi="Arial Unicode" w:cs="Sylfaen"/>
          <w:szCs w:val="24"/>
        </w:rPr>
        <w:t xml:space="preserve"> </w:t>
      </w:r>
      <w:r w:rsidRPr="00003E20">
        <w:rPr>
          <w:rFonts w:ascii="Arial Unicode" w:hAnsi="Arial Unicode" w:cs="Sylfaen"/>
          <w:szCs w:val="24"/>
          <w:lang w:val="ru-RU"/>
        </w:rPr>
        <w:t>նպատակով</w:t>
      </w:r>
      <w:r w:rsidR="00003E20" w:rsidRPr="00003E20">
        <w:rPr>
          <w:rFonts w:ascii="Arial Unicode" w:hAnsi="Arial Unicode" w:cs="Sylfaen"/>
          <w:szCs w:val="24"/>
        </w:rPr>
        <w:t xml:space="preserve"> </w:t>
      </w:r>
      <w:r w:rsidRPr="00003E20">
        <w:rPr>
          <w:rFonts w:ascii="Arial Unicode" w:hAnsi="Arial Unicode" w:cs="Sylfaen"/>
          <w:szCs w:val="24"/>
          <w:lang w:val="ru-RU"/>
        </w:rPr>
        <w:t>կարող</w:t>
      </w:r>
      <w:r w:rsidR="00003E20" w:rsidRPr="00003E20">
        <w:rPr>
          <w:rFonts w:ascii="Arial Unicode" w:hAnsi="Arial Unicode" w:cs="Sylfaen"/>
          <w:szCs w:val="24"/>
        </w:rPr>
        <w:t xml:space="preserve"> </w:t>
      </w:r>
      <w:r w:rsidRPr="00003E20">
        <w:rPr>
          <w:rFonts w:ascii="Arial Unicode" w:hAnsi="Arial Unicode" w:cs="Sylfaen"/>
          <w:szCs w:val="24"/>
          <w:lang w:val="ru-RU"/>
        </w:rPr>
        <w:t>է</w:t>
      </w:r>
      <w:r w:rsidR="00003E20" w:rsidRPr="00003E20">
        <w:rPr>
          <w:rFonts w:ascii="Arial Unicode" w:hAnsi="Arial Unicode" w:cs="Sylfaen"/>
          <w:szCs w:val="24"/>
        </w:rPr>
        <w:t xml:space="preserve"> </w:t>
      </w:r>
      <w:r w:rsidRPr="00003E20">
        <w:rPr>
          <w:rFonts w:ascii="Arial Unicode" w:hAnsi="Arial Unicode" w:cs="Sylfaen"/>
          <w:szCs w:val="24"/>
          <w:lang w:val="ru-RU"/>
        </w:rPr>
        <w:t>ներկայացնել</w:t>
      </w:r>
      <w:r w:rsidR="00003E20" w:rsidRPr="00003E20">
        <w:rPr>
          <w:rFonts w:ascii="Arial Unicode" w:hAnsi="Arial Unicode" w:cs="Sylfaen"/>
          <w:szCs w:val="24"/>
        </w:rPr>
        <w:t xml:space="preserve"> </w:t>
      </w:r>
      <w:r w:rsidRPr="00003E20">
        <w:rPr>
          <w:rFonts w:ascii="Arial Unicode" w:hAnsi="Arial Unicode" w:cs="Sylfaen"/>
          <w:szCs w:val="24"/>
          <w:lang w:val="ru-RU"/>
        </w:rPr>
        <w:t>լրացուցիչ</w:t>
      </w:r>
      <w:r w:rsidR="00003E20" w:rsidRPr="00003E20">
        <w:rPr>
          <w:rFonts w:ascii="Arial Unicode" w:hAnsi="Arial Unicode" w:cs="Sylfaen"/>
          <w:szCs w:val="24"/>
        </w:rPr>
        <w:t xml:space="preserve"> </w:t>
      </w:r>
      <w:r w:rsidRPr="00003E20">
        <w:rPr>
          <w:rFonts w:ascii="Arial Unicode" w:hAnsi="Arial Unicode" w:cs="Sylfaen"/>
          <w:szCs w:val="24"/>
          <w:lang w:val="ru-RU"/>
        </w:rPr>
        <w:t>այլ</w:t>
      </w:r>
      <w:r w:rsidR="00003E20" w:rsidRPr="00003E20">
        <w:rPr>
          <w:rFonts w:ascii="Arial Unicode" w:hAnsi="Arial Unicode" w:cs="Sylfaen"/>
          <w:szCs w:val="24"/>
        </w:rPr>
        <w:t xml:space="preserve"> </w:t>
      </w:r>
      <w:r w:rsidRPr="00003E20">
        <w:rPr>
          <w:rFonts w:ascii="Arial Unicode" w:hAnsi="Arial Unicode" w:cs="Sylfaen"/>
          <w:szCs w:val="24"/>
          <w:lang w:val="ru-RU"/>
        </w:rPr>
        <w:t>փաստաթղթեր</w:t>
      </w:r>
      <w:r w:rsidRPr="00003E20">
        <w:rPr>
          <w:rFonts w:ascii="Arial Unicode" w:hAnsi="Arial Unicode" w:cs="Sylfaen"/>
          <w:szCs w:val="24"/>
        </w:rPr>
        <w:t xml:space="preserve">, </w:t>
      </w:r>
      <w:r w:rsidRPr="00003E20">
        <w:rPr>
          <w:rFonts w:ascii="Arial Unicode" w:hAnsi="Arial Unicode" w:cs="Sylfaen"/>
          <w:szCs w:val="24"/>
          <w:lang w:val="ru-RU"/>
        </w:rPr>
        <w:t>տեղեկություններ</w:t>
      </w:r>
      <w:r w:rsidR="00003E20" w:rsidRPr="00003E20">
        <w:rPr>
          <w:rFonts w:ascii="Arial Unicode" w:hAnsi="Arial Unicode" w:cs="Sylfaen"/>
          <w:szCs w:val="24"/>
        </w:rPr>
        <w:t xml:space="preserve"> </w:t>
      </w:r>
      <w:r w:rsidRPr="00003E20">
        <w:rPr>
          <w:rFonts w:ascii="Arial Unicode" w:hAnsi="Arial Unicode" w:cs="Sylfaen"/>
          <w:szCs w:val="24"/>
          <w:lang w:val="ru-RU"/>
        </w:rPr>
        <w:t>և</w:t>
      </w:r>
      <w:r w:rsidR="00003E20" w:rsidRPr="00003E20">
        <w:rPr>
          <w:rFonts w:ascii="Arial Unicode" w:hAnsi="Arial Unicode" w:cs="Sylfaen"/>
          <w:szCs w:val="24"/>
        </w:rPr>
        <w:t xml:space="preserve"> </w:t>
      </w:r>
      <w:r w:rsidRPr="00003E20">
        <w:rPr>
          <w:rFonts w:ascii="Arial Unicode" w:hAnsi="Arial Unicode" w:cs="Sylfaen"/>
          <w:szCs w:val="24"/>
          <w:lang w:val="ru-RU"/>
        </w:rPr>
        <w:t>նյութեր։</w:t>
      </w:r>
    </w:p>
    <w:p w:rsidR="00402CEF" w:rsidRPr="00003E20" w:rsidRDefault="00402CEF" w:rsidP="00402CEF">
      <w:pPr>
        <w:pStyle w:val="23"/>
        <w:spacing w:line="240" w:lineRule="auto"/>
        <w:ind w:firstLine="567"/>
        <w:rPr>
          <w:rFonts w:ascii="Arial Unicode" w:hAnsi="Arial Unicode" w:cs="Sylfaen"/>
          <w:szCs w:val="24"/>
        </w:rPr>
      </w:pPr>
      <w:r w:rsidRPr="00003E20">
        <w:rPr>
          <w:rFonts w:ascii="Arial Unicode" w:hAnsi="Arial Unicode" w:cs="Sylfaen"/>
          <w:szCs w:val="24"/>
          <w:lang w:val="en-US"/>
        </w:rPr>
        <w:t>Հ</w:t>
      </w:r>
      <w:r w:rsidRPr="00003E20">
        <w:rPr>
          <w:rFonts w:ascii="Arial Unicode" w:hAnsi="Arial Unicode" w:cs="Sylfaen"/>
          <w:szCs w:val="24"/>
          <w:lang w:val="ru-RU"/>
        </w:rPr>
        <w:t>անձնաժողովը</w:t>
      </w:r>
      <w:r w:rsidR="00003E20" w:rsidRPr="00003E20">
        <w:rPr>
          <w:rFonts w:ascii="Arial Unicode" w:hAnsi="Arial Unicode" w:cs="Sylfaen"/>
          <w:szCs w:val="24"/>
        </w:rPr>
        <w:t xml:space="preserve"> </w:t>
      </w:r>
      <w:r w:rsidRPr="00003E20">
        <w:rPr>
          <w:rFonts w:ascii="Arial Unicode" w:hAnsi="Arial Unicode" w:cs="Sylfaen"/>
          <w:szCs w:val="24"/>
          <w:lang w:val="ru-RU"/>
        </w:rPr>
        <w:t>կարող</w:t>
      </w:r>
      <w:r w:rsidR="00003E20" w:rsidRPr="00003E20">
        <w:rPr>
          <w:rFonts w:ascii="Arial Unicode" w:hAnsi="Arial Unicode" w:cs="Sylfaen"/>
          <w:szCs w:val="24"/>
        </w:rPr>
        <w:t xml:space="preserve"> </w:t>
      </w:r>
      <w:r w:rsidRPr="00003E20">
        <w:rPr>
          <w:rFonts w:ascii="Arial Unicode" w:hAnsi="Arial Unicode" w:cs="Sylfaen"/>
          <w:szCs w:val="24"/>
          <w:lang w:val="ru-RU"/>
        </w:rPr>
        <w:t>է</w:t>
      </w:r>
      <w:r w:rsidR="00003E20" w:rsidRPr="00003E20">
        <w:rPr>
          <w:rFonts w:ascii="Arial Unicode" w:hAnsi="Arial Unicode" w:cs="Sylfaen"/>
          <w:szCs w:val="24"/>
        </w:rPr>
        <w:t xml:space="preserve"> </w:t>
      </w:r>
      <w:r w:rsidRPr="00003E20">
        <w:rPr>
          <w:rFonts w:ascii="Arial Unicode" w:hAnsi="Arial Unicode" w:cs="Sylfaen"/>
          <w:szCs w:val="24"/>
          <w:lang w:val="ru-RU"/>
        </w:rPr>
        <w:t>ստուգել</w:t>
      </w:r>
      <w:r w:rsidR="00003E20" w:rsidRPr="00003E20">
        <w:rPr>
          <w:rFonts w:ascii="Arial Unicode" w:hAnsi="Arial Unicode" w:cs="Sylfaen"/>
          <w:szCs w:val="24"/>
        </w:rPr>
        <w:t xml:space="preserve"> </w:t>
      </w:r>
      <w:r w:rsidRPr="00003E20">
        <w:rPr>
          <w:rFonts w:ascii="Arial Unicode" w:hAnsi="Arial Unicode" w:cs="Sylfaen"/>
          <w:szCs w:val="24"/>
          <w:lang w:val="en-US"/>
        </w:rPr>
        <w:t>մ</w:t>
      </w:r>
      <w:r w:rsidRPr="00003E20">
        <w:rPr>
          <w:rFonts w:ascii="Arial Unicode" w:hAnsi="Arial Unicode" w:cs="Sylfaen"/>
          <w:szCs w:val="24"/>
          <w:lang w:val="ru-RU"/>
        </w:rPr>
        <w:t>ասնակցի</w:t>
      </w:r>
      <w:r w:rsidR="00003E20" w:rsidRPr="00003E20">
        <w:rPr>
          <w:rFonts w:ascii="Arial Unicode" w:hAnsi="Arial Unicode" w:cs="Sylfaen"/>
          <w:szCs w:val="24"/>
        </w:rPr>
        <w:t xml:space="preserve"> </w:t>
      </w:r>
      <w:r w:rsidRPr="00003E20">
        <w:rPr>
          <w:rFonts w:ascii="Arial Unicode" w:hAnsi="Arial Unicode" w:cs="Sylfaen"/>
          <w:szCs w:val="24"/>
          <w:lang w:val="ru-RU"/>
        </w:rPr>
        <w:t>ներկայացրած</w:t>
      </w:r>
      <w:r w:rsidR="00003E20" w:rsidRPr="00003E20">
        <w:rPr>
          <w:rFonts w:ascii="Arial Unicode" w:hAnsi="Arial Unicode" w:cs="Sylfaen"/>
          <w:szCs w:val="24"/>
        </w:rPr>
        <w:t xml:space="preserve"> </w:t>
      </w:r>
      <w:r w:rsidRPr="00003E20">
        <w:rPr>
          <w:rFonts w:ascii="Arial Unicode" w:hAnsi="Arial Unicode" w:cs="Sylfaen"/>
          <w:szCs w:val="24"/>
          <w:lang w:val="ru-RU"/>
        </w:rPr>
        <w:t>տվյալների</w:t>
      </w:r>
      <w:r w:rsidR="00003E20" w:rsidRPr="00003E20">
        <w:rPr>
          <w:rFonts w:ascii="Arial Unicode" w:hAnsi="Arial Unicode" w:cs="Sylfaen"/>
          <w:szCs w:val="24"/>
        </w:rPr>
        <w:t xml:space="preserve"> </w:t>
      </w:r>
      <w:r w:rsidRPr="00003E20">
        <w:rPr>
          <w:rFonts w:ascii="Arial Unicode" w:hAnsi="Arial Unicode" w:cs="Sylfaen"/>
          <w:szCs w:val="24"/>
          <w:lang w:val="ru-RU"/>
        </w:rPr>
        <w:t>իսկությունը</w:t>
      </w:r>
      <w:r w:rsidRPr="00003E20">
        <w:rPr>
          <w:rFonts w:ascii="Arial Unicode" w:hAnsi="Arial Unicode" w:cs="Sylfaen"/>
          <w:szCs w:val="24"/>
        </w:rPr>
        <w:t xml:space="preserve">` </w:t>
      </w:r>
      <w:r w:rsidRPr="00003E20">
        <w:rPr>
          <w:rFonts w:ascii="Arial Unicode" w:hAnsi="Arial Unicode" w:cs="Sylfaen"/>
          <w:szCs w:val="24"/>
          <w:lang w:val="ru-RU"/>
        </w:rPr>
        <w:t>օգտագործելով</w:t>
      </w:r>
      <w:r w:rsidR="00003E20" w:rsidRPr="00003E20">
        <w:rPr>
          <w:rFonts w:ascii="Arial Unicode" w:hAnsi="Arial Unicode" w:cs="Sylfaen"/>
          <w:szCs w:val="24"/>
        </w:rPr>
        <w:t xml:space="preserve"> </w:t>
      </w:r>
      <w:r w:rsidRPr="00003E20">
        <w:rPr>
          <w:rFonts w:ascii="Arial Unicode" w:hAnsi="Arial Unicode" w:cs="Sylfaen"/>
          <w:szCs w:val="24"/>
          <w:lang w:val="ru-RU"/>
        </w:rPr>
        <w:t>պաշտոնական</w:t>
      </w:r>
      <w:r w:rsidR="00003E20" w:rsidRPr="00003E20">
        <w:rPr>
          <w:rFonts w:ascii="Arial Unicode" w:hAnsi="Arial Unicode" w:cs="Sylfaen"/>
          <w:szCs w:val="24"/>
        </w:rPr>
        <w:t xml:space="preserve"> </w:t>
      </w:r>
      <w:r w:rsidRPr="00003E20">
        <w:rPr>
          <w:rFonts w:ascii="Arial Unicode" w:hAnsi="Arial Unicode" w:cs="Sylfaen"/>
          <w:szCs w:val="24"/>
          <w:lang w:val="ru-RU"/>
        </w:rPr>
        <w:t>աղբյուրներից</w:t>
      </w:r>
      <w:r w:rsidR="00003E20" w:rsidRPr="00003E20">
        <w:rPr>
          <w:rFonts w:ascii="Arial Unicode" w:hAnsi="Arial Unicode" w:cs="Sylfaen"/>
          <w:szCs w:val="24"/>
        </w:rPr>
        <w:t xml:space="preserve"> </w:t>
      </w:r>
      <w:r w:rsidRPr="00003E20">
        <w:rPr>
          <w:rFonts w:ascii="Arial Unicode" w:hAnsi="Arial Unicode" w:cs="Sylfaen"/>
          <w:szCs w:val="24"/>
          <w:lang w:val="ru-RU"/>
        </w:rPr>
        <w:t>ստացված</w:t>
      </w:r>
      <w:r w:rsidR="00003E20" w:rsidRPr="00003E20">
        <w:rPr>
          <w:rFonts w:ascii="Arial Unicode" w:hAnsi="Arial Unicode" w:cs="Sylfaen"/>
          <w:szCs w:val="24"/>
        </w:rPr>
        <w:t xml:space="preserve"> </w:t>
      </w:r>
      <w:r w:rsidRPr="00003E20">
        <w:rPr>
          <w:rFonts w:ascii="Arial Unicode" w:hAnsi="Arial Unicode" w:cs="Sylfaen"/>
          <w:szCs w:val="24"/>
          <w:lang w:val="ru-RU"/>
        </w:rPr>
        <w:t>տվյալներ</w:t>
      </w:r>
      <w:r w:rsidR="00003E20" w:rsidRPr="00003E20">
        <w:rPr>
          <w:rFonts w:ascii="Arial Unicode" w:hAnsi="Arial Unicode" w:cs="Sylfaen"/>
          <w:szCs w:val="24"/>
        </w:rPr>
        <w:t xml:space="preserve"> </w:t>
      </w:r>
      <w:r w:rsidRPr="00003E20">
        <w:rPr>
          <w:rFonts w:ascii="Arial Unicode" w:hAnsi="Arial Unicode" w:cs="Sylfaen"/>
          <w:szCs w:val="24"/>
          <w:lang w:val="ru-RU"/>
        </w:rPr>
        <w:t>կամ</w:t>
      </w:r>
      <w:r w:rsidR="00003E20" w:rsidRPr="00003E20">
        <w:rPr>
          <w:rFonts w:ascii="Arial Unicode" w:hAnsi="Arial Unicode" w:cs="Sylfaen"/>
          <w:szCs w:val="24"/>
        </w:rPr>
        <w:t xml:space="preserve"> </w:t>
      </w:r>
      <w:r w:rsidRPr="00003E20">
        <w:rPr>
          <w:rFonts w:ascii="Arial Unicode" w:hAnsi="Arial Unicode" w:cs="Sylfaen"/>
          <w:szCs w:val="24"/>
          <w:lang w:val="ru-RU"/>
        </w:rPr>
        <w:t>դրա</w:t>
      </w:r>
      <w:r w:rsidR="00003E20" w:rsidRPr="00003E20">
        <w:rPr>
          <w:rFonts w:ascii="Arial Unicode" w:hAnsi="Arial Unicode" w:cs="Sylfaen"/>
          <w:szCs w:val="24"/>
        </w:rPr>
        <w:t xml:space="preserve"> </w:t>
      </w:r>
      <w:r w:rsidRPr="00003E20">
        <w:rPr>
          <w:rFonts w:ascii="Arial Unicode" w:hAnsi="Arial Unicode" w:cs="Sylfaen"/>
          <w:szCs w:val="24"/>
          <w:lang w:val="ru-RU"/>
        </w:rPr>
        <w:t>մասին</w:t>
      </w:r>
      <w:r w:rsidR="00003E20" w:rsidRPr="00003E20">
        <w:rPr>
          <w:rFonts w:ascii="Arial Unicode" w:hAnsi="Arial Unicode" w:cs="Sylfaen"/>
          <w:szCs w:val="24"/>
        </w:rPr>
        <w:t xml:space="preserve"> </w:t>
      </w:r>
      <w:r w:rsidRPr="00003E20">
        <w:rPr>
          <w:rFonts w:ascii="Arial Unicode" w:hAnsi="Arial Unicode" w:cs="Sylfaen"/>
          <w:szCs w:val="24"/>
          <w:lang w:val="ru-RU"/>
        </w:rPr>
        <w:t>ստանալով</w:t>
      </w:r>
      <w:r w:rsidR="00003E20" w:rsidRPr="00003E20">
        <w:rPr>
          <w:rFonts w:ascii="Arial Unicode" w:hAnsi="Arial Unicode" w:cs="Sylfaen"/>
          <w:szCs w:val="24"/>
        </w:rPr>
        <w:t xml:space="preserve"> </w:t>
      </w:r>
      <w:r w:rsidRPr="00003E20">
        <w:rPr>
          <w:rFonts w:ascii="Arial Unicode" w:hAnsi="Arial Unicode" w:cs="Sylfaen"/>
          <w:szCs w:val="24"/>
          <w:lang w:val="ru-RU"/>
        </w:rPr>
        <w:t>իրավասու</w:t>
      </w:r>
      <w:r w:rsidR="00003E20" w:rsidRPr="00003E20">
        <w:rPr>
          <w:rFonts w:ascii="Arial Unicode" w:hAnsi="Arial Unicode" w:cs="Sylfaen"/>
          <w:szCs w:val="24"/>
        </w:rPr>
        <w:t xml:space="preserve"> </w:t>
      </w:r>
      <w:r w:rsidRPr="00003E20">
        <w:rPr>
          <w:rFonts w:ascii="Arial Unicode" w:hAnsi="Arial Unicode" w:cs="Sylfaen"/>
          <w:szCs w:val="24"/>
          <w:lang w:val="ru-RU"/>
        </w:rPr>
        <w:t>մարմին</w:t>
      </w:r>
      <w:r w:rsidR="00003E20" w:rsidRPr="00003E20">
        <w:rPr>
          <w:rFonts w:ascii="Arial Unicode" w:hAnsi="Arial Unicode" w:cs="Sylfaen"/>
          <w:szCs w:val="24"/>
        </w:rPr>
        <w:t xml:space="preserve"> </w:t>
      </w:r>
      <w:r w:rsidRPr="00003E20">
        <w:rPr>
          <w:rFonts w:ascii="Arial Unicode" w:hAnsi="Arial Unicode" w:cs="Sylfaen"/>
          <w:szCs w:val="24"/>
          <w:lang w:val="ru-RU"/>
        </w:rPr>
        <w:t>ների</w:t>
      </w:r>
      <w:r w:rsidR="00003E20" w:rsidRPr="00003E20">
        <w:rPr>
          <w:rFonts w:ascii="Arial Unicode" w:hAnsi="Arial Unicode" w:cs="Sylfaen"/>
          <w:szCs w:val="24"/>
        </w:rPr>
        <w:t xml:space="preserve"> </w:t>
      </w:r>
      <w:r w:rsidRPr="00003E20">
        <w:rPr>
          <w:rFonts w:ascii="Arial Unicode" w:hAnsi="Arial Unicode" w:cs="Sylfaen"/>
          <w:szCs w:val="24"/>
          <w:lang w:val="ru-RU"/>
        </w:rPr>
        <w:t>գրավոր</w:t>
      </w:r>
      <w:r w:rsidR="00003E20" w:rsidRPr="00003E20">
        <w:rPr>
          <w:rFonts w:ascii="Arial Unicode" w:hAnsi="Arial Unicode" w:cs="Sylfaen"/>
          <w:szCs w:val="24"/>
        </w:rPr>
        <w:t xml:space="preserve"> </w:t>
      </w:r>
      <w:r w:rsidRPr="00003E20">
        <w:rPr>
          <w:rFonts w:ascii="Arial Unicode" w:hAnsi="Arial Unicode" w:cs="Sylfaen"/>
          <w:szCs w:val="24"/>
          <w:lang w:val="ru-RU"/>
        </w:rPr>
        <w:t>եզրակացությունը</w:t>
      </w:r>
      <w:r w:rsidRPr="00003E20">
        <w:rPr>
          <w:rFonts w:ascii="Arial Unicode" w:hAnsi="Arial Unicode" w:cs="Sylfaen"/>
          <w:szCs w:val="24"/>
        </w:rPr>
        <w:t xml:space="preserve">: </w:t>
      </w:r>
      <w:r w:rsidRPr="00003E20">
        <w:rPr>
          <w:rFonts w:ascii="Arial Unicode" w:hAnsi="Arial Unicode" w:cs="Sylfaen"/>
          <w:szCs w:val="24"/>
          <w:lang w:val="ru-RU"/>
        </w:rPr>
        <w:t>Նման</w:t>
      </w:r>
      <w:r w:rsidR="00003E20" w:rsidRPr="00003E20">
        <w:rPr>
          <w:rFonts w:ascii="Arial Unicode" w:hAnsi="Arial Unicode" w:cs="Sylfaen"/>
          <w:szCs w:val="24"/>
        </w:rPr>
        <w:t xml:space="preserve"> </w:t>
      </w:r>
      <w:r w:rsidRPr="00003E20">
        <w:rPr>
          <w:rFonts w:ascii="Arial Unicode" w:hAnsi="Arial Unicode" w:cs="Sylfaen"/>
          <w:szCs w:val="24"/>
          <w:lang w:val="ru-RU"/>
        </w:rPr>
        <w:t>հարցում</w:t>
      </w:r>
      <w:r w:rsidR="00003E20" w:rsidRPr="00003E20">
        <w:rPr>
          <w:rFonts w:ascii="Arial Unicode" w:hAnsi="Arial Unicode" w:cs="Sylfaen"/>
          <w:szCs w:val="24"/>
        </w:rPr>
        <w:t xml:space="preserve"> </w:t>
      </w:r>
      <w:r w:rsidRPr="00003E20">
        <w:rPr>
          <w:rFonts w:ascii="Arial Unicode" w:hAnsi="Arial Unicode" w:cs="Sylfaen"/>
          <w:szCs w:val="24"/>
          <w:lang w:val="ru-RU"/>
        </w:rPr>
        <w:t>ուղարկվելու</w:t>
      </w:r>
      <w:r w:rsidR="00003E20" w:rsidRPr="00003E20">
        <w:rPr>
          <w:rFonts w:ascii="Arial Unicode" w:hAnsi="Arial Unicode" w:cs="Sylfaen"/>
          <w:szCs w:val="24"/>
        </w:rPr>
        <w:t xml:space="preserve"> </w:t>
      </w:r>
      <w:r w:rsidRPr="00003E20">
        <w:rPr>
          <w:rFonts w:ascii="Arial Unicode" w:hAnsi="Arial Unicode" w:cs="Sylfaen"/>
          <w:szCs w:val="24"/>
          <w:lang w:val="ru-RU"/>
        </w:rPr>
        <w:t>դեպքում</w:t>
      </w:r>
      <w:r w:rsidR="00003E20" w:rsidRPr="00003E20">
        <w:rPr>
          <w:rFonts w:ascii="Arial Unicode" w:hAnsi="Arial Unicode" w:cs="Sylfaen"/>
          <w:szCs w:val="24"/>
        </w:rPr>
        <w:t xml:space="preserve"> </w:t>
      </w:r>
      <w:r w:rsidRPr="00003E20">
        <w:rPr>
          <w:rFonts w:ascii="Arial Unicode" w:hAnsi="Arial Unicode" w:cs="Sylfaen"/>
          <w:szCs w:val="24"/>
          <w:lang w:val="ru-RU"/>
        </w:rPr>
        <w:t>համապատասխան</w:t>
      </w:r>
      <w:r w:rsidR="00003E20" w:rsidRPr="00003E20">
        <w:rPr>
          <w:rFonts w:ascii="Arial Unicode" w:hAnsi="Arial Unicode" w:cs="Sylfaen"/>
          <w:szCs w:val="24"/>
        </w:rPr>
        <w:t xml:space="preserve"> </w:t>
      </w:r>
      <w:r w:rsidRPr="00003E20">
        <w:rPr>
          <w:rFonts w:ascii="Arial Unicode" w:hAnsi="Arial Unicode" w:cs="Sylfaen"/>
          <w:szCs w:val="24"/>
          <w:lang w:val="ru-RU"/>
        </w:rPr>
        <w:t>պետական</w:t>
      </w:r>
      <w:r w:rsidR="00003E20" w:rsidRPr="00003E20">
        <w:rPr>
          <w:rFonts w:ascii="Arial Unicode" w:hAnsi="Arial Unicode" w:cs="Sylfaen"/>
          <w:szCs w:val="24"/>
        </w:rPr>
        <w:t xml:space="preserve"> </w:t>
      </w:r>
      <w:r w:rsidRPr="00003E20">
        <w:rPr>
          <w:rFonts w:ascii="Arial Unicode" w:hAnsi="Arial Unicode" w:cs="Sylfaen"/>
          <w:szCs w:val="24"/>
          <w:lang w:val="ru-RU"/>
        </w:rPr>
        <w:t>և</w:t>
      </w:r>
      <w:r w:rsidR="00003E20" w:rsidRPr="00003E20">
        <w:rPr>
          <w:rFonts w:ascii="Arial Unicode" w:hAnsi="Arial Unicode" w:cs="Sylfaen"/>
          <w:szCs w:val="24"/>
        </w:rPr>
        <w:t xml:space="preserve"> </w:t>
      </w:r>
      <w:r w:rsidRPr="00003E20">
        <w:rPr>
          <w:rFonts w:ascii="Arial Unicode" w:hAnsi="Arial Unicode" w:cs="Sylfaen"/>
          <w:szCs w:val="24"/>
          <w:lang w:val="ru-RU"/>
        </w:rPr>
        <w:t>տեղական</w:t>
      </w:r>
      <w:r w:rsidR="00003E20" w:rsidRPr="00003E20">
        <w:rPr>
          <w:rFonts w:ascii="Arial Unicode" w:hAnsi="Arial Unicode" w:cs="Sylfaen"/>
          <w:szCs w:val="24"/>
        </w:rPr>
        <w:t xml:space="preserve"> </w:t>
      </w:r>
      <w:r w:rsidRPr="00003E20">
        <w:rPr>
          <w:rFonts w:ascii="Arial Unicode" w:hAnsi="Arial Unicode" w:cs="Sylfaen"/>
          <w:szCs w:val="24"/>
          <w:lang w:val="ru-RU"/>
        </w:rPr>
        <w:t>ինքնակառավարման</w:t>
      </w:r>
      <w:r w:rsidR="00003E20" w:rsidRPr="00003E20">
        <w:rPr>
          <w:rFonts w:ascii="Arial Unicode" w:hAnsi="Arial Unicode" w:cs="Sylfaen"/>
          <w:szCs w:val="24"/>
        </w:rPr>
        <w:t xml:space="preserve"> </w:t>
      </w:r>
      <w:r w:rsidRPr="00003E20">
        <w:rPr>
          <w:rFonts w:ascii="Arial Unicode" w:hAnsi="Arial Unicode" w:cs="Sylfaen"/>
          <w:szCs w:val="24"/>
          <w:lang w:val="ru-RU"/>
        </w:rPr>
        <w:t>մարմինները</w:t>
      </w:r>
      <w:r w:rsidR="00003E20" w:rsidRPr="00003E20">
        <w:rPr>
          <w:rFonts w:ascii="Arial Unicode" w:hAnsi="Arial Unicode" w:cs="Sylfaen"/>
          <w:szCs w:val="24"/>
        </w:rPr>
        <w:t xml:space="preserve"> </w:t>
      </w:r>
      <w:r w:rsidRPr="00003E20">
        <w:rPr>
          <w:rFonts w:ascii="Arial Unicode" w:hAnsi="Arial Unicode" w:cs="Sylfaen"/>
          <w:szCs w:val="24"/>
          <w:lang w:val="ru-RU"/>
        </w:rPr>
        <w:t>հարցումն</w:t>
      </w:r>
      <w:r w:rsidR="00003E20" w:rsidRPr="00003E20">
        <w:rPr>
          <w:rFonts w:ascii="Arial Unicode" w:hAnsi="Arial Unicode" w:cs="Sylfaen"/>
          <w:szCs w:val="24"/>
        </w:rPr>
        <w:t xml:space="preserve"> </w:t>
      </w:r>
      <w:r w:rsidRPr="00003E20">
        <w:rPr>
          <w:rFonts w:ascii="Arial Unicode" w:hAnsi="Arial Unicode" w:cs="Sylfaen"/>
          <w:szCs w:val="24"/>
          <w:lang w:val="ru-RU"/>
        </w:rPr>
        <w:t>ստանալու</w:t>
      </w:r>
      <w:r w:rsidR="00003E20" w:rsidRPr="00003E20">
        <w:rPr>
          <w:rFonts w:ascii="Arial Unicode" w:hAnsi="Arial Unicode" w:cs="Sylfaen"/>
          <w:szCs w:val="24"/>
        </w:rPr>
        <w:t xml:space="preserve"> </w:t>
      </w:r>
      <w:r w:rsidRPr="00003E20">
        <w:rPr>
          <w:rFonts w:ascii="Arial Unicode" w:hAnsi="Arial Unicode" w:cs="Sylfaen"/>
          <w:szCs w:val="24"/>
          <w:lang w:val="ru-RU"/>
        </w:rPr>
        <w:t>օրվան</w:t>
      </w:r>
      <w:r w:rsidR="00003E20" w:rsidRPr="00003E20">
        <w:rPr>
          <w:rFonts w:ascii="Arial Unicode" w:hAnsi="Arial Unicode" w:cs="Sylfaen"/>
          <w:szCs w:val="24"/>
        </w:rPr>
        <w:t xml:space="preserve"> </w:t>
      </w:r>
      <w:r w:rsidRPr="00003E20">
        <w:rPr>
          <w:rFonts w:ascii="Arial Unicode" w:hAnsi="Arial Unicode" w:cs="Sylfaen"/>
          <w:szCs w:val="24"/>
          <w:lang w:val="ru-RU"/>
        </w:rPr>
        <w:t>հաջորդող</w:t>
      </w:r>
      <w:r w:rsidR="00003E20" w:rsidRPr="00003E20">
        <w:rPr>
          <w:rFonts w:ascii="Arial Unicode" w:hAnsi="Arial Unicode" w:cs="Sylfaen"/>
          <w:szCs w:val="24"/>
        </w:rPr>
        <w:t xml:space="preserve"> </w:t>
      </w:r>
      <w:r w:rsidRPr="00003E20">
        <w:rPr>
          <w:rFonts w:ascii="Arial Unicode" w:hAnsi="Arial Unicode" w:cs="Sylfaen"/>
          <w:szCs w:val="24"/>
          <w:lang w:val="ru-RU"/>
        </w:rPr>
        <w:t>երկու</w:t>
      </w:r>
      <w:r w:rsidR="00003E20" w:rsidRPr="00003E20">
        <w:rPr>
          <w:rFonts w:ascii="Arial Unicode" w:hAnsi="Arial Unicode" w:cs="Sylfaen"/>
          <w:szCs w:val="24"/>
        </w:rPr>
        <w:t xml:space="preserve"> </w:t>
      </w:r>
      <w:r w:rsidRPr="00003E20">
        <w:rPr>
          <w:rFonts w:ascii="Arial Unicode" w:hAnsi="Arial Unicode" w:cs="Sylfaen"/>
          <w:szCs w:val="24"/>
          <w:lang w:val="ru-RU"/>
        </w:rPr>
        <w:t>աշխատանքային</w:t>
      </w:r>
      <w:r w:rsidR="00003E20" w:rsidRPr="00003E20">
        <w:rPr>
          <w:rFonts w:ascii="Arial Unicode" w:hAnsi="Arial Unicode" w:cs="Sylfaen"/>
          <w:szCs w:val="24"/>
        </w:rPr>
        <w:t xml:space="preserve"> </w:t>
      </w:r>
      <w:r w:rsidRPr="00003E20">
        <w:rPr>
          <w:rFonts w:ascii="Arial Unicode" w:hAnsi="Arial Unicode" w:cs="Sylfaen"/>
          <w:szCs w:val="24"/>
          <w:lang w:val="ru-RU"/>
        </w:rPr>
        <w:t>օրվա</w:t>
      </w:r>
      <w:r w:rsidR="00003E20" w:rsidRPr="00003E20">
        <w:rPr>
          <w:rFonts w:ascii="Arial Unicode" w:hAnsi="Arial Unicode" w:cs="Sylfaen"/>
          <w:szCs w:val="24"/>
        </w:rPr>
        <w:t xml:space="preserve"> </w:t>
      </w:r>
      <w:r w:rsidRPr="00003E20">
        <w:rPr>
          <w:rFonts w:ascii="Arial Unicode" w:hAnsi="Arial Unicode" w:cs="Sylfaen"/>
          <w:szCs w:val="24"/>
          <w:lang w:val="ru-RU"/>
        </w:rPr>
        <w:t>ընթացքում</w:t>
      </w:r>
      <w:r w:rsidR="00003E20" w:rsidRPr="00003E20">
        <w:rPr>
          <w:rFonts w:ascii="Arial Unicode" w:hAnsi="Arial Unicode" w:cs="Sylfaen"/>
          <w:szCs w:val="24"/>
        </w:rPr>
        <w:t xml:space="preserve"> </w:t>
      </w:r>
      <w:r w:rsidRPr="00003E20">
        <w:rPr>
          <w:rFonts w:ascii="Arial Unicode" w:hAnsi="Arial Unicode" w:cs="Sylfaen"/>
          <w:szCs w:val="24"/>
          <w:lang w:val="ru-RU"/>
        </w:rPr>
        <w:t>տրամադրում</w:t>
      </w:r>
      <w:r w:rsidR="00003E20" w:rsidRPr="00003E20">
        <w:rPr>
          <w:rFonts w:ascii="Arial Unicode" w:hAnsi="Arial Unicode" w:cs="Sylfaen"/>
          <w:szCs w:val="24"/>
        </w:rPr>
        <w:t xml:space="preserve"> </w:t>
      </w:r>
      <w:r w:rsidRPr="00003E20">
        <w:rPr>
          <w:rFonts w:ascii="Arial Unicode" w:hAnsi="Arial Unicode" w:cs="Sylfaen"/>
          <w:szCs w:val="24"/>
          <w:lang w:val="ru-RU"/>
        </w:rPr>
        <w:t>են</w:t>
      </w:r>
      <w:r w:rsidR="00003E20" w:rsidRPr="00003E20">
        <w:rPr>
          <w:rFonts w:ascii="Arial Unicode" w:hAnsi="Arial Unicode" w:cs="Sylfaen"/>
          <w:szCs w:val="24"/>
        </w:rPr>
        <w:t xml:space="preserve"> </w:t>
      </w:r>
      <w:r w:rsidRPr="00003E20">
        <w:rPr>
          <w:rFonts w:ascii="Arial Unicode" w:hAnsi="Arial Unicode" w:cs="Sylfaen"/>
          <w:szCs w:val="24"/>
          <w:lang w:val="ru-RU"/>
        </w:rPr>
        <w:t>գրավոր</w:t>
      </w:r>
      <w:r w:rsidR="00003E20" w:rsidRPr="00003E20">
        <w:rPr>
          <w:rFonts w:ascii="Arial Unicode" w:hAnsi="Arial Unicode" w:cs="Sylfaen"/>
          <w:szCs w:val="24"/>
        </w:rPr>
        <w:t xml:space="preserve"> </w:t>
      </w:r>
      <w:r w:rsidRPr="00003E20">
        <w:rPr>
          <w:rFonts w:ascii="Arial Unicode" w:hAnsi="Arial Unicode" w:cs="Sylfaen"/>
          <w:szCs w:val="24"/>
          <w:lang w:val="ru-RU"/>
        </w:rPr>
        <w:t>եզրակացություն</w:t>
      </w:r>
      <w:r w:rsidRPr="00003E20">
        <w:rPr>
          <w:rFonts w:ascii="Arial Unicode" w:hAnsi="Arial Unicode" w:cs="Sylfaen"/>
          <w:szCs w:val="24"/>
        </w:rPr>
        <w:t xml:space="preserve">: </w:t>
      </w:r>
      <w:r w:rsidRPr="00003E20">
        <w:rPr>
          <w:rFonts w:ascii="Arial Unicode" w:hAnsi="Arial Unicode" w:cs="Sylfaen"/>
          <w:szCs w:val="24"/>
          <w:lang w:val="ru-RU"/>
        </w:rPr>
        <w:t>Եթե</w:t>
      </w:r>
      <w:r w:rsidR="00003E20" w:rsidRPr="00003E20">
        <w:rPr>
          <w:rFonts w:ascii="Arial Unicode" w:hAnsi="Arial Unicode" w:cs="Sylfaen"/>
          <w:szCs w:val="24"/>
        </w:rPr>
        <w:t xml:space="preserve"> </w:t>
      </w:r>
      <w:r w:rsidRPr="00003E20">
        <w:rPr>
          <w:rFonts w:ascii="Arial Unicode" w:hAnsi="Arial Unicode" w:cs="Sylfaen"/>
          <w:szCs w:val="24"/>
          <w:lang w:val="en-US"/>
        </w:rPr>
        <w:t>մ</w:t>
      </w:r>
      <w:r w:rsidRPr="00003E20">
        <w:rPr>
          <w:rFonts w:ascii="Arial Unicode" w:hAnsi="Arial Unicode" w:cs="Sylfaen"/>
          <w:szCs w:val="24"/>
          <w:lang w:val="ru-RU"/>
        </w:rPr>
        <w:t>ասնակցի</w:t>
      </w:r>
      <w:r w:rsidR="00003E20" w:rsidRPr="00003E20">
        <w:rPr>
          <w:rFonts w:ascii="Arial Unicode" w:hAnsi="Arial Unicode" w:cs="Sylfaen"/>
          <w:szCs w:val="24"/>
        </w:rPr>
        <w:t xml:space="preserve"> </w:t>
      </w:r>
      <w:r w:rsidRPr="00003E20">
        <w:rPr>
          <w:rFonts w:ascii="Arial Unicode" w:hAnsi="Arial Unicode" w:cs="Sylfaen"/>
          <w:szCs w:val="24"/>
          <w:lang w:val="ru-RU"/>
        </w:rPr>
        <w:t>ներկայացրած</w:t>
      </w:r>
      <w:r w:rsidR="00003E20" w:rsidRPr="00003E20">
        <w:rPr>
          <w:rFonts w:ascii="Arial Unicode" w:hAnsi="Arial Unicode" w:cs="Sylfaen"/>
          <w:szCs w:val="24"/>
        </w:rPr>
        <w:t xml:space="preserve"> </w:t>
      </w:r>
      <w:r w:rsidRPr="00003E20">
        <w:rPr>
          <w:rFonts w:ascii="Arial Unicode" w:hAnsi="Arial Unicode" w:cs="Sylfaen"/>
          <w:szCs w:val="24"/>
          <w:lang w:val="ru-RU"/>
        </w:rPr>
        <w:t>տվյալների</w:t>
      </w:r>
      <w:r w:rsidR="00003E20" w:rsidRPr="00003E20">
        <w:rPr>
          <w:rFonts w:ascii="Arial Unicode" w:hAnsi="Arial Unicode" w:cs="Sylfaen"/>
          <w:szCs w:val="24"/>
        </w:rPr>
        <w:t xml:space="preserve"> </w:t>
      </w:r>
      <w:r w:rsidRPr="00003E20">
        <w:rPr>
          <w:rFonts w:ascii="Arial Unicode" w:hAnsi="Arial Unicode" w:cs="Sylfaen"/>
          <w:szCs w:val="24"/>
          <w:lang w:val="ru-RU"/>
        </w:rPr>
        <w:t>իսկության</w:t>
      </w:r>
      <w:r w:rsidR="00003E20" w:rsidRPr="00003E20">
        <w:rPr>
          <w:rFonts w:ascii="Arial Unicode" w:hAnsi="Arial Unicode" w:cs="Sylfaen"/>
          <w:szCs w:val="24"/>
        </w:rPr>
        <w:t xml:space="preserve"> </w:t>
      </w:r>
      <w:r w:rsidRPr="00003E20">
        <w:rPr>
          <w:rFonts w:ascii="Arial Unicode" w:hAnsi="Arial Unicode" w:cs="Sylfaen"/>
          <w:szCs w:val="24"/>
          <w:lang w:val="ru-RU"/>
        </w:rPr>
        <w:t>ստուգման</w:t>
      </w:r>
      <w:r w:rsidR="00003E20" w:rsidRPr="00003E20">
        <w:rPr>
          <w:rFonts w:ascii="Arial Unicode" w:hAnsi="Arial Unicode" w:cs="Sylfaen"/>
          <w:szCs w:val="24"/>
        </w:rPr>
        <w:t xml:space="preserve"> </w:t>
      </w:r>
      <w:r w:rsidRPr="00003E20">
        <w:rPr>
          <w:rFonts w:ascii="Arial Unicode" w:hAnsi="Arial Unicode" w:cs="Sylfaen"/>
          <w:szCs w:val="24"/>
          <w:lang w:val="ru-RU"/>
        </w:rPr>
        <w:t>արդյունքում</w:t>
      </w:r>
      <w:r w:rsidR="00003E20" w:rsidRPr="00003E20">
        <w:rPr>
          <w:rFonts w:ascii="Arial Unicode" w:hAnsi="Arial Unicode" w:cs="Sylfaen"/>
          <w:szCs w:val="24"/>
        </w:rPr>
        <w:t xml:space="preserve"> </w:t>
      </w:r>
      <w:r w:rsidRPr="00003E20">
        <w:rPr>
          <w:rFonts w:ascii="Arial Unicode" w:hAnsi="Arial Unicode" w:cs="Sylfaen"/>
          <w:szCs w:val="24"/>
          <w:lang w:val="ru-RU"/>
        </w:rPr>
        <w:t>տվյալները</w:t>
      </w:r>
      <w:r w:rsidR="00003E20" w:rsidRPr="00003E20">
        <w:rPr>
          <w:rFonts w:ascii="Arial Unicode" w:hAnsi="Arial Unicode" w:cs="Sylfaen"/>
          <w:szCs w:val="24"/>
        </w:rPr>
        <w:t xml:space="preserve"> </w:t>
      </w:r>
      <w:r w:rsidRPr="00003E20">
        <w:rPr>
          <w:rFonts w:ascii="Arial Unicode" w:hAnsi="Arial Unicode" w:cs="Sylfaen"/>
          <w:szCs w:val="24"/>
          <w:lang w:val="ru-RU"/>
        </w:rPr>
        <w:t>որակվում</w:t>
      </w:r>
      <w:r w:rsidR="00003E20" w:rsidRPr="00003E20">
        <w:rPr>
          <w:rFonts w:ascii="Arial Unicode" w:hAnsi="Arial Unicode" w:cs="Sylfaen"/>
          <w:szCs w:val="24"/>
        </w:rPr>
        <w:t xml:space="preserve"> </w:t>
      </w:r>
      <w:r w:rsidRPr="00003E20">
        <w:rPr>
          <w:rFonts w:ascii="Arial Unicode" w:hAnsi="Arial Unicode" w:cs="Sylfaen"/>
          <w:szCs w:val="24"/>
          <w:lang w:val="ru-RU"/>
        </w:rPr>
        <w:t>են</w:t>
      </w:r>
      <w:r w:rsidR="00003E20" w:rsidRPr="00003E20">
        <w:rPr>
          <w:rFonts w:ascii="Arial Unicode" w:hAnsi="Arial Unicode" w:cs="Sylfaen"/>
          <w:szCs w:val="24"/>
        </w:rPr>
        <w:t xml:space="preserve"> </w:t>
      </w:r>
      <w:r w:rsidRPr="00003E20">
        <w:rPr>
          <w:rFonts w:ascii="Arial Unicode" w:hAnsi="Arial Unicode" w:cs="Sylfaen"/>
          <w:szCs w:val="24"/>
          <w:lang w:val="ru-RU"/>
        </w:rPr>
        <w:t>իրականությանը</w:t>
      </w:r>
      <w:r w:rsidR="00003E20" w:rsidRPr="00003E20">
        <w:rPr>
          <w:rFonts w:ascii="Arial Unicode" w:hAnsi="Arial Unicode" w:cs="Sylfaen"/>
          <w:szCs w:val="24"/>
        </w:rPr>
        <w:t xml:space="preserve"> </w:t>
      </w:r>
      <w:r w:rsidRPr="00003E20">
        <w:rPr>
          <w:rFonts w:ascii="Arial Unicode" w:hAnsi="Arial Unicode" w:cs="Sylfaen"/>
          <w:szCs w:val="24"/>
          <w:lang w:val="ru-RU"/>
        </w:rPr>
        <w:t>չհամապա</w:t>
      </w:r>
      <w:r w:rsidRPr="00003E20">
        <w:rPr>
          <w:rFonts w:ascii="Arial Unicode" w:hAnsi="Arial Unicode" w:cs="Sylfaen"/>
          <w:szCs w:val="24"/>
        </w:rPr>
        <w:softHyphen/>
      </w:r>
      <w:r w:rsidRPr="00003E20">
        <w:rPr>
          <w:rFonts w:ascii="Arial Unicode" w:hAnsi="Arial Unicode" w:cs="Sylfaen"/>
          <w:szCs w:val="24"/>
          <w:lang w:val="ru-RU"/>
        </w:rPr>
        <w:t>տասխանող</w:t>
      </w:r>
      <w:r w:rsidRPr="00003E20">
        <w:rPr>
          <w:rFonts w:ascii="Arial Unicode" w:hAnsi="Arial Unicode" w:cs="Sylfaen"/>
          <w:szCs w:val="24"/>
        </w:rPr>
        <w:t xml:space="preserve">, </w:t>
      </w:r>
      <w:r w:rsidRPr="00003E20">
        <w:rPr>
          <w:rFonts w:ascii="Arial Unicode" w:hAnsi="Arial Unicode" w:cs="Sylfaen"/>
          <w:szCs w:val="24"/>
          <w:lang w:val="ru-RU"/>
        </w:rPr>
        <w:t>ապա</w:t>
      </w:r>
      <w:r w:rsidRPr="00003E20">
        <w:rPr>
          <w:rFonts w:ascii="Arial Unicode" w:hAnsi="Arial Unicode" w:cs="Sylfaen"/>
          <w:szCs w:val="24"/>
        </w:rPr>
        <w:t xml:space="preserve"> տվյալ մասնակցի հայտը մերժվում է:</w:t>
      </w:r>
    </w:p>
    <w:p w:rsidR="00402CEF" w:rsidRPr="00003E20" w:rsidRDefault="00402CEF" w:rsidP="00402CEF">
      <w:pPr>
        <w:pStyle w:val="23"/>
        <w:spacing w:line="240" w:lineRule="auto"/>
        <w:ind w:firstLine="567"/>
        <w:rPr>
          <w:rFonts w:ascii="Arial Unicode" w:hAnsi="Arial Unicode" w:cs="Sylfaen"/>
          <w:szCs w:val="24"/>
        </w:rPr>
      </w:pPr>
      <w:r w:rsidRPr="00003E20">
        <w:rPr>
          <w:rFonts w:ascii="Arial Unicode" w:hAnsi="Arial Unicode" w:cs="Sylfaen"/>
          <w:szCs w:val="24"/>
        </w:rPr>
        <w:t>8</w:t>
      </w:r>
      <w:r w:rsidRPr="00003E20">
        <w:rPr>
          <w:rFonts w:ascii="Arial Unicode" w:hAnsi="Arial Unicode" w:cs="Sylfaen"/>
          <w:szCs w:val="24"/>
          <w:lang w:val="hy-AM"/>
        </w:rPr>
        <w:t>.</w:t>
      </w:r>
      <w:r w:rsidRPr="00003E20">
        <w:rPr>
          <w:rFonts w:ascii="Arial Unicode" w:hAnsi="Arial Unicode" w:cs="Sylfaen"/>
          <w:szCs w:val="24"/>
        </w:rPr>
        <w:t xml:space="preserve">20 </w:t>
      </w:r>
      <w:r w:rsidRPr="00003E20">
        <w:rPr>
          <w:rFonts w:ascii="Arial Unicode" w:hAnsi="Arial Unicode" w:cs="Sylfaen"/>
          <w:szCs w:val="24"/>
          <w:lang w:val="hy-AM"/>
        </w:rPr>
        <w:t>Սույն</w:t>
      </w:r>
      <w:r w:rsidR="00003E20" w:rsidRPr="00003E20">
        <w:rPr>
          <w:rFonts w:ascii="Arial Unicode" w:hAnsi="Arial Unicode" w:cs="Sylfaen"/>
          <w:szCs w:val="24"/>
        </w:rPr>
        <w:t xml:space="preserve"> </w:t>
      </w:r>
      <w:r w:rsidRPr="00003E20">
        <w:rPr>
          <w:rFonts w:ascii="Arial Unicode" w:hAnsi="Arial Unicode" w:cs="Sylfaen"/>
          <w:szCs w:val="24"/>
          <w:lang w:val="hy-AM"/>
        </w:rPr>
        <w:t>հրավերի</w:t>
      </w:r>
      <w:r w:rsidRPr="00003E20">
        <w:rPr>
          <w:rFonts w:ascii="Arial Unicode" w:hAnsi="Arial Unicode" w:cs="Sylfaen"/>
          <w:szCs w:val="24"/>
        </w:rPr>
        <w:t xml:space="preserve"> 1-</w:t>
      </w:r>
      <w:r w:rsidRPr="00003E20">
        <w:rPr>
          <w:rFonts w:ascii="Arial Unicode" w:hAnsi="Arial Unicode" w:cs="Sylfaen"/>
          <w:szCs w:val="24"/>
          <w:lang w:val="hy-AM"/>
        </w:rPr>
        <w:t>ին</w:t>
      </w:r>
      <w:r w:rsidR="00003E20" w:rsidRPr="00003E20">
        <w:rPr>
          <w:rFonts w:ascii="Arial Unicode" w:hAnsi="Arial Unicode" w:cs="Sylfaen"/>
          <w:szCs w:val="24"/>
        </w:rPr>
        <w:t xml:space="preserve"> </w:t>
      </w:r>
      <w:r w:rsidRPr="00003E20">
        <w:rPr>
          <w:rFonts w:ascii="Arial Unicode" w:hAnsi="Arial Unicode" w:cs="Sylfaen"/>
          <w:szCs w:val="24"/>
          <w:lang w:val="hy-AM"/>
        </w:rPr>
        <w:t>մասի</w:t>
      </w:r>
      <w:r w:rsidRPr="00003E20">
        <w:rPr>
          <w:rFonts w:ascii="Arial Unicode" w:hAnsi="Arial Unicode" w:cs="Sylfaen"/>
          <w:szCs w:val="24"/>
        </w:rPr>
        <w:t xml:space="preserve"> 8.20 </w:t>
      </w:r>
      <w:r w:rsidRPr="00003E20">
        <w:rPr>
          <w:rFonts w:ascii="Arial Unicode" w:hAnsi="Arial Unicode" w:cs="Sylfaen"/>
          <w:szCs w:val="24"/>
          <w:lang w:val="hy-AM"/>
        </w:rPr>
        <w:t>կետի</w:t>
      </w:r>
      <w:r w:rsidR="00003E20" w:rsidRPr="00003E20">
        <w:rPr>
          <w:rFonts w:ascii="Arial Unicode" w:hAnsi="Arial Unicode" w:cs="Sylfaen"/>
          <w:szCs w:val="24"/>
        </w:rPr>
        <w:t xml:space="preserve"> </w:t>
      </w:r>
      <w:r w:rsidRPr="00003E20">
        <w:rPr>
          <w:rFonts w:ascii="Arial Unicode" w:hAnsi="Arial Unicode" w:cs="Sylfaen"/>
          <w:szCs w:val="24"/>
          <w:lang w:val="hy-AM"/>
        </w:rPr>
        <w:t>կիրառման</w:t>
      </w:r>
      <w:r w:rsidR="00003E20" w:rsidRPr="00003E20">
        <w:rPr>
          <w:rFonts w:ascii="Arial Unicode" w:hAnsi="Arial Unicode" w:cs="Sylfaen"/>
          <w:szCs w:val="24"/>
        </w:rPr>
        <w:t xml:space="preserve"> </w:t>
      </w:r>
      <w:r w:rsidRPr="00003E20">
        <w:rPr>
          <w:rFonts w:ascii="Arial Unicode" w:hAnsi="Arial Unicode" w:cs="Sylfaen"/>
          <w:szCs w:val="24"/>
          <w:lang w:val="hy-AM"/>
        </w:rPr>
        <w:t>նպատակով</w:t>
      </w:r>
      <w:r w:rsidRPr="00003E20">
        <w:rPr>
          <w:rFonts w:ascii="Arial Unicode" w:hAnsi="Arial Unicode" w:cs="Sylfaen"/>
          <w:szCs w:val="24"/>
        </w:rPr>
        <w:t xml:space="preserve"> կարող է </w:t>
      </w:r>
      <w:r w:rsidRPr="00003E20">
        <w:rPr>
          <w:rFonts w:ascii="Arial Unicode" w:hAnsi="Arial Unicode" w:cs="Sylfaen"/>
          <w:szCs w:val="24"/>
          <w:lang w:val="hy-AM"/>
        </w:rPr>
        <w:t>հրավիրվել հանձնաժողովի</w:t>
      </w:r>
      <w:r w:rsidR="00003E20" w:rsidRPr="00003E20">
        <w:rPr>
          <w:rFonts w:ascii="Arial Unicode" w:hAnsi="Arial Unicode" w:cs="Sylfaen"/>
          <w:szCs w:val="24"/>
        </w:rPr>
        <w:t xml:space="preserve"> </w:t>
      </w:r>
      <w:r w:rsidRPr="00003E20">
        <w:rPr>
          <w:rFonts w:ascii="Arial Unicode" w:hAnsi="Arial Unicode" w:cs="Sylfaen"/>
          <w:szCs w:val="24"/>
          <w:lang w:val="hy-AM"/>
        </w:rPr>
        <w:t>արտահերթ</w:t>
      </w:r>
      <w:r w:rsidR="00003E20" w:rsidRPr="00003E20">
        <w:rPr>
          <w:rFonts w:ascii="Arial Unicode" w:hAnsi="Arial Unicode" w:cs="Sylfaen"/>
          <w:szCs w:val="24"/>
        </w:rPr>
        <w:t xml:space="preserve"> </w:t>
      </w:r>
      <w:r w:rsidRPr="00003E20">
        <w:rPr>
          <w:rFonts w:ascii="Arial Unicode" w:hAnsi="Arial Unicode" w:cs="Sylfaen"/>
          <w:szCs w:val="24"/>
          <w:lang w:val="hy-AM"/>
        </w:rPr>
        <w:t>նիստ։</w:t>
      </w:r>
    </w:p>
    <w:p w:rsidR="00402CEF" w:rsidRPr="00003E20" w:rsidRDefault="00402CEF" w:rsidP="00402CEF">
      <w:pPr>
        <w:pStyle w:val="norm"/>
        <w:spacing w:line="240" w:lineRule="auto"/>
        <w:ind w:firstLine="567"/>
        <w:rPr>
          <w:rFonts w:ascii="Arial Unicode" w:hAnsi="Arial Unicode" w:cs="Tahoma"/>
          <w:sz w:val="20"/>
          <w:lang w:val="hy-AM"/>
        </w:rPr>
      </w:pPr>
      <w:r w:rsidRPr="00003E20">
        <w:rPr>
          <w:rFonts w:ascii="Arial Unicode" w:hAnsi="Arial Unicode"/>
          <w:spacing w:val="-6"/>
          <w:sz w:val="20"/>
          <w:lang w:val="hy-AM"/>
        </w:rPr>
        <w:t>8.</w:t>
      </w:r>
      <w:r w:rsidRPr="00003E20">
        <w:rPr>
          <w:rFonts w:ascii="Arial Unicode" w:hAnsi="Arial Unicode"/>
          <w:spacing w:val="-6"/>
          <w:sz w:val="20"/>
          <w:lang w:val="af-ZA"/>
        </w:rPr>
        <w:t xml:space="preserve">21 </w:t>
      </w:r>
      <w:r w:rsidRPr="00003E20">
        <w:rPr>
          <w:rFonts w:ascii="Arial Unicode" w:hAnsi="Arial Unicode"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402CEF" w:rsidRPr="00003E20" w:rsidRDefault="00402CEF" w:rsidP="00402CEF">
      <w:pPr>
        <w:pStyle w:val="23"/>
        <w:spacing w:line="240" w:lineRule="auto"/>
        <w:ind w:firstLine="567"/>
        <w:rPr>
          <w:rFonts w:ascii="Arial Unicode" w:hAnsi="Arial Unicode" w:cs="Sylfaen"/>
          <w:szCs w:val="24"/>
        </w:rPr>
      </w:pPr>
      <w:r w:rsidRPr="00003E20">
        <w:rPr>
          <w:rFonts w:ascii="Arial Unicode" w:hAnsi="Arial Unicode" w:cs="Sylfaen"/>
          <w:szCs w:val="24"/>
          <w:lang w:val="hy-AM"/>
        </w:rPr>
        <w:t>8.22Անգործության</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ժամկետը</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պայմանագիր</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կնքելու</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մասին</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որոշման</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հայտարարության</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հրապարակման</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օրվան</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հաջորդող</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օրվա</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և</w:t>
      </w:r>
      <w:r w:rsidRPr="00003E20">
        <w:rPr>
          <w:rFonts w:ascii="Arial Unicode" w:hAnsi="Arial Unicode" w:cs="Sylfaen"/>
          <w:szCs w:val="24"/>
        </w:rPr>
        <w:t xml:space="preserve"> պ</w:t>
      </w:r>
      <w:r w:rsidRPr="00003E20">
        <w:rPr>
          <w:rFonts w:ascii="Arial Unicode" w:hAnsi="Arial Unicode" w:cs="Sylfaen"/>
          <w:szCs w:val="24"/>
          <w:lang w:val="hy-AM"/>
        </w:rPr>
        <w:t>ատվիրատուի</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կողմից</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պայմանագիրը</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կնքելու</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իրավասության</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առաջացման</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օրվա</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միջև</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ընկած</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ժամանակահատվածն</w:t>
      </w:r>
      <w:r w:rsidR="00003E20" w:rsidRPr="00003E20">
        <w:rPr>
          <w:rFonts w:ascii="Arial Unicode" w:hAnsi="Arial Unicode" w:cs="Sylfaen"/>
          <w:szCs w:val="24"/>
          <w:lang w:val="hy-AM"/>
        </w:rPr>
        <w:t xml:space="preserve"> </w:t>
      </w:r>
      <w:r w:rsidRPr="00003E20">
        <w:rPr>
          <w:rFonts w:ascii="Arial Unicode" w:hAnsi="Arial Unicode" w:cs="Sylfaen"/>
          <w:szCs w:val="24"/>
          <w:lang w:val="hy-AM"/>
        </w:rPr>
        <w:t>է։</w:t>
      </w:r>
    </w:p>
    <w:p w:rsidR="00402CEF" w:rsidRPr="00003E20" w:rsidRDefault="00402CEF" w:rsidP="00402CEF">
      <w:pPr>
        <w:pStyle w:val="23"/>
        <w:spacing w:line="240" w:lineRule="auto"/>
        <w:ind w:firstLine="567"/>
        <w:rPr>
          <w:rFonts w:ascii="Arial Unicode" w:hAnsi="Arial Unicode"/>
          <w:i/>
          <w:lang w:val="es-ES"/>
        </w:rPr>
      </w:pPr>
      <w:r w:rsidRPr="00003E20">
        <w:rPr>
          <w:rFonts w:ascii="Arial Unicode" w:hAnsi="Arial Unicode" w:cs="Sylfaen"/>
          <w:lang w:val="es-ES"/>
        </w:rPr>
        <w:t>Անգործության</w:t>
      </w:r>
      <w:r w:rsidR="00003E20" w:rsidRPr="00003E20">
        <w:rPr>
          <w:rFonts w:ascii="Arial Unicode" w:hAnsi="Arial Unicode" w:cs="Sylfaen"/>
          <w:lang w:val="es-ES"/>
        </w:rPr>
        <w:t xml:space="preserve"> </w:t>
      </w:r>
      <w:r w:rsidRPr="00003E20">
        <w:rPr>
          <w:rFonts w:ascii="Arial Unicode" w:hAnsi="Arial Unicode" w:cs="Sylfaen"/>
          <w:lang w:val="es-ES"/>
        </w:rPr>
        <w:t>ժամկետը</w:t>
      </w:r>
      <w:r w:rsidR="00003E20" w:rsidRPr="00003E20">
        <w:rPr>
          <w:rFonts w:ascii="Arial Unicode" w:hAnsi="Arial Unicode" w:cs="Sylfaen"/>
          <w:lang w:val="es-ES"/>
        </w:rPr>
        <w:t xml:space="preserve"> </w:t>
      </w:r>
      <w:r w:rsidRPr="00003E20">
        <w:rPr>
          <w:rFonts w:ascii="Arial Unicode" w:hAnsi="Arial Unicode" w:cs="Sylfaen"/>
          <w:lang w:val="es-ES"/>
        </w:rPr>
        <w:t>սույն</w:t>
      </w:r>
      <w:r w:rsidR="00003E20" w:rsidRPr="00003E20">
        <w:rPr>
          <w:rFonts w:ascii="Arial Unicode" w:hAnsi="Arial Unicode" w:cs="Sylfaen"/>
          <w:lang w:val="es-ES"/>
        </w:rPr>
        <w:t xml:space="preserve"> </w:t>
      </w:r>
      <w:r w:rsidRPr="00003E20">
        <w:rPr>
          <w:rFonts w:ascii="Arial Unicode" w:hAnsi="Arial Unicode" w:cs="Sylfaen"/>
          <w:lang w:val="es-ES"/>
        </w:rPr>
        <w:t>ընթացակարգի</w:t>
      </w:r>
      <w:r w:rsidR="00003E20" w:rsidRPr="00003E20">
        <w:rPr>
          <w:rFonts w:ascii="Arial Unicode" w:hAnsi="Arial Unicode" w:cs="Sylfaen"/>
          <w:lang w:val="es-ES"/>
        </w:rPr>
        <w:t xml:space="preserve"> </w:t>
      </w:r>
      <w:r w:rsidRPr="00003E20">
        <w:rPr>
          <w:rFonts w:ascii="Arial Unicode" w:hAnsi="Arial Unicode" w:cs="Sylfaen"/>
          <w:lang w:val="es-ES"/>
        </w:rPr>
        <w:t>դեպքում «5» օրացուցային</w:t>
      </w:r>
      <w:r w:rsidR="00003E20" w:rsidRPr="00003E20">
        <w:rPr>
          <w:rFonts w:ascii="Arial Unicode" w:hAnsi="Arial Unicode" w:cs="Sylfaen"/>
          <w:lang w:val="es-ES"/>
        </w:rPr>
        <w:t xml:space="preserve"> </w:t>
      </w:r>
      <w:r w:rsidRPr="00003E20">
        <w:rPr>
          <w:rFonts w:ascii="Arial Unicode" w:hAnsi="Arial Unicode" w:cs="Sylfaen"/>
          <w:lang w:val="es-ES"/>
        </w:rPr>
        <w:t>օր</w:t>
      </w:r>
      <w:r w:rsidR="00003E20" w:rsidRPr="00003E20">
        <w:rPr>
          <w:rFonts w:ascii="Arial Unicode" w:hAnsi="Arial Unicode" w:cs="Sylfaen"/>
          <w:lang w:val="es-ES"/>
        </w:rPr>
        <w:t xml:space="preserve"> </w:t>
      </w:r>
      <w:r w:rsidRPr="00003E20">
        <w:rPr>
          <w:rFonts w:ascii="Arial Unicode" w:hAnsi="Arial Unicode" w:cs="Sylfaen"/>
          <w:lang w:val="es-ES"/>
        </w:rPr>
        <w:t>է</w:t>
      </w:r>
      <w:r w:rsidRPr="00003E20">
        <w:rPr>
          <w:rFonts w:ascii="Arial Unicode" w:hAnsi="Arial Unicode" w:cs="Tahoma"/>
          <w:lang w:val="es-ES"/>
        </w:rPr>
        <w:t>։</w:t>
      </w:r>
      <w:r w:rsidR="00003E20" w:rsidRPr="00003E20">
        <w:rPr>
          <w:rFonts w:ascii="Arial Unicode" w:hAnsi="Arial Unicode" w:cs="Tahoma"/>
          <w:lang w:val="es-ES"/>
        </w:rPr>
        <w:t xml:space="preserve"> </w:t>
      </w:r>
      <w:r w:rsidRPr="00003E20">
        <w:rPr>
          <w:rFonts w:ascii="Arial Unicode" w:hAnsi="Arial Unicode" w:cs="Sylfaen"/>
          <w:lang w:val="es-ES"/>
        </w:rPr>
        <w:t>Անգործության</w:t>
      </w:r>
      <w:r w:rsidR="00003E20" w:rsidRPr="00003E20">
        <w:rPr>
          <w:rFonts w:ascii="Arial Unicode" w:hAnsi="Arial Unicode" w:cs="Sylfaen"/>
          <w:lang w:val="es-ES"/>
        </w:rPr>
        <w:t xml:space="preserve"> </w:t>
      </w:r>
      <w:r w:rsidRPr="00003E20">
        <w:rPr>
          <w:rFonts w:ascii="Arial Unicode" w:hAnsi="Arial Unicode" w:cs="Sylfaen"/>
          <w:lang w:val="es-ES"/>
        </w:rPr>
        <w:t>ժամկետը</w:t>
      </w:r>
      <w:r w:rsidR="00003E20" w:rsidRPr="00003E20">
        <w:rPr>
          <w:rFonts w:ascii="Arial Unicode" w:hAnsi="Arial Unicode" w:cs="Sylfaen"/>
          <w:lang w:val="es-ES"/>
        </w:rPr>
        <w:t xml:space="preserve"> </w:t>
      </w:r>
      <w:r w:rsidRPr="00003E20">
        <w:rPr>
          <w:rFonts w:ascii="Arial Unicode" w:hAnsi="Arial Unicode" w:cs="Sylfaen"/>
          <w:lang w:val="es-ES"/>
        </w:rPr>
        <w:t>կիրառելի</w:t>
      </w:r>
      <w:r w:rsidR="00003E20" w:rsidRPr="00003E20">
        <w:rPr>
          <w:rFonts w:ascii="Arial Unicode" w:hAnsi="Arial Unicode" w:cs="Sylfaen"/>
          <w:lang w:val="es-ES"/>
        </w:rPr>
        <w:t xml:space="preserve"> </w:t>
      </w:r>
      <w:r w:rsidRPr="00003E20">
        <w:rPr>
          <w:rFonts w:ascii="Arial Unicode" w:hAnsi="Arial Unicode" w:cs="Sylfaen"/>
          <w:lang w:val="es-ES"/>
        </w:rPr>
        <w:t>չէ</w:t>
      </w:r>
      <w:r w:rsidRPr="00003E20">
        <w:rPr>
          <w:rFonts w:ascii="Arial Unicode" w:hAnsi="Arial Unicode" w:cs="Arial"/>
          <w:lang w:val="es-ES"/>
        </w:rPr>
        <w:t xml:space="preserve">, </w:t>
      </w:r>
      <w:r w:rsidRPr="00003E20">
        <w:rPr>
          <w:rFonts w:ascii="Arial Unicode" w:hAnsi="Arial Unicode" w:cs="Sylfaen"/>
          <w:lang w:val="es-ES"/>
        </w:rPr>
        <w:t>եթե</w:t>
      </w:r>
      <w:r w:rsidR="00003E20" w:rsidRPr="00003E20">
        <w:rPr>
          <w:rFonts w:ascii="Arial Unicode" w:hAnsi="Arial Unicode" w:cs="Sylfaen"/>
          <w:lang w:val="es-ES"/>
        </w:rPr>
        <w:t xml:space="preserve"> </w:t>
      </w:r>
      <w:r w:rsidRPr="00003E20">
        <w:rPr>
          <w:rFonts w:ascii="Arial Unicode" w:hAnsi="Arial Unicode" w:cs="Sylfaen"/>
          <w:lang w:val="es-ES"/>
        </w:rPr>
        <w:t>միայն</w:t>
      </w:r>
      <w:r w:rsidR="00003E20" w:rsidRPr="00003E20">
        <w:rPr>
          <w:rFonts w:ascii="Arial Unicode" w:hAnsi="Arial Unicode" w:cs="Sylfaen"/>
          <w:lang w:val="es-ES"/>
        </w:rPr>
        <w:t xml:space="preserve"> </w:t>
      </w:r>
      <w:r w:rsidRPr="00003E20">
        <w:rPr>
          <w:rFonts w:ascii="Arial Unicode" w:hAnsi="Arial Unicode" w:cs="Sylfaen"/>
          <w:lang w:val="es-ES"/>
        </w:rPr>
        <w:t>մեկ</w:t>
      </w:r>
      <w:r w:rsidRPr="00003E20">
        <w:rPr>
          <w:rFonts w:ascii="Arial Unicode" w:hAnsi="Arial Unicode" w:cs="Arial"/>
          <w:lang w:val="es-ES"/>
        </w:rPr>
        <w:t xml:space="preserve"> մ</w:t>
      </w:r>
      <w:r w:rsidRPr="00003E20">
        <w:rPr>
          <w:rFonts w:ascii="Arial Unicode" w:hAnsi="Arial Unicode" w:cs="Sylfaen"/>
          <w:lang w:val="es-ES"/>
        </w:rPr>
        <w:t>ասնակից է հայտ ներկայացրել</w:t>
      </w:r>
      <w:r w:rsidRPr="00003E20">
        <w:rPr>
          <w:rFonts w:ascii="Arial Unicode" w:hAnsi="Arial Unicode"/>
          <w:i/>
          <w:lang w:val="es-ES"/>
        </w:rPr>
        <w:t>,</w:t>
      </w:r>
      <w:r w:rsidRPr="00003E20">
        <w:rPr>
          <w:rFonts w:ascii="Arial Unicode" w:hAnsi="Arial Unicode" w:cs="Sylfaen"/>
          <w:lang w:val="es-ES"/>
        </w:rPr>
        <w:t>որի</w:t>
      </w:r>
      <w:r w:rsidR="00003E20" w:rsidRPr="00003E20">
        <w:rPr>
          <w:rFonts w:ascii="Arial Unicode" w:hAnsi="Arial Unicode" w:cs="Sylfaen"/>
          <w:lang w:val="es-ES"/>
        </w:rPr>
        <w:t xml:space="preserve"> </w:t>
      </w:r>
      <w:r w:rsidRPr="00003E20">
        <w:rPr>
          <w:rFonts w:ascii="Arial Unicode" w:hAnsi="Arial Unicode" w:cs="Sylfaen"/>
          <w:lang w:val="es-ES"/>
        </w:rPr>
        <w:t>հետ</w:t>
      </w:r>
      <w:r w:rsidR="00003E20" w:rsidRPr="00003E20">
        <w:rPr>
          <w:rFonts w:ascii="Arial Unicode" w:hAnsi="Arial Unicode" w:cs="Sylfaen"/>
          <w:lang w:val="es-ES"/>
        </w:rPr>
        <w:t xml:space="preserve"> </w:t>
      </w:r>
      <w:r w:rsidRPr="00003E20">
        <w:rPr>
          <w:rFonts w:ascii="Arial Unicode" w:hAnsi="Arial Unicode" w:cs="Sylfaen"/>
          <w:lang w:val="es-ES"/>
        </w:rPr>
        <w:t>կնքվում</w:t>
      </w:r>
      <w:r w:rsidR="00003E20" w:rsidRPr="00003E20">
        <w:rPr>
          <w:rFonts w:ascii="Arial Unicode" w:hAnsi="Arial Unicode" w:cs="Sylfaen"/>
          <w:lang w:val="es-ES"/>
        </w:rPr>
        <w:t xml:space="preserve"> </w:t>
      </w:r>
      <w:r w:rsidRPr="00003E20">
        <w:rPr>
          <w:rFonts w:ascii="Arial Unicode" w:hAnsi="Arial Unicode" w:cs="Sylfaen"/>
          <w:lang w:val="es-ES"/>
        </w:rPr>
        <w:t>է</w:t>
      </w:r>
      <w:r w:rsidR="00003E20" w:rsidRPr="00003E20">
        <w:rPr>
          <w:rFonts w:ascii="Arial Unicode" w:hAnsi="Arial Unicode" w:cs="Sylfaen"/>
          <w:lang w:val="es-ES"/>
        </w:rPr>
        <w:t xml:space="preserve"> </w:t>
      </w:r>
      <w:r w:rsidRPr="00003E20">
        <w:rPr>
          <w:rFonts w:ascii="Arial Unicode" w:hAnsi="Arial Unicode" w:cs="Sylfaen"/>
          <w:lang w:val="es-ES"/>
        </w:rPr>
        <w:t>պայմանագիր</w:t>
      </w:r>
      <w:r w:rsidRPr="00003E20">
        <w:rPr>
          <w:rFonts w:ascii="Arial Unicode" w:hAnsi="Arial Unicode" w:cs="Arial"/>
          <w:lang w:val="es-ES"/>
        </w:rPr>
        <w:t>:</w:t>
      </w:r>
    </w:p>
    <w:p w:rsidR="00402CEF" w:rsidRPr="00003E20" w:rsidRDefault="00402CEF" w:rsidP="00402CEF">
      <w:pPr>
        <w:pStyle w:val="23"/>
        <w:spacing w:line="240" w:lineRule="auto"/>
        <w:ind w:firstLine="567"/>
        <w:rPr>
          <w:rFonts w:ascii="Arial Unicode" w:hAnsi="Arial Unicode" w:cs="Sylfaen"/>
          <w:szCs w:val="24"/>
          <w:lang w:val="es-ES"/>
        </w:rPr>
      </w:pPr>
      <w:r w:rsidRPr="00003E20">
        <w:rPr>
          <w:rFonts w:ascii="Arial Unicode" w:hAnsi="Arial Unicode" w:cs="Sylfaen"/>
          <w:szCs w:val="24"/>
          <w:lang w:val="ru-RU"/>
        </w:rPr>
        <w:t>Պատվիրատուն</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պայմանագիրը</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կնքում</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է</w:t>
      </w:r>
      <w:r w:rsidRPr="00003E20">
        <w:rPr>
          <w:rFonts w:ascii="Arial Unicode" w:hAnsi="Arial Unicode" w:cs="Sylfaen"/>
          <w:szCs w:val="24"/>
          <w:lang w:val="es-ES"/>
        </w:rPr>
        <w:t xml:space="preserve">, </w:t>
      </w:r>
      <w:r w:rsidRPr="00003E20">
        <w:rPr>
          <w:rFonts w:ascii="Arial Unicode" w:hAnsi="Arial Unicode" w:cs="Sylfaen"/>
          <w:szCs w:val="24"/>
          <w:lang w:val="ru-RU"/>
        </w:rPr>
        <w:t>եթե</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սույն</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կետով</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նախատեսված</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անգործության</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ժամկետում</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որևէ</w:t>
      </w:r>
      <w:r w:rsidRPr="00003E20">
        <w:rPr>
          <w:rFonts w:ascii="Arial Unicode" w:hAnsi="Arial Unicode" w:cs="Sylfaen"/>
          <w:szCs w:val="24"/>
          <w:lang w:val="es-ES"/>
        </w:rPr>
        <w:t xml:space="preserve"> մ</w:t>
      </w:r>
      <w:r w:rsidRPr="00003E20">
        <w:rPr>
          <w:rFonts w:ascii="Arial Unicode" w:hAnsi="Arial Unicode" w:cs="Sylfaen"/>
          <w:szCs w:val="24"/>
          <w:lang w:val="ru-RU"/>
        </w:rPr>
        <w:t>ասնակից</w:t>
      </w:r>
      <w:r w:rsidR="00003E20" w:rsidRPr="00003E20">
        <w:rPr>
          <w:rFonts w:ascii="Arial Unicode" w:hAnsi="Arial Unicode" w:cs="Sylfaen"/>
          <w:szCs w:val="24"/>
          <w:lang w:val="es-ES"/>
        </w:rPr>
        <w:t xml:space="preserve"> </w:t>
      </w:r>
      <w:r w:rsidRPr="00003E20">
        <w:rPr>
          <w:rFonts w:ascii="Arial Unicode" w:hAnsi="Arial Unicode" w:cs="Sylfaen"/>
        </w:rPr>
        <w:t>գնումների հետ կապված բողոքներ քննող անձին</w:t>
      </w:r>
      <w:r w:rsidR="00003E20" w:rsidRPr="00003E20">
        <w:rPr>
          <w:rFonts w:ascii="Arial Unicode" w:hAnsi="Arial Unicode" w:cs="Sylfaen"/>
        </w:rPr>
        <w:t xml:space="preserve"> </w:t>
      </w:r>
      <w:r w:rsidRPr="00003E20">
        <w:rPr>
          <w:rFonts w:ascii="Arial Unicode" w:hAnsi="Arial Unicode" w:cs="Sylfaen"/>
          <w:szCs w:val="24"/>
          <w:lang w:val="ru-RU"/>
        </w:rPr>
        <w:t>չի</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բողոքարկում</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պայմանագիր</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կնքելու</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մասին</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որոշումը։</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Մինչև</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անգործության</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ժամկետը</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լրանալը</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կամ</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առանց</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պայմանագիր</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կնքելու</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մասին</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հայտարարության</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հրապարակման</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կնք</w:t>
      </w:r>
      <w:r w:rsidRPr="00003E20">
        <w:rPr>
          <w:rFonts w:ascii="Arial Unicode" w:hAnsi="Arial Unicode" w:cs="Sylfaen"/>
          <w:szCs w:val="24"/>
          <w:lang w:val="en-US"/>
        </w:rPr>
        <w:t>վ</w:t>
      </w:r>
      <w:r w:rsidRPr="00003E20">
        <w:rPr>
          <w:rFonts w:ascii="Arial Unicode" w:hAnsi="Arial Unicode" w:cs="Sylfaen"/>
          <w:szCs w:val="24"/>
          <w:lang w:val="ru-RU"/>
        </w:rPr>
        <w:t>ած</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պայմանագիրն</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առոչինչ</w:t>
      </w:r>
      <w:r w:rsidR="00003E20" w:rsidRPr="00003E20">
        <w:rPr>
          <w:rFonts w:ascii="Arial Unicode" w:hAnsi="Arial Unicode" w:cs="Sylfaen"/>
          <w:szCs w:val="24"/>
          <w:lang w:val="es-ES"/>
        </w:rPr>
        <w:t xml:space="preserve"> </w:t>
      </w:r>
      <w:r w:rsidRPr="00003E20">
        <w:rPr>
          <w:rFonts w:ascii="Arial Unicode" w:hAnsi="Arial Unicode" w:cs="Sylfaen"/>
          <w:szCs w:val="24"/>
          <w:lang w:val="ru-RU"/>
        </w:rPr>
        <w:t>է։</w:t>
      </w:r>
    </w:p>
    <w:p w:rsidR="00402CEF" w:rsidRPr="00EA7EF6" w:rsidRDefault="00402CEF" w:rsidP="00402CEF">
      <w:pPr>
        <w:ind w:firstLine="567"/>
        <w:jc w:val="center"/>
        <w:rPr>
          <w:rFonts w:ascii="Arial Unicode" w:hAnsi="Arial Unicode"/>
          <w:b/>
          <w:color w:val="FF0000"/>
          <w:sz w:val="20"/>
          <w:lang w:val="es-ES"/>
        </w:rPr>
      </w:pPr>
    </w:p>
    <w:p w:rsidR="00402CEF" w:rsidRPr="005037D9" w:rsidRDefault="00402CEF" w:rsidP="00402CEF">
      <w:pPr>
        <w:ind w:firstLine="567"/>
        <w:jc w:val="center"/>
        <w:rPr>
          <w:rFonts w:ascii="Arial Unicode" w:hAnsi="Arial Unicode"/>
          <w:b/>
          <w:sz w:val="20"/>
          <w:lang w:val="es-ES"/>
        </w:rPr>
      </w:pPr>
    </w:p>
    <w:p w:rsidR="00402CEF" w:rsidRPr="005037D9" w:rsidRDefault="00402CEF" w:rsidP="00402CEF">
      <w:pPr>
        <w:jc w:val="center"/>
        <w:rPr>
          <w:rFonts w:ascii="Arial Unicode" w:hAnsi="Arial Unicode" w:cs="Arial"/>
          <w:b/>
          <w:iCs/>
          <w:sz w:val="20"/>
          <w:lang w:val="af-ZA"/>
        </w:rPr>
      </w:pPr>
      <w:r w:rsidRPr="005037D9">
        <w:rPr>
          <w:rFonts w:ascii="Arial Unicode" w:hAnsi="Arial Unicode"/>
          <w:b/>
          <w:iCs/>
          <w:sz w:val="20"/>
          <w:lang w:val="es-ES"/>
        </w:rPr>
        <w:lastRenderedPageBreak/>
        <w:t>9</w:t>
      </w:r>
      <w:r w:rsidRPr="005037D9">
        <w:rPr>
          <w:rFonts w:ascii="Arial Unicode" w:hAnsi="Arial Unicode"/>
          <w:b/>
          <w:iCs/>
          <w:sz w:val="20"/>
          <w:lang w:val="af-ZA"/>
        </w:rPr>
        <w:t xml:space="preserve">. </w:t>
      </w:r>
      <w:r w:rsidRPr="005037D9">
        <w:rPr>
          <w:rFonts w:ascii="Arial Unicode" w:hAnsi="Arial Unicode" w:cs="Sylfaen"/>
          <w:b/>
          <w:iCs/>
          <w:sz w:val="20"/>
          <w:lang w:val="af-ZA"/>
        </w:rPr>
        <w:t>ՊԱՅՄԱՆԱԳՐԻ</w:t>
      </w:r>
      <w:r w:rsidR="001D3A2F" w:rsidRPr="005037D9">
        <w:rPr>
          <w:rFonts w:ascii="Arial Unicode" w:hAnsi="Arial Unicode" w:cs="Sylfaen"/>
          <w:b/>
          <w:iCs/>
          <w:sz w:val="20"/>
          <w:lang w:val="af-ZA"/>
        </w:rPr>
        <w:t xml:space="preserve"> </w:t>
      </w:r>
      <w:r w:rsidRPr="005037D9">
        <w:rPr>
          <w:rFonts w:ascii="Arial Unicode" w:hAnsi="Arial Unicode" w:cs="Sylfaen"/>
          <w:b/>
          <w:iCs/>
          <w:sz w:val="20"/>
          <w:lang w:val="af-ZA"/>
        </w:rPr>
        <w:t>ԿՆՔՈՒՄԸ</w:t>
      </w:r>
    </w:p>
    <w:p w:rsidR="00402CEF" w:rsidRPr="005037D9" w:rsidRDefault="00402CEF" w:rsidP="00402CEF">
      <w:pPr>
        <w:jc w:val="center"/>
        <w:rPr>
          <w:rFonts w:ascii="Arial Unicode" w:hAnsi="Arial Unicode"/>
          <w:b/>
          <w:iCs/>
          <w:sz w:val="20"/>
          <w:lang w:val="af-ZA"/>
        </w:rPr>
      </w:pPr>
    </w:p>
    <w:p w:rsidR="00402CEF" w:rsidRPr="005037D9" w:rsidRDefault="00402CEF" w:rsidP="00402CEF">
      <w:pPr>
        <w:ind w:firstLine="567"/>
        <w:jc w:val="both"/>
        <w:rPr>
          <w:rFonts w:ascii="Arial Unicode" w:hAnsi="Arial Unicode" w:cs="Sylfaen"/>
          <w:sz w:val="20"/>
          <w:lang w:val="af-ZA"/>
        </w:rPr>
      </w:pPr>
      <w:r w:rsidRPr="005037D9">
        <w:rPr>
          <w:rFonts w:ascii="Arial Unicode" w:hAnsi="Arial Unicode"/>
          <w:iCs/>
          <w:sz w:val="20"/>
          <w:lang w:val="es-ES"/>
        </w:rPr>
        <w:t>9</w:t>
      </w:r>
      <w:r w:rsidRPr="005037D9">
        <w:rPr>
          <w:rFonts w:ascii="Arial Unicode" w:hAnsi="Arial Unicode"/>
          <w:iCs/>
          <w:sz w:val="20"/>
          <w:lang w:val="af-ZA"/>
        </w:rPr>
        <w:t xml:space="preserve">.1 </w:t>
      </w:r>
      <w:r w:rsidRPr="005037D9">
        <w:rPr>
          <w:rFonts w:ascii="Arial Unicode" w:hAnsi="Arial Unicode" w:cs="Sylfaen"/>
          <w:sz w:val="20"/>
        </w:rPr>
        <w:t>Պայմանագիր</w:t>
      </w:r>
      <w:r w:rsidR="001D3A2F" w:rsidRPr="005037D9">
        <w:rPr>
          <w:rFonts w:ascii="Arial Unicode" w:hAnsi="Arial Unicode" w:cs="Sylfaen"/>
          <w:sz w:val="20"/>
          <w:lang w:val="es-ES"/>
        </w:rPr>
        <w:t xml:space="preserve"> </w:t>
      </w:r>
      <w:r w:rsidRPr="005037D9">
        <w:rPr>
          <w:rFonts w:ascii="Arial Unicode" w:hAnsi="Arial Unicode" w:cs="Sylfaen"/>
          <w:sz w:val="20"/>
        </w:rPr>
        <w:t>կնքվում</w:t>
      </w:r>
      <w:r w:rsidR="001D3A2F" w:rsidRPr="005037D9">
        <w:rPr>
          <w:rFonts w:ascii="Arial Unicode" w:hAnsi="Arial Unicode" w:cs="Sylfaen"/>
          <w:sz w:val="20"/>
          <w:lang w:val="af-ZA"/>
        </w:rPr>
        <w:t xml:space="preserve"> </w:t>
      </w:r>
      <w:r w:rsidRPr="005037D9">
        <w:rPr>
          <w:rFonts w:ascii="Arial Unicode" w:hAnsi="Arial Unicode" w:cs="Sylfaen"/>
          <w:sz w:val="20"/>
        </w:rPr>
        <w:t>է</w:t>
      </w:r>
      <w:r w:rsidR="001D3A2F" w:rsidRPr="005037D9">
        <w:rPr>
          <w:rFonts w:ascii="Arial Unicode" w:hAnsi="Arial Unicode" w:cs="Sylfaen"/>
          <w:sz w:val="20"/>
          <w:lang w:val="af-ZA"/>
        </w:rPr>
        <w:t xml:space="preserve"> </w:t>
      </w:r>
      <w:r w:rsidRPr="005037D9">
        <w:rPr>
          <w:rFonts w:ascii="Arial Unicode" w:hAnsi="Arial Unicode" w:cs="Sylfaen"/>
          <w:sz w:val="20"/>
        </w:rPr>
        <w:t>հանձնաժողովի</w:t>
      </w:r>
      <w:r w:rsidR="001D3A2F" w:rsidRPr="005037D9">
        <w:rPr>
          <w:rFonts w:ascii="Arial Unicode" w:hAnsi="Arial Unicode" w:cs="Sylfaen"/>
          <w:sz w:val="20"/>
          <w:lang w:val="af-ZA"/>
        </w:rPr>
        <w:t xml:space="preserve"> </w:t>
      </w:r>
      <w:r w:rsidRPr="005037D9">
        <w:rPr>
          <w:rFonts w:ascii="Arial Unicode" w:hAnsi="Arial Unicode" w:cs="Sylfaen"/>
          <w:sz w:val="20"/>
        </w:rPr>
        <w:t>որոշման</w:t>
      </w:r>
      <w:r w:rsidR="001D3A2F" w:rsidRPr="005037D9">
        <w:rPr>
          <w:rFonts w:ascii="Arial Unicode" w:hAnsi="Arial Unicode" w:cs="Sylfaen"/>
          <w:sz w:val="20"/>
          <w:lang w:val="af-ZA"/>
        </w:rPr>
        <w:t xml:space="preserve"> </w:t>
      </w:r>
      <w:r w:rsidRPr="005037D9">
        <w:rPr>
          <w:rFonts w:ascii="Arial Unicode" w:hAnsi="Arial Unicode" w:cs="Sylfaen"/>
          <w:sz w:val="20"/>
        </w:rPr>
        <w:t>հիման</w:t>
      </w:r>
      <w:r w:rsidR="001D3A2F" w:rsidRPr="005037D9">
        <w:rPr>
          <w:rFonts w:ascii="Arial Unicode" w:hAnsi="Arial Unicode" w:cs="Sylfaen"/>
          <w:sz w:val="20"/>
          <w:lang w:val="af-ZA"/>
        </w:rPr>
        <w:t xml:space="preserve"> </w:t>
      </w:r>
      <w:r w:rsidRPr="005037D9">
        <w:rPr>
          <w:rFonts w:ascii="Arial Unicode" w:hAnsi="Arial Unicode" w:cs="Sylfaen"/>
          <w:sz w:val="20"/>
        </w:rPr>
        <w:t>վրա</w:t>
      </w:r>
      <w:r w:rsidRPr="005037D9">
        <w:rPr>
          <w:rFonts w:ascii="Arial Unicode" w:hAnsi="Arial Unicode" w:cs="Sylfaen"/>
          <w:sz w:val="20"/>
          <w:lang w:val="af-ZA"/>
        </w:rPr>
        <w:t xml:space="preserve">` </w:t>
      </w:r>
      <w:r w:rsidRPr="005037D9">
        <w:rPr>
          <w:rFonts w:ascii="Arial Unicode" w:hAnsi="Arial Unicode" w:cs="Sylfaen"/>
          <w:sz w:val="20"/>
        </w:rPr>
        <w:t>պատվիրատուի</w:t>
      </w:r>
      <w:r w:rsidR="001D3A2F" w:rsidRPr="005037D9">
        <w:rPr>
          <w:rFonts w:ascii="Arial Unicode" w:hAnsi="Arial Unicode" w:cs="Sylfaen"/>
          <w:sz w:val="20"/>
          <w:lang w:val="af-ZA"/>
        </w:rPr>
        <w:t xml:space="preserve"> </w:t>
      </w:r>
      <w:r w:rsidRPr="005037D9">
        <w:rPr>
          <w:rFonts w:ascii="Arial Unicode" w:hAnsi="Arial Unicode" w:cs="Sylfaen"/>
          <w:sz w:val="20"/>
        </w:rPr>
        <w:t>կողմից։</w:t>
      </w:r>
      <w:r w:rsidR="001D3A2F" w:rsidRPr="005037D9">
        <w:rPr>
          <w:rFonts w:ascii="Arial Unicode" w:hAnsi="Arial Unicode" w:cs="Sylfaen"/>
          <w:sz w:val="20"/>
          <w:lang w:val="af-ZA"/>
        </w:rPr>
        <w:t xml:space="preserve"> </w:t>
      </w:r>
      <w:r w:rsidRPr="005037D9">
        <w:rPr>
          <w:rFonts w:ascii="Arial Unicode" w:hAnsi="Arial Unicode" w:cs="Sylfaen"/>
          <w:sz w:val="20"/>
        </w:rPr>
        <w:t>Պայմանագիրը</w:t>
      </w:r>
      <w:r w:rsidR="001D3A2F" w:rsidRPr="005037D9">
        <w:rPr>
          <w:rFonts w:ascii="Arial Unicode" w:hAnsi="Arial Unicode" w:cs="Sylfaen"/>
          <w:sz w:val="20"/>
          <w:lang w:val="af-ZA"/>
        </w:rPr>
        <w:t xml:space="preserve"> </w:t>
      </w:r>
      <w:r w:rsidRPr="005037D9">
        <w:rPr>
          <w:rFonts w:ascii="Arial Unicode" w:hAnsi="Arial Unicode" w:cs="Sylfaen"/>
          <w:sz w:val="20"/>
        </w:rPr>
        <w:t>կնքվում</w:t>
      </w:r>
      <w:r w:rsidR="001D3A2F" w:rsidRPr="005037D9">
        <w:rPr>
          <w:rFonts w:ascii="Arial Unicode" w:hAnsi="Arial Unicode" w:cs="Sylfaen"/>
          <w:sz w:val="20"/>
          <w:lang w:val="af-ZA"/>
        </w:rPr>
        <w:t xml:space="preserve"> </w:t>
      </w:r>
      <w:r w:rsidRPr="005037D9">
        <w:rPr>
          <w:rFonts w:ascii="Arial Unicode" w:hAnsi="Arial Unicode" w:cs="Sylfaen"/>
          <w:sz w:val="20"/>
        </w:rPr>
        <w:t>է</w:t>
      </w:r>
      <w:r w:rsidR="001D3A2F" w:rsidRPr="005037D9">
        <w:rPr>
          <w:rFonts w:ascii="Arial Unicode" w:hAnsi="Arial Unicode" w:cs="Sylfaen"/>
          <w:sz w:val="20"/>
          <w:lang w:val="af-ZA"/>
        </w:rPr>
        <w:t xml:space="preserve"> </w:t>
      </w:r>
      <w:r w:rsidRPr="005037D9">
        <w:rPr>
          <w:rFonts w:ascii="Arial Unicode" w:hAnsi="Arial Unicode" w:cs="Sylfaen"/>
          <w:sz w:val="20"/>
        </w:rPr>
        <w:t>գրավոր</w:t>
      </w:r>
      <w:r w:rsidRPr="005037D9">
        <w:rPr>
          <w:rFonts w:ascii="Arial Unicode" w:hAnsi="Arial Unicode" w:cs="Sylfaen"/>
          <w:sz w:val="20"/>
          <w:lang w:val="af-ZA"/>
        </w:rPr>
        <w:t xml:space="preserve">` </w:t>
      </w:r>
      <w:r w:rsidRPr="005037D9">
        <w:rPr>
          <w:rFonts w:ascii="Arial Unicode" w:hAnsi="Arial Unicode" w:cs="Sylfaen"/>
          <w:sz w:val="20"/>
        </w:rPr>
        <w:t>մեկ</w:t>
      </w:r>
      <w:r w:rsidR="001D3A2F" w:rsidRPr="005037D9">
        <w:rPr>
          <w:rFonts w:ascii="Arial Unicode" w:hAnsi="Arial Unicode" w:cs="Sylfaen"/>
          <w:sz w:val="20"/>
          <w:lang w:val="af-ZA"/>
        </w:rPr>
        <w:t xml:space="preserve"> </w:t>
      </w:r>
      <w:r w:rsidRPr="005037D9">
        <w:rPr>
          <w:rFonts w:ascii="Arial Unicode" w:hAnsi="Arial Unicode" w:cs="Sylfaen"/>
          <w:sz w:val="20"/>
        </w:rPr>
        <w:t>փաստաթուղթ</w:t>
      </w:r>
      <w:r w:rsidR="001D3A2F" w:rsidRPr="005037D9">
        <w:rPr>
          <w:rFonts w:ascii="Arial Unicode" w:hAnsi="Arial Unicode" w:cs="Sylfaen"/>
          <w:sz w:val="20"/>
          <w:lang w:val="af-ZA"/>
        </w:rPr>
        <w:t xml:space="preserve"> </w:t>
      </w:r>
      <w:r w:rsidRPr="005037D9">
        <w:rPr>
          <w:rFonts w:ascii="Arial Unicode" w:hAnsi="Arial Unicode" w:cs="Sylfaen"/>
          <w:sz w:val="20"/>
        </w:rPr>
        <w:t>կազմելու</w:t>
      </w:r>
      <w:r w:rsidR="001D3A2F" w:rsidRPr="005037D9">
        <w:rPr>
          <w:rFonts w:ascii="Arial Unicode" w:hAnsi="Arial Unicode" w:cs="Sylfaen"/>
          <w:sz w:val="20"/>
          <w:lang w:val="af-ZA"/>
        </w:rPr>
        <w:t xml:space="preserve"> </w:t>
      </w:r>
      <w:r w:rsidRPr="005037D9">
        <w:rPr>
          <w:rFonts w:ascii="Arial Unicode" w:hAnsi="Arial Unicode" w:cs="Sylfaen"/>
          <w:sz w:val="20"/>
        </w:rPr>
        <w:t>միջոցով։</w:t>
      </w:r>
    </w:p>
    <w:p w:rsidR="00402CEF" w:rsidRPr="005037D9" w:rsidRDefault="00402CEF" w:rsidP="00402CEF">
      <w:pPr>
        <w:ind w:firstLine="567"/>
        <w:jc w:val="both"/>
        <w:rPr>
          <w:rFonts w:ascii="Arial Unicode" w:hAnsi="Arial Unicode" w:cs="Sylfaen"/>
          <w:sz w:val="20"/>
          <w:lang w:val="af-ZA"/>
        </w:rPr>
      </w:pPr>
      <w:r w:rsidRPr="005037D9">
        <w:rPr>
          <w:rFonts w:ascii="Arial Unicode" w:hAnsi="Arial Unicode" w:cs="Sylfaen"/>
          <w:sz w:val="20"/>
          <w:lang w:val="af-ZA"/>
        </w:rPr>
        <w:t xml:space="preserve">9.2 </w:t>
      </w:r>
      <w:r w:rsidRPr="005037D9">
        <w:rPr>
          <w:rFonts w:ascii="Arial Unicode" w:hAnsi="Arial Unicode" w:cs="Sylfaen"/>
          <w:sz w:val="20"/>
        </w:rPr>
        <w:t>Սույն</w:t>
      </w:r>
      <w:r w:rsidR="001D3A2F" w:rsidRPr="005037D9">
        <w:rPr>
          <w:rFonts w:ascii="Arial Unicode" w:hAnsi="Arial Unicode" w:cs="Sylfaen"/>
          <w:sz w:val="20"/>
          <w:lang w:val="af-ZA"/>
        </w:rPr>
        <w:t xml:space="preserve"> </w:t>
      </w:r>
      <w:r w:rsidRPr="005037D9">
        <w:rPr>
          <w:rFonts w:ascii="Arial Unicode" w:hAnsi="Arial Unicode" w:cs="Sylfaen"/>
          <w:sz w:val="20"/>
        </w:rPr>
        <w:t>հրավերի</w:t>
      </w:r>
      <w:r w:rsidRPr="005037D9">
        <w:rPr>
          <w:rFonts w:ascii="Arial Unicode" w:hAnsi="Arial Unicode" w:cs="Sylfaen"/>
          <w:sz w:val="20"/>
          <w:lang w:val="af-ZA"/>
        </w:rPr>
        <w:t xml:space="preserve"> 1-</w:t>
      </w:r>
      <w:r w:rsidRPr="005037D9">
        <w:rPr>
          <w:rFonts w:ascii="Arial Unicode" w:hAnsi="Arial Unicode" w:cs="Sylfaen"/>
          <w:sz w:val="20"/>
        </w:rPr>
        <w:t>ին</w:t>
      </w:r>
      <w:r w:rsidR="001D3A2F" w:rsidRPr="005037D9">
        <w:rPr>
          <w:rFonts w:ascii="Arial Unicode" w:hAnsi="Arial Unicode" w:cs="Sylfaen"/>
          <w:sz w:val="20"/>
          <w:lang w:val="af-ZA"/>
        </w:rPr>
        <w:t xml:space="preserve"> </w:t>
      </w:r>
      <w:r w:rsidRPr="005037D9">
        <w:rPr>
          <w:rFonts w:ascii="Arial Unicode" w:hAnsi="Arial Unicode" w:cs="Sylfaen"/>
          <w:sz w:val="20"/>
        </w:rPr>
        <w:t>մասի</w:t>
      </w:r>
      <w:r w:rsidRPr="005037D9">
        <w:rPr>
          <w:rFonts w:ascii="Arial Unicode" w:hAnsi="Arial Unicode" w:cs="Sylfaen"/>
          <w:sz w:val="20"/>
          <w:lang w:val="af-ZA"/>
        </w:rPr>
        <w:t xml:space="preserve"> 8</w:t>
      </w:r>
      <w:r w:rsidRPr="005037D9">
        <w:rPr>
          <w:rFonts w:ascii="Arial Unicode" w:hAnsi="Arial Unicode" w:cs="Sylfaen"/>
          <w:sz w:val="20"/>
          <w:lang w:val="hy-AM"/>
        </w:rPr>
        <w:t>.</w:t>
      </w:r>
      <w:r w:rsidRPr="005037D9">
        <w:rPr>
          <w:rFonts w:ascii="Arial Unicode" w:hAnsi="Arial Unicode" w:cs="Sylfaen"/>
          <w:sz w:val="20"/>
          <w:lang w:val="af-ZA"/>
        </w:rPr>
        <w:t xml:space="preserve">22 </w:t>
      </w:r>
      <w:r w:rsidRPr="005037D9">
        <w:rPr>
          <w:rFonts w:ascii="Arial Unicode" w:hAnsi="Arial Unicode" w:cs="Sylfaen"/>
          <w:sz w:val="20"/>
        </w:rPr>
        <w:t>կետով</w:t>
      </w:r>
      <w:r w:rsidR="001D3A2F" w:rsidRPr="005037D9">
        <w:rPr>
          <w:rFonts w:ascii="Arial Unicode" w:hAnsi="Arial Unicode" w:cs="Sylfaen"/>
          <w:sz w:val="20"/>
          <w:lang w:val="af-ZA"/>
        </w:rPr>
        <w:t xml:space="preserve"> </w:t>
      </w:r>
      <w:r w:rsidRPr="005037D9">
        <w:rPr>
          <w:rFonts w:ascii="Arial Unicode" w:hAnsi="Arial Unicode" w:cs="Sylfaen"/>
          <w:sz w:val="20"/>
        </w:rPr>
        <w:t>սահմանված</w:t>
      </w:r>
      <w:r w:rsidR="001D3A2F" w:rsidRPr="005037D9">
        <w:rPr>
          <w:rFonts w:ascii="Arial Unicode" w:hAnsi="Arial Unicode" w:cs="Sylfaen"/>
          <w:sz w:val="20"/>
          <w:lang w:val="af-ZA"/>
        </w:rPr>
        <w:t xml:space="preserve"> </w:t>
      </w:r>
      <w:r w:rsidRPr="005037D9">
        <w:rPr>
          <w:rFonts w:ascii="Arial Unicode" w:hAnsi="Arial Unicode" w:cs="Sylfaen"/>
          <w:sz w:val="20"/>
        </w:rPr>
        <w:t>անգործության</w:t>
      </w:r>
      <w:r w:rsidR="001D3A2F" w:rsidRPr="005037D9">
        <w:rPr>
          <w:rFonts w:ascii="Arial Unicode" w:hAnsi="Arial Unicode" w:cs="Sylfaen"/>
          <w:sz w:val="20"/>
          <w:lang w:val="af-ZA"/>
        </w:rPr>
        <w:t xml:space="preserve"> </w:t>
      </w:r>
      <w:r w:rsidRPr="005037D9">
        <w:rPr>
          <w:rFonts w:ascii="Arial Unicode" w:hAnsi="Arial Unicode" w:cs="Sylfaen"/>
          <w:sz w:val="20"/>
        </w:rPr>
        <w:t>ժամկետը</w:t>
      </w:r>
      <w:r w:rsidR="001D3A2F" w:rsidRPr="005037D9">
        <w:rPr>
          <w:rFonts w:ascii="Arial Unicode" w:hAnsi="Arial Unicode" w:cs="Sylfaen"/>
          <w:sz w:val="20"/>
          <w:lang w:val="af-ZA"/>
        </w:rPr>
        <w:t xml:space="preserve"> </w:t>
      </w:r>
      <w:r w:rsidRPr="005037D9">
        <w:rPr>
          <w:rFonts w:ascii="Arial Unicode" w:hAnsi="Arial Unicode" w:cs="Sylfaen"/>
          <w:sz w:val="20"/>
        </w:rPr>
        <w:t>լրանալուն</w:t>
      </w:r>
      <w:r w:rsidR="001D3A2F" w:rsidRPr="005037D9">
        <w:rPr>
          <w:rFonts w:ascii="Arial Unicode" w:hAnsi="Arial Unicode" w:cs="Sylfaen"/>
          <w:sz w:val="20"/>
          <w:lang w:val="af-ZA"/>
        </w:rPr>
        <w:t xml:space="preserve"> </w:t>
      </w:r>
      <w:r w:rsidRPr="005037D9">
        <w:rPr>
          <w:rFonts w:ascii="Arial Unicode" w:hAnsi="Arial Unicode" w:cs="Sylfaen"/>
          <w:sz w:val="20"/>
        </w:rPr>
        <w:t>հաջորդող</w:t>
      </w:r>
      <w:r w:rsidR="001D3A2F" w:rsidRPr="005037D9">
        <w:rPr>
          <w:rFonts w:ascii="Arial Unicode" w:hAnsi="Arial Unicode" w:cs="Sylfaen"/>
          <w:sz w:val="20"/>
          <w:lang w:val="af-ZA"/>
        </w:rPr>
        <w:t xml:space="preserve"> </w:t>
      </w:r>
      <w:r w:rsidRPr="005037D9">
        <w:rPr>
          <w:rFonts w:ascii="Arial Unicode" w:hAnsi="Arial Unicode" w:cs="Sylfaen"/>
          <w:sz w:val="20"/>
        </w:rPr>
        <w:t>չորս</w:t>
      </w:r>
      <w:r w:rsidR="001D3A2F" w:rsidRPr="005037D9">
        <w:rPr>
          <w:rFonts w:ascii="Arial Unicode" w:hAnsi="Arial Unicode" w:cs="Sylfaen"/>
          <w:sz w:val="20"/>
          <w:lang w:val="af-ZA"/>
        </w:rPr>
        <w:t xml:space="preserve"> </w:t>
      </w:r>
      <w:r w:rsidRPr="005037D9">
        <w:rPr>
          <w:rFonts w:ascii="Arial Unicode" w:hAnsi="Arial Unicode" w:cs="Sylfaen"/>
          <w:sz w:val="20"/>
        </w:rPr>
        <w:t>աշխատանքային</w:t>
      </w:r>
      <w:r w:rsidR="001D3A2F" w:rsidRPr="005037D9">
        <w:rPr>
          <w:rFonts w:ascii="Arial Unicode" w:hAnsi="Arial Unicode" w:cs="Sylfaen"/>
          <w:sz w:val="20"/>
          <w:lang w:val="af-ZA"/>
        </w:rPr>
        <w:t xml:space="preserve"> </w:t>
      </w:r>
      <w:r w:rsidRPr="005037D9">
        <w:rPr>
          <w:rFonts w:ascii="Arial Unicode" w:hAnsi="Arial Unicode" w:cs="Sylfaen"/>
          <w:sz w:val="20"/>
        </w:rPr>
        <w:t>օրվա</w:t>
      </w:r>
      <w:r w:rsidR="001D3A2F" w:rsidRPr="005037D9">
        <w:rPr>
          <w:rFonts w:ascii="Arial Unicode" w:hAnsi="Arial Unicode" w:cs="Sylfaen"/>
          <w:sz w:val="20"/>
          <w:lang w:val="af-ZA"/>
        </w:rPr>
        <w:t xml:space="preserve"> </w:t>
      </w:r>
      <w:r w:rsidRPr="005037D9">
        <w:rPr>
          <w:rFonts w:ascii="Arial Unicode" w:hAnsi="Arial Unicode" w:cs="Sylfaen"/>
          <w:sz w:val="20"/>
        </w:rPr>
        <w:t>ընթացքում</w:t>
      </w:r>
      <w:r w:rsidR="001D3A2F" w:rsidRPr="005037D9">
        <w:rPr>
          <w:rFonts w:ascii="Arial Unicode" w:hAnsi="Arial Unicode" w:cs="Sylfaen"/>
          <w:sz w:val="20"/>
          <w:lang w:val="af-ZA"/>
        </w:rPr>
        <w:t xml:space="preserve"> </w:t>
      </w:r>
      <w:r w:rsidRPr="005037D9">
        <w:rPr>
          <w:rFonts w:ascii="Arial Unicode" w:hAnsi="Arial Unicode" w:cs="Sylfaen"/>
          <w:sz w:val="20"/>
        </w:rPr>
        <w:t>պատվիրատուն</w:t>
      </w:r>
      <w:r w:rsidR="001D3A2F" w:rsidRPr="005037D9">
        <w:rPr>
          <w:rFonts w:ascii="Arial Unicode" w:hAnsi="Arial Unicode" w:cs="Sylfaen"/>
          <w:sz w:val="20"/>
          <w:lang w:val="af-ZA"/>
        </w:rPr>
        <w:t xml:space="preserve"> </w:t>
      </w:r>
      <w:r w:rsidRPr="005037D9">
        <w:rPr>
          <w:rFonts w:ascii="Arial Unicode" w:hAnsi="Arial Unicode" w:cs="Sylfaen"/>
          <w:sz w:val="20"/>
        </w:rPr>
        <w:t>ծանուցում</w:t>
      </w:r>
      <w:r w:rsidR="001D3A2F" w:rsidRPr="005037D9">
        <w:rPr>
          <w:rFonts w:ascii="Arial Unicode" w:hAnsi="Arial Unicode" w:cs="Sylfaen"/>
          <w:sz w:val="20"/>
          <w:lang w:val="af-ZA"/>
        </w:rPr>
        <w:t xml:space="preserve"> </w:t>
      </w:r>
      <w:r w:rsidRPr="005037D9">
        <w:rPr>
          <w:rFonts w:ascii="Arial Unicode" w:hAnsi="Arial Unicode" w:cs="Sylfaen"/>
          <w:sz w:val="20"/>
        </w:rPr>
        <w:t>է</w:t>
      </w:r>
      <w:r w:rsidR="001D3A2F" w:rsidRPr="005037D9">
        <w:rPr>
          <w:rFonts w:ascii="Arial Unicode" w:hAnsi="Arial Unicode" w:cs="Sylfaen"/>
          <w:sz w:val="20"/>
          <w:lang w:val="af-ZA"/>
        </w:rPr>
        <w:t xml:space="preserve"> </w:t>
      </w:r>
      <w:r w:rsidRPr="005037D9">
        <w:rPr>
          <w:rFonts w:ascii="Arial Unicode" w:hAnsi="Arial Unicode" w:cs="Sylfaen"/>
          <w:sz w:val="20"/>
        </w:rPr>
        <w:t>ընտրված</w:t>
      </w:r>
      <w:r w:rsidR="001D3A2F" w:rsidRPr="005037D9">
        <w:rPr>
          <w:rFonts w:ascii="Arial Unicode" w:hAnsi="Arial Unicode" w:cs="Sylfaen"/>
          <w:sz w:val="20"/>
          <w:lang w:val="af-ZA"/>
        </w:rPr>
        <w:t xml:space="preserve"> </w:t>
      </w:r>
      <w:r w:rsidRPr="005037D9">
        <w:rPr>
          <w:rFonts w:ascii="Arial Unicode" w:hAnsi="Arial Unicode" w:cs="Sylfaen"/>
          <w:sz w:val="20"/>
        </w:rPr>
        <w:t>մասնակցին</w:t>
      </w:r>
      <w:r w:rsidRPr="005037D9">
        <w:rPr>
          <w:rFonts w:ascii="Arial Unicode" w:hAnsi="Arial Unicode" w:cs="Sylfaen"/>
          <w:sz w:val="20"/>
          <w:lang w:val="af-ZA"/>
        </w:rPr>
        <w:t xml:space="preserve">` </w:t>
      </w:r>
      <w:r w:rsidRPr="005037D9">
        <w:rPr>
          <w:rFonts w:ascii="Arial Unicode" w:hAnsi="Arial Unicode" w:cs="Sylfaen"/>
          <w:sz w:val="20"/>
        </w:rPr>
        <w:t>ներկայացնելով</w:t>
      </w:r>
      <w:r w:rsidR="001D3A2F" w:rsidRPr="005037D9">
        <w:rPr>
          <w:rFonts w:ascii="Arial Unicode" w:hAnsi="Arial Unicode" w:cs="Sylfaen"/>
          <w:sz w:val="20"/>
          <w:lang w:val="af-ZA"/>
        </w:rPr>
        <w:t xml:space="preserve"> </w:t>
      </w:r>
      <w:r w:rsidRPr="005037D9">
        <w:rPr>
          <w:rFonts w:ascii="Arial Unicode" w:hAnsi="Arial Unicode" w:cs="Sylfaen"/>
          <w:sz w:val="20"/>
        </w:rPr>
        <w:t>պայմանագիր</w:t>
      </w:r>
      <w:r w:rsidR="001D3A2F" w:rsidRPr="005037D9">
        <w:rPr>
          <w:rFonts w:ascii="Arial Unicode" w:hAnsi="Arial Unicode" w:cs="Sylfaen"/>
          <w:sz w:val="20"/>
          <w:lang w:val="af-ZA"/>
        </w:rPr>
        <w:t xml:space="preserve"> </w:t>
      </w:r>
      <w:r w:rsidRPr="005037D9">
        <w:rPr>
          <w:rFonts w:ascii="Arial Unicode" w:hAnsi="Arial Unicode" w:cs="Sylfaen"/>
          <w:sz w:val="20"/>
        </w:rPr>
        <w:t>կնքելու</w:t>
      </w:r>
      <w:r w:rsidR="001D3A2F" w:rsidRPr="005037D9">
        <w:rPr>
          <w:rFonts w:ascii="Arial Unicode" w:hAnsi="Arial Unicode" w:cs="Sylfaen"/>
          <w:sz w:val="20"/>
          <w:lang w:val="af-ZA"/>
        </w:rPr>
        <w:t xml:space="preserve"> </w:t>
      </w:r>
      <w:r w:rsidRPr="005037D9">
        <w:rPr>
          <w:rFonts w:ascii="Arial Unicode" w:hAnsi="Arial Unicode" w:cs="Sylfaen"/>
          <w:sz w:val="20"/>
        </w:rPr>
        <w:t>առաջարկը</w:t>
      </w:r>
      <w:r w:rsidR="001D3A2F" w:rsidRPr="005037D9">
        <w:rPr>
          <w:rFonts w:ascii="Arial Unicode" w:hAnsi="Arial Unicode" w:cs="Sylfaen"/>
          <w:sz w:val="20"/>
          <w:lang w:val="af-ZA"/>
        </w:rPr>
        <w:t xml:space="preserve"> </w:t>
      </w:r>
      <w:r w:rsidRPr="005037D9">
        <w:rPr>
          <w:rFonts w:ascii="Arial Unicode" w:hAnsi="Arial Unicode" w:cs="Sylfaen"/>
          <w:sz w:val="20"/>
        </w:rPr>
        <w:t>և</w:t>
      </w:r>
      <w:r w:rsidR="001D3A2F" w:rsidRPr="005037D9">
        <w:rPr>
          <w:rFonts w:ascii="Arial Unicode" w:hAnsi="Arial Unicode" w:cs="Sylfaen"/>
          <w:sz w:val="20"/>
          <w:lang w:val="af-ZA"/>
        </w:rPr>
        <w:t xml:space="preserve"> </w:t>
      </w:r>
      <w:r w:rsidRPr="005037D9">
        <w:rPr>
          <w:rFonts w:ascii="Arial Unicode" w:hAnsi="Arial Unicode" w:cs="Sylfaen"/>
          <w:sz w:val="20"/>
        </w:rPr>
        <w:t>պայմանագրի</w:t>
      </w:r>
      <w:r w:rsidR="001D3A2F" w:rsidRPr="005037D9">
        <w:rPr>
          <w:rFonts w:ascii="Arial Unicode" w:hAnsi="Arial Unicode" w:cs="Sylfaen"/>
          <w:sz w:val="20"/>
          <w:lang w:val="af-ZA"/>
        </w:rPr>
        <w:t xml:space="preserve"> </w:t>
      </w:r>
      <w:r w:rsidRPr="005037D9">
        <w:rPr>
          <w:rFonts w:ascii="Arial Unicode" w:hAnsi="Arial Unicode" w:cs="Sylfaen"/>
          <w:sz w:val="20"/>
        </w:rPr>
        <w:t>նախագիծը</w:t>
      </w:r>
      <w:r w:rsidRPr="005037D9">
        <w:rPr>
          <w:rFonts w:ascii="Arial Unicode" w:hAnsi="Arial Unicode" w:cs="Sylfaen"/>
          <w:sz w:val="20"/>
          <w:lang w:val="af-ZA"/>
        </w:rPr>
        <w:t xml:space="preserve">: </w:t>
      </w:r>
      <w:r w:rsidRPr="005037D9">
        <w:rPr>
          <w:rFonts w:ascii="Arial Unicode" w:hAnsi="Arial Unicode" w:cs="Sylfaen"/>
          <w:sz w:val="20"/>
        </w:rPr>
        <w:t>Ընդ</w:t>
      </w:r>
      <w:r w:rsidR="001D3A2F" w:rsidRPr="005037D9">
        <w:rPr>
          <w:rFonts w:ascii="Arial Unicode" w:hAnsi="Arial Unicode" w:cs="Sylfaen"/>
          <w:sz w:val="20"/>
          <w:lang w:val="af-ZA"/>
        </w:rPr>
        <w:t xml:space="preserve"> </w:t>
      </w:r>
      <w:r w:rsidRPr="005037D9">
        <w:rPr>
          <w:rFonts w:ascii="Arial Unicode" w:hAnsi="Arial Unicode" w:cs="Sylfaen"/>
          <w:sz w:val="20"/>
        </w:rPr>
        <w:t>որում</w:t>
      </w:r>
      <w:r w:rsidRPr="005037D9">
        <w:rPr>
          <w:rFonts w:ascii="Arial Unicode" w:hAnsi="Arial Unicode" w:cs="Sylfaen"/>
          <w:sz w:val="20"/>
          <w:lang w:val="af-ZA"/>
        </w:rPr>
        <w:t xml:space="preserve">, </w:t>
      </w:r>
      <w:r w:rsidRPr="005037D9">
        <w:rPr>
          <w:rFonts w:ascii="Arial Unicode" w:hAnsi="Arial Unicode" w:cs="Sylfaen"/>
          <w:sz w:val="20"/>
        </w:rPr>
        <w:t>պայմանագիրը</w:t>
      </w:r>
      <w:r w:rsidR="001D3A2F" w:rsidRPr="005037D9">
        <w:rPr>
          <w:rFonts w:ascii="Arial Unicode" w:hAnsi="Arial Unicode" w:cs="Sylfaen"/>
          <w:sz w:val="20"/>
          <w:lang w:val="af-ZA"/>
        </w:rPr>
        <w:t xml:space="preserve"> </w:t>
      </w:r>
      <w:r w:rsidRPr="005037D9">
        <w:rPr>
          <w:rFonts w:ascii="Arial Unicode" w:hAnsi="Arial Unicode" w:cs="Sylfaen"/>
          <w:sz w:val="20"/>
        </w:rPr>
        <w:t>կարող</w:t>
      </w:r>
      <w:r w:rsidR="001D3A2F" w:rsidRPr="005037D9">
        <w:rPr>
          <w:rFonts w:ascii="Arial Unicode" w:hAnsi="Arial Unicode" w:cs="Sylfaen"/>
          <w:sz w:val="20"/>
          <w:lang w:val="af-ZA"/>
        </w:rPr>
        <w:t xml:space="preserve"> </w:t>
      </w:r>
      <w:r w:rsidRPr="005037D9">
        <w:rPr>
          <w:rFonts w:ascii="Arial Unicode" w:hAnsi="Arial Unicode" w:cs="Sylfaen"/>
          <w:sz w:val="20"/>
        </w:rPr>
        <w:t>է</w:t>
      </w:r>
      <w:r w:rsidR="001D3A2F" w:rsidRPr="005037D9">
        <w:rPr>
          <w:rFonts w:ascii="Arial Unicode" w:hAnsi="Arial Unicode" w:cs="Sylfaen"/>
          <w:sz w:val="20"/>
          <w:lang w:val="af-ZA"/>
        </w:rPr>
        <w:t xml:space="preserve"> </w:t>
      </w:r>
      <w:r w:rsidRPr="005037D9">
        <w:rPr>
          <w:rFonts w:ascii="Arial Unicode" w:hAnsi="Arial Unicode" w:cs="Sylfaen"/>
          <w:sz w:val="20"/>
        </w:rPr>
        <w:t>կնքվել</w:t>
      </w:r>
      <w:r w:rsidR="001D3A2F" w:rsidRPr="005037D9">
        <w:rPr>
          <w:rFonts w:ascii="Arial Unicode" w:hAnsi="Arial Unicode" w:cs="Sylfaen"/>
          <w:sz w:val="20"/>
          <w:lang w:val="af-ZA"/>
        </w:rPr>
        <w:t xml:space="preserve"> </w:t>
      </w:r>
      <w:r w:rsidRPr="005037D9">
        <w:rPr>
          <w:rFonts w:ascii="Arial Unicode" w:hAnsi="Arial Unicode" w:cs="Sylfaen"/>
          <w:sz w:val="20"/>
        </w:rPr>
        <w:t>ոչ</w:t>
      </w:r>
      <w:r w:rsidR="001D3A2F" w:rsidRPr="005037D9">
        <w:rPr>
          <w:rFonts w:ascii="Arial Unicode" w:hAnsi="Arial Unicode" w:cs="Sylfaen"/>
          <w:sz w:val="20"/>
          <w:lang w:val="af-ZA"/>
        </w:rPr>
        <w:t xml:space="preserve"> </w:t>
      </w:r>
      <w:r w:rsidRPr="005037D9">
        <w:rPr>
          <w:rFonts w:ascii="Arial Unicode" w:hAnsi="Arial Unicode" w:cs="Sylfaen"/>
          <w:sz w:val="20"/>
        </w:rPr>
        <w:t>շուտ</w:t>
      </w:r>
      <w:r w:rsidRPr="005037D9">
        <w:rPr>
          <w:rFonts w:ascii="Arial Unicode" w:hAnsi="Arial Unicode" w:cs="Sylfaen"/>
          <w:sz w:val="20"/>
          <w:lang w:val="af-ZA"/>
        </w:rPr>
        <w:t xml:space="preserve">, </w:t>
      </w:r>
      <w:r w:rsidRPr="005037D9">
        <w:rPr>
          <w:rFonts w:ascii="Arial Unicode" w:hAnsi="Arial Unicode" w:cs="Sylfaen"/>
          <w:sz w:val="20"/>
        </w:rPr>
        <w:t>քան</w:t>
      </w:r>
      <w:r w:rsidR="001D3A2F" w:rsidRPr="005037D9">
        <w:rPr>
          <w:rFonts w:ascii="Arial Unicode" w:hAnsi="Arial Unicode" w:cs="Sylfaen"/>
          <w:sz w:val="20"/>
          <w:lang w:val="af-ZA"/>
        </w:rPr>
        <w:t xml:space="preserve"> </w:t>
      </w:r>
      <w:r w:rsidRPr="005037D9">
        <w:rPr>
          <w:rFonts w:ascii="Arial Unicode" w:hAnsi="Arial Unicode" w:cs="Sylfaen"/>
          <w:sz w:val="20"/>
        </w:rPr>
        <w:t>սույն</w:t>
      </w:r>
      <w:r w:rsidR="001D3A2F" w:rsidRPr="005037D9">
        <w:rPr>
          <w:rFonts w:ascii="Arial Unicode" w:hAnsi="Arial Unicode" w:cs="Sylfaen"/>
          <w:sz w:val="20"/>
          <w:lang w:val="af-ZA"/>
        </w:rPr>
        <w:t xml:space="preserve"> </w:t>
      </w:r>
      <w:r w:rsidRPr="005037D9">
        <w:rPr>
          <w:rFonts w:ascii="Arial Unicode" w:hAnsi="Arial Unicode" w:cs="Sylfaen"/>
          <w:sz w:val="20"/>
        </w:rPr>
        <w:t>հրավերի</w:t>
      </w:r>
      <w:r w:rsidRPr="005037D9">
        <w:rPr>
          <w:rFonts w:ascii="Arial Unicode" w:hAnsi="Arial Unicode" w:cs="Sylfaen"/>
          <w:sz w:val="20"/>
          <w:lang w:val="af-ZA"/>
        </w:rPr>
        <w:t xml:space="preserve"> 1-</w:t>
      </w:r>
      <w:r w:rsidRPr="005037D9">
        <w:rPr>
          <w:rFonts w:ascii="Arial Unicode" w:hAnsi="Arial Unicode" w:cs="Sylfaen"/>
          <w:sz w:val="20"/>
        </w:rPr>
        <w:t>ին</w:t>
      </w:r>
      <w:r w:rsidR="001D3A2F" w:rsidRPr="005037D9">
        <w:rPr>
          <w:rFonts w:ascii="Arial Unicode" w:hAnsi="Arial Unicode" w:cs="Sylfaen"/>
          <w:sz w:val="20"/>
          <w:lang w:val="af-ZA"/>
        </w:rPr>
        <w:t xml:space="preserve"> </w:t>
      </w:r>
      <w:r w:rsidRPr="005037D9">
        <w:rPr>
          <w:rFonts w:ascii="Arial Unicode" w:hAnsi="Arial Unicode" w:cs="Sylfaen"/>
          <w:sz w:val="20"/>
        </w:rPr>
        <w:t>մասի</w:t>
      </w:r>
      <w:r w:rsidRPr="005037D9">
        <w:rPr>
          <w:rFonts w:ascii="Arial Unicode" w:hAnsi="Arial Unicode" w:cs="Sylfaen"/>
          <w:sz w:val="20"/>
          <w:lang w:val="af-ZA"/>
        </w:rPr>
        <w:t xml:space="preserve"> 8</w:t>
      </w:r>
      <w:r w:rsidRPr="005037D9">
        <w:rPr>
          <w:rFonts w:ascii="Arial Unicode" w:hAnsi="Arial Unicode" w:cs="Sylfaen"/>
          <w:sz w:val="20"/>
          <w:lang w:val="hy-AM"/>
        </w:rPr>
        <w:t>.</w:t>
      </w:r>
      <w:r w:rsidRPr="005037D9">
        <w:rPr>
          <w:rFonts w:ascii="Arial Unicode" w:hAnsi="Arial Unicode" w:cs="Sylfaen"/>
          <w:sz w:val="20"/>
          <w:lang w:val="af-ZA"/>
        </w:rPr>
        <w:t xml:space="preserve">22 </w:t>
      </w:r>
      <w:r w:rsidRPr="005037D9">
        <w:rPr>
          <w:rFonts w:ascii="Arial Unicode" w:hAnsi="Arial Unicode" w:cs="Sylfaen"/>
          <w:sz w:val="20"/>
        </w:rPr>
        <w:t>կետով</w:t>
      </w:r>
      <w:r w:rsidR="001D3A2F" w:rsidRPr="005037D9">
        <w:rPr>
          <w:rFonts w:ascii="Arial Unicode" w:hAnsi="Arial Unicode" w:cs="Sylfaen"/>
          <w:sz w:val="20"/>
          <w:lang w:val="af-ZA"/>
        </w:rPr>
        <w:t xml:space="preserve"> </w:t>
      </w:r>
      <w:r w:rsidRPr="005037D9">
        <w:rPr>
          <w:rFonts w:ascii="Arial Unicode" w:hAnsi="Arial Unicode" w:cs="Sylfaen"/>
          <w:sz w:val="20"/>
        </w:rPr>
        <w:t>սահմանված</w:t>
      </w:r>
      <w:r w:rsidR="001D3A2F" w:rsidRPr="005037D9">
        <w:rPr>
          <w:rFonts w:ascii="Arial Unicode" w:hAnsi="Arial Unicode" w:cs="Sylfaen"/>
          <w:sz w:val="20"/>
          <w:lang w:val="af-ZA"/>
        </w:rPr>
        <w:t xml:space="preserve"> </w:t>
      </w:r>
      <w:r w:rsidRPr="005037D9">
        <w:rPr>
          <w:rFonts w:ascii="Arial Unicode" w:hAnsi="Arial Unicode" w:cs="Sylfaen"/>
          <w:sz w:val="20"/>
        </w:rPr>
        <w:t>անգործության</w:t>
      </w:r>
      <w:r w:rsidR="001D3A2F" w:rsidRPr="005037D9">
        <w:rPr>
          <w:rFonts w:ascii="Arial Unicode" w:hAnsi="Arial Unicode" w:cs="Sylfaen"/>
          <w:sz w:val="20"/>
          <w:lang w:val="af-ZA"/>
        </w:rPr>
        <w:t xml:space="preserve"> </w:t>
      </w:r>
      <w:r w:rsidRPr="005037D9">
        <w:rPr>
          <w:rFonts w:ascii="Arial Unicode" w:hAnsi="Arial Unicode" w:cs="Sylfaen"/>
          <w:sz w:val="20"/>
        </w:rPr>
        <w:t>ժամկետը</w:t>
      </w:r>
      <w:r w:rsidR="001D3A2F" w:rsidRPr="005037D9">
        <w:rPr>
          <w:rFonts w:ascii="Arial Unicode" w:hAnsi="Arial Unicode" w:cs="Sylfaen"/>
          <w:sz w:val="20"/>
          <w:lang w:val="af-ZA"/>
        </w:rPr>
        <w:t xml:space="preserve"> </w:t>
      </w:r>
      <w:r w:rsidRPr="005037D9">
        <w:rPr>
          <w:rFonts w:ascii="Arial Unicode" w:hAnsi="Arial Unicode" w:cs="Sylfaen"/>
          <w:sz w:val="20"/>
        </w:rPr>
        <w:t>լրանալու</w:t>
      </w:r>
      <w:r w:rsidR="001D3A2F" w:rsidRPr="005037D9">
        <w:rPr>
          <w:rFonts w:ascii="Arial Unicode" w:hAnsi="Arial Unicode" w:cs="Sylfaen"/>
          <w:sz w:val="20"/>
          <w:lang w:val="af-ZA"/>
        </w:rPr>
        <w:t xml:space="preserve"> </w:t>
      </w:r>
      <w:r w:rsidRPr="005037D9">
        <w:rPr>
          <w:rFonts w:ascii="Arial Unicode" w:hAnsi="Arial Unicode" w:cs="Sylfaen"/>
          <w:sz w:val="20"/>
        </w:rPr>
        <w:t>օրվան</w:t>
      </w:r>
      <w:r w:rsidR="001D3A2F" w:rsidRPr="005037D9">
        <w:rPr>
          <w:rFonts w:ascii="Arial Unicode" w:hAnsi="Arial Unicode" w:cs="Sylfaen"/>
          <w:sz w:val="20"/>
          <w:lang w:val="af-ZA"/>
        </w:rPr>
        <w:t xml:space="preserve"> </w:t>
      </w:r>
      <w:r w:rsidRPr="005037D9">
        <w:rPr>
          <w:rFonts w:ascii="Arial Unicode" w:hAnsi="Arial Unicode" w:cs="Sylfaen"/>
          <w:sz w:val="20"/>
        </w:rPr>
        <w:t>հաջորդող</w:t>
      </w:r>
      <w:r w:rsidR="001D3A2F" w:rsidRPr="005037D9">
        <w:rPr>
          <w:rFonts w:ascii="Arial Unicode" w:hAnsi="Arial Unicode" w:cs="Sylfaen"/>
          <w:sz w:val="20"/>
          <w:lang w:val="af-ZA"/>
        </w:rPr>
        <w:t xml:space="preserve"> </w:t>
      </w:r>
      <w:r w:rsidRPr="005037D9">
        <w:rPr>
          <w:rFonts w:ascii="Arial Unicode" w:hAnsi="Arial Unicode" w:cs="Sylfaen"/>
          <w:sz w:val="20"/>
        </w:rPr>
        <w:t>երկրորդ</w:t>
      </w:r>
      <w:r w:rsidR="001D3A2F" w:rsidRPr="005037D9">
        <w:rPr>
          <w:rFonts w:ascii="Arial Unicode" w:hAnsi="Arial Unicode" w:cs="Sylfaen"/>
          <w:sz w:val="20"/>
          <w:lang w:val="af-ZA"/>
        </w:rPr>
        <w:t xml:space="preserve"> </w:t>
      </w:r>
      <w:r w:rsidRPr="005037D9">
        <w:rPr>
          <w:rFonts w:ascii="Arial Unicode" w:hAnsi="Arial Unicode" w:cs="Sylfaen"/>
          <w:sz w:val="20"/>
        </w:rPr>
        <w:t>աշխատանքային</w:t>
      </w:r>
      <w:r w:rsidR="001D3A2F" w:rsidRPr="005037D9">
        <w:rPr>
          <w:rFonts w:ascii="Arial Unicode" w:hAnsi="Arial Unicode" w:cs="Sylfaen"/>
          <w:sz w:val="20"/>
          <w:lang w:val="af-ZA"/>
        </w:rPr>
        <w:t xml:space="preserve"> </w:t>
      </w:r>
      <w:r w:rsidRPr="005037D9">
        <w:rPr>
          <w:rFonts w:ascii="Arial Unicode" w:hAnsi="Arial Unicode" w:cs="Sylfaen"/>
          <w:sz w:val="20"/>
        </w:rPr>
        <w:t>օրը</w:t>
      </w:r>
      <w:r w:rsidRPr="005037D9">
        <w:rPr>
          <w:rFonts w:ascii="Arial Unicode" w:hAnsi="Arial Unicode" w:cs="Sylfaen"/>
          <w:sz w:val="20"/>
          <w:lang w:val="af-ZA"/>
        </w:rPr>
        <w:t>:</w:t>
      </w:r>
    </w:p>
    <w:p w:rsidR="00402CEF" w:rsidRPr="005037D9" w:rsidRDefault="00402CEF" w:rsidP="00402CEF">
      <w:pPr>
        <w:jc w:val="both"/>
        <w:rPr>
          <w:rFonts w:ascii="Arial Unicode" w:hAnsi="Arial Unicode" w:cs="Sylfaen"/>
          <w:sz w:val="20"/>
          <w:lang w:val="af-ZA"/>
        </w:rPr>
      </w:pPr>
      <w:r w:rsidRPr="005037D9">
        <w:rPr>
          <w:rFonts w:ascii="Arial Unicode" w:hAnsi="Arial Unicode" w:cs="Sylfaen"/>
          <w:sz w:val="20"/>
          <w:lang w:val="af-ZA"/>
        </w:rPr>
        <w:t>9</w:t>
      </w:r>
      <w:r w:rsidRPr="005037D9">
        <w:rPr>
          <w:rFonts w:ascii="Arial Unicode" w:hAnsi="Arial Unicode" w:cs="Sylfaen"/>
          <w:sz w:val="20"/>
          <w:lang w:val="hy-AM"/>
        </w:rPr>
        <w:t>.3</w:t>
      </w:r>
      <w:r w:rsidRPr="005037D9">
        <w:rPr>
          <w:rFonts w:ascii="Arial Unicode" w:hAnsi="Arial Unicode" w:cs="Sylfaen"/>
          <w:sz w:val="20"/>
        </w:rPr>
        <w:t>Ընտրված</w:t>
      </w:r>
      <w:r w:rsidR="001D3A2F" w:rsidRPr="005037D9">
        <w:rPr>
          <w:rFonts w:ascii="Arial Unicode" w:hAnsi="Arial Unicode" w:cs="Sylfaen"/>
          <w:sz w:val="20"/>
          <w:lang w:val="af-ZA"/>
        </w:rPr>
        <w:t xml:space="preserve"> </w:t>
      </w:r>
      <w:r w:rsidRPr="005037D9">
        <w:rPr>
          <w:rFonts w:ascii="Arial Unicode" w:hAnsi="Arial Unicode" w:cs="Sylfaen"/>
          <w:sz w:val="20"/>
        </w:rPr>
        <w:t>մասնակցին</w:t>
      </w:r>
      <w:r w:rsidR="001D3A2F" w:rsidRPr="005037D9">
        <w:rPr>
          <w:rFonts w:ascii="Arial Unicode" w:hAnsi="Arial Unicode" w:cs="Sylfaen"/>
          <w:sz w:val="20"/>
          <w:lang w:val="af-ZA"/>
        </w:rPr>
        <w:t xml:space="preserve"> </w:t>
      </w:r>
      <w:r w:rsidRPr="005037D9">
        <w:rPr>
          <w:rFonts w:ascii="Arial Unicode" w:hAnsi="Arial Unicode" w:cs="Sylfaen"/>
          <w:sz w:val="20"/>
        </w:rPr>
        <w:t>պայմանագիր</w:t>
      </w:r>
      <w:r w:rsidR="001D3A2F" w:rsidRPr="005037D9">
        <w:rPr>
          <w:rFonts w:ascii="Arial Unicode" w:hAnsi="Arial Unicode" w:cs="Sylfaen"/>
          <w:sz w:val="20"/>
          <w:lang w:val="af-ZA"/>
        </w:rPr>
        <w:t xml:space="preserve"> </w:t>
      </w:r>
      <w:r w:rsidRPr="005037D9">
        <w:rPr>
          <w:rFonts w:ascii="Arial Unicode" w:hAnsi="Arial Unicode" w:cs="Sylfaen"/>
          <w:sz w:val="20"/>
        </w:rPr>
        <w:t>կնքելու</w:t>
      </w:r>
      <w:r w:rsidR="001D3A2F" w:rsidRPr="005037D9">
        <w:rPr>
          <w:rFonts w:ascii="Arial Unicode" w:hAnsi="Arial Unicode" w:cs="Sylfaen"/>
          <w:sz w:val="20"/>
          <w:lang w:val="af-ZA"/>
        </w:rPr>
        <w:t xml:space="preserve"> </w:t>
      </w:r>
      <w:r w:rsidRPr="005037D9">
        <w:rPr>
          <w:rFonts w:ascii="Arial Unicode" w:hAnsi="Arial Unicode" w:cs="Sylfaen"/>
          <w:sz w:val="20"/>
        </w:rPr>
        <w:t>առաջարկը</w:t>
      </w:r>
      <w:r w:rsidR="001D3A2F" w:rsidRPr="005037D9">
        <w:rPr>
          <w:rFonts w:ascii="Arial Unicode" w:hAnsi="Arial Unicode" w:cs="Sylfaen"/>
          <w:sz w:val="20"/>
          <w:lang w:val="af-ZA"/>
        </w:rPr>
        <w:t xml:space="preserve"> </w:t>
      </w:r>
      <w:r w:rsidRPr="005037D9">
        <w:rPr>
          <w:rFonts w:ascii="Arial Unicode" w:hAnsi="Arial Unicode" w:cs="Sylfaen"/>
          <w:sz w:val="20"/>
        </w:rPr>
        <w:t>և</w:t>
      </w:r>
      <w:r w:rsidR="001D3A2F" w:rsidRPr="005037D9">
        <w:rPr>
          <w:rFonts w:ascii="Arial Unicode" w:hAnsi="Arial Unicode" w:cs="Sylfaen"/>
          <w:sz w:val="20"/>
          <w:lang w:val="af-ZA"/>
        </w:rPr>
        <w:t xml:space="preserve"> </w:t>
      </w:r>
      <w:r w:rsidRPr="005037D9">
        <w:rPr>
          <w:rFonts w:ascii="Arial Unicode" w:hAnsi="Arial Unicode" w:cs="Sylfaen"/>
          <w:sz w:val="20"/>
        </w:rPr>
        <w:t>կնքվելիք</w:t>
      </w:r>
      <w:r w:rsidR="001D3A2F" w:rsidRPr="005037D9">
        <w:rPr>
          <w:rFonts w:ascii="Arial Unicode" w:hAnsi="Arial Unicode" w:cs="Sylfaen"/>
          <w:sz w:val="20"/>
          <w:lang w:val="af-ZA"/>
        </w:rPr>
        <w:t xml:space="preserve"> </w:t>
      </w:r>
      <w:r w:rsidRPr="005037D9">
        <w:rPr>
          <w:rFonts w:ascii="Arial Unicode" w:hAnsi="Arial Unicode" w:cs="Sylfaen"/>
          <w:sz w:val="20"/>
        </w:rPr>
        <w:t>պայմանագրի</w:t>
      </w:r>
      <w:r w:rsidR="001D3A2F" w:rsidRPr="005037D9">
        <w:rPr>
          <w:rFonts w:ascii="Arial Unicode" w:hAnsi="Arial Unicode" w:cs="Sylfaen"/>
          <w:sz w:val="20"/>
          <w:lang w:val="af-ZA"/>
        </w:rPr>
        <w:t xml:space="preserve"> </w:t>
      </w:r>
      <w:r w:rsidRPr="005037D9">
        <w:rPr>
          <w:rFonts w:ascii="Arial Unicode" w:hAnsi="Arial Unicode" w:cs="Sylfaen"/>
          <w:sz w:val="20"/>
        </w:rPr>
        <w:t>նախագիծը</w:t>
      </w:r>
      <w:r w:rsidR="001D3A2F" w:rsidRPr="005037D9">
        <w:rPr>
          <w:rFonts w:ascii="Arial Unicode" w:hAnsi="Arial Unicode" w:cs="Sylfaen"/>
          <w:sz w:val="20"/>
          <w:lang w:val="af-ZA"/>
        </w:rPr>
        <w:t xml:space="preserve"> </w:t>
      </w:r>
      <w:r w:rsidRPr="005037D9">
        <w:rPr>
          <w:rFonts w:ascii="Arial Unicode" w:hAnsi="Arial Unicode" w:cs="Sylfaen"/>
          <w:sz w:val="20"/>
        </w:rPr>
        <w:t>հանձնաժողովի</w:t>
      </w:r>
      <w:r w:rsidR="001D3A2F" w:rsidRPr="005037D9">
        <w:rPr>
          <w:rFonts w:ascii="Arial Unicode" w:hAnsi="Arial Unicode" w:cs="Sylfaen"/>
          <w:sz w:val="20"/>
          <w:lang w:val="af-ZA"/>
        </w:rPr>
        <w:t xml:space="preserve"> </w:t>
      </w:r>
      <w:r w:rsidRPr="005037D9">
        <w:rPr>
          <w:rFonts w:ascii="Arial Unicode" w:hAnsi="Arial Unicode" w:cs="Sylfaen"/>
          <w:sz w:val="20"/>
        </w:rPr>
        <w:t>քարտուղարը</w:t>
      </w:r>
      <w:r w:rsidR="001D3A2F" w:rsidRPr="005037D9">
        <w:rPr>
          <w:rFonts w:ascii="Arial Unicode" w:hAnsi="Arial Unicode" w:cs="Sylfaen"/>
          <w:sz w:val="20"/>
          <w:lang w:val="af-ZA"/>
        </w:rPr>
        <w:t xml:space="preserve"> </w:t>
      </w:r>
      <w:r w:rsidRPr="005037D9">
        <w:rPr>
          <w:rFonts w:ascii="Arial Unicode" w:hAnsi="Arial Unicode" w:cs="Sylfaen"/>
          <w:sz w:val="20"/>
        </w:rPr>
        <w:t>տրամադրում</w:t>
      </w:r>
      <w:r w:rsidR="001D3A2F" w:rsidRPr="005037D9">
        <w:rPr>
          <w:rFonts w:ascii="Arial Unicode" w:hAnsi="Arial Unicode" w:cs="Sylfaen"/>
          <w:sz w:val="20"/>
          <w:lang w:val="af-ZA"/>
        </w:rPr>
        <w:t xml:space="preserve"> </w:t>
      </w:r>
      <w:r w:rsidRPr="005037D9">
        <w:rPr>
          <w:rFonts w:ascii="Arial Unicode" w:hAnsi="Arial Unicode" w:cs="Sylfaen"/>
          <w:sz w:val="20"/>
        </w:rPr>
        <w:t>է</w:t>
      </w:r>
      <w:r w:rsidR="001D3A2F" w:rsidRPr="005037D9">
        <w:rPr>
          <w:rFonts w:ascii="Arial Unicode" w:hAnsi="Arial Unicode" w:cs="Sylfaen"/>
          <w:sz w:val="20"/>
          <w:lang w:val="af-ZA"/>
        </w:rPr>
        <w:t xml:space="preserve"> </w:t>
      </w:r>
      <w:r w:rsidRPr="005037D9">
        <w:rPr>
          <w:rFonts w:ascii="Arial Unicode" w:hAnsi="Arial Unicode" w:cs="Sylfaen"/>
          <w:sz w:val="20"/>
        </w:rPr>
        <w:t>էլեկտրոնային</w:t>
      </w:r>
      <w:r w:rsidR="001D3A2F" w:rsidRPr="005037D9">
        <w:rPr>
          <w:rFonts w:ascii="Arial Unicode" w:hAnsi="Arial Unicode" w:cs="Sylfaen"/>
          <w:sz w:val="20"/>
          <w:lang w:val="af-ZA"/>
        </w:rPr>
        <w:t xml:space="preserve"> </w:t>
      </w:r>
      <w:r w:rsidRPr="005037D9">
        <w:rPr>
          <w:rFonts w:ascii="Arial Unicode" w:hAnsi="Arial Unicode" w:cs="Sylfaen"/>
          <w:sz w:val="20"/>
        </w:rPr>
        <w:t>եղանակով</w:t>
      </w:r>
      <w:r w:rsidRPr="005037D9">
        <w:rPr>
          <w:rFonts w:ascii="Arial Unicode" w:hAnsi="Arial Unicode" w:cs="Sylfaen"/>
          <w:sz w:val="20"/>
          <w:lang w:val="af-ZA"/>
        </w:rPr>
        <w:t xml:space="preserve">: </w:t>
      </w:r>
    </w:p>
    <w:p w:rsidR="00402CEF" w:rsidRPr="005037D9" w:rsidRDefault="00402CEF" w:rsidP="00402CEF">
      <w:pPr>
        <w:jc w:val="both"/>
        <w:rPr>
          <w:rFonts w:ascii="Arial Unicode" w:hAnsi="Arial Unicode" w:cs="Sylfaen"/>
          <w:sz w:val="20"/>
          <w:lang w:val="af-ZA"/>
        </w:rPr>
      </w:pPr>
      <w:r w:rsidRPr="005037D9">
        <w:rPr>
          <w:rFonts w:ascii="Arial Unicode" w:hAnsi="Arial Unicode" w:cs="Sylfaen"/>
          <w:sz w:val="20"/>
          <w:lang w:val="af-ZA"/>
        </w:rPr>
        <w:t>9</w:t>
      </w:r>
      <w:r w:rsidRPr="005037D9">
        <w:rPr>
          <w:rFonts w:ascii="Arial Unicode" w:hAnsi="Arial Unicode" w:cs="Sylfaen"/>
          <w:sz w:val="20"/>
          <w:lang w:val="hy-AM"/>
        </w:rPr>
        <w:t>.</w:t>
      </w:r>
      <w:r w:rsidRPr="005037D9">
        <w:rPr>
          <w:rFonts w:ascii="Arial Unicode" w:hAnsi="Arial Unicode" w:cs="Sylfaen"/>
          <w:sz w:val="20"/>
          <w:lang w:val="af-ZA"/>
        </w:rPr>
        <w:t xml:space="preserve">4 </w:t>
      </w:r>
      <w:r w:rsidRPr="005037D9">
        <w:rPr>
          <w:rFonts w:ascii="Arial Unicode" w:hAnsi="Arial Unicode" w:cs="Sylfaen"/>
          <w:sz w:val="20"/>
          <w:lang w:val="hy-AM"/>
        </w:rPr>
        <w:t>Եթե</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ընտրված</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մասնակիցը</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պայմանագիր</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կնքելու</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մասին</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ծանուցումը</w:t>
      </w:r>
      <w:r w:rsidR="005037D9" w:rsidRPr="005037D9">
        <w:rPr>
          <w:rFonts w:ascii="Arial Unicode" w:hAnsi="Arial Unicode" w:cs="Sylfaen"/>
          <w:sz w:val="20"/>
          <w:lang w:val="af-ZA"/>
        </w:rPr>
        <w:t xml:space="preserve"> </w:t>
      </w:r>
      <w:r w:rsidRPr="005037D9">
        <w:rPr>
          <w:rFonts w:ascii="Arial Unicode" w:hAnsi="Arial Unicode" w:cs="Sylfaen"/>
          <w:sz w:val="20"/>
          <w:lang w:val="hy-AM"/>
        </w:rPr>
        <w:t>և</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պայմանագրի</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նախագիծ</w:t>
      </w:r>
      <w:r w:rsidRPr="005037D9">
        <w:rPr>
          <w:rFonts w:ascii="Arial Unicode" w:hAnsi="Arial Unicode" w:cs="Sylfaen"/>
          <w:sz w:val="20"/>
        </w:rPr>
        <w:t>ն</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ստանալուց</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հետո</w:t>
      </w:r>
      <w:r w:rsidRPr="005037D9">
        <w:rPr>
          <w:rFonts w:ascii="Arial Unicode" w:hAnsi="Arial Unicode" w:cs="Sylfaen"/>
          <w:sz w:val="20"/>
          <w:lang w:val="af-ZA"/>
        </w:rPr>
        <w:t xml:space="preserve">` 10 </w:t>
      </w:r>
      <w:r w:rsidRPr="005037D9">
        <w:rPr>
          <w:rFonts w:ascii="Arial Unicode" w:hAnsi="Arial Unicode" w:cs="Sylfaen"/>
          <w:sz w:val="20"/>
        </w:rPr>
        <w:t>աշխատանքային</w:t>
      </w:r>
      <w:r w:rsidR="005037D9" w:rsidRPr="005037D9">
        <w:rPr>
          <w:rFonts w:ascii="Arial Unicode" w:hAnsi="Arial Unicode" w:cs="Sylfaen"/>
          <w:sz w:val="20"/>
          <w:lang w:val="af-ZA"/>
        </w:rPr>
        <w:t xml:space="preserve"> </w:t>
      </w:r>
      <w:r w:rsidRPr="005037D9">
        <w:rPr>
          <w:rFonts w:ascii="Arial Unicode" w:hAnsi="Arial Unicode" w:cs="Sylfaen"/>
          <w:sz w:val="20"/>
          <w:lang w:val="hy-AM"/>
        </w:rPr>
        <w:t>օրվա</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ընթացքում</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չի</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ստորագրում</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պայմանագիրը</w:t>
      </w:r>
      <w:r w:rsidR="005037D9" w:rsidRPr="005037D9">
        <w:rPr>
          <w:rFonts w:ascii="Arial Unicode" w:hAnsi="Arial Unicode" w:cs="Sylfaen"/>
          <w:sz w:val="20"/>
          <w:lang w:val="af-ZA"/>
        </w:rPr>
        <w:t xml:space="preserve"> </w:t>
      </w:r>
      <w:r w:rsidRPr="005037D9">
        <w:rPr>
          <w:rFonts w:ascii="Arial Unicode" w:hAnsi="Arial Unicode" w:cs="Sylfaen"/>
          <w:sz w:val="20"/>
          <w:lang w:val="hy-AM"/>
        </w:rPr>
        <w:t>և</w:t>
      </w:r>
      <w:r w:rsidR="005037D9" w:rsidRPr="005037D9">
        <w:rPr>
          <w:rFonts w:ascii="Arial Unicode" w:hAnsi="Arial Unicode" w:cs="Sylfaen"/>
          <w:sz w:val="20"/>
          <w:lang w:val="af-ZA"/>
        </w:rPr>
        <w:t xml:space="preserve"> </w:t>
      </w:r>
      <w:r w:rsidRPr="005037D9">
        <w:rPr>
          <w:rFonts w:ascii="Arial Unicode" w:hAnsi="Arial Unicode" w:cs="Sylfaen"/>
          <w:sz w:val="20"/>
          <w:lang w:val="af-ZA"/>
        </w:rPr>
        <w:t xml:space="preserve"> պ</w:t>
      </w:r>
      <w:r w:rsidRPr="005037D9">
        <w:rPr>
          <w:rFonts w:ascii="Arial Unicode" w:hAnsi="Arial Unicode" w:cs="Sylfaen"/>
          <w:sz w:val="20"/>
        </w:rPr>
        <w:t>ատվիրատուին</w:t>
      </w:r>
      <w:r w:rsidR="005037D9" w:rsidRPr="005037D9">
        <w:rPr>
          <w:rFonts w:ascii="Arial Unicode" w:hAnsi="Arial Unicode" w:cs="Sylfaen"/>
          <w:sz w:val="20"/>
          <w:lang w:val="af-ZA"/>
        </w:rPr>
        <w:t xml:space="preserve"> </w:t>
      </w:r>
      <w:r w:rsidRPr="005037D9">
        <w:rPr>
          <w:rFonts w:ascii="Arial Unicode" w:hAnsi="Arial Unicode" w:cs="Sylfaen"/>
          <w:sz w:val="20"/>
        </w:rPr>
        <w:t>ներկայացնում</w:t>
      </w:r>
      <w:r w:rsidRPr="005037D9">
        <w:rPr>
          <w:rFonts w:ascii="Arial Unicode" w:hAnsi="Arial Unicode" w:cs="Sylfaen"/>
          <w:sz w:val="20"/>
          <w:lang w:val="af-ZA"/>
        </w:rPr>
        <w:t xml:space="preserve"> որակավորման և </w:t>
      </w:r>
      <w:r w:rsidRPr="005037D9">
        <w:rPr>
          <w:rFonts w:ascii="Arial Unicode" w:hAnsi="Arial Unicode" w:cs="Sylfaen"/>
          <w:sz w:val="20"/>
        </w:rPr>
        <w:t>պայմանագրի</w:t>
      </w:r>
      <w:r w:rsidR="005037D9" w:rsidRPr="005037D9">
        <w:rPr>
          <w:rFonts w:ascii="Arial Unicode" w:hAnsi="Arial Unicode" w:cs="Sylfaen"/>
          <w:sz w:val="20"/>
          <w:lang w:val="af-ZA"/>
        </w:rPr>
        <w:t xml:space="preserve"> </w:t>
      </w:r>
      <w:r w:rsidRPr="005037D9">
        <w:rPr>
          <w:rFonts w:ascii="Arial Unicode" w:hAnsi="Arial Unicode" w:cs="Sylfaen"/>
          <w:sz w:val="20"/>
        </w:rPr>
        <w:t>ապահովումը</w:t>
      </w:r>
      <w:r w:rsidRPr="005037D9">
        <w:rPr>
          <w:rFonts w:ascii="Arial Unicode" w:hAnsi="Arial Unicode" w:cs="Sylfaen"/>
          <w:sz w:val="20"/>
          <w:lang w:val="af-ZA"/>
        </w:rPr>
        <w:t>,</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ապա նա զրկվում է պայմանագիրը ստորագրելու իրավունքից։</w:t>
      </w:r>
      <w:r w:rsidR="005037D9" w:rsidRPr="005037D9">
        <w:rPr>
          <w:rFonts w:ascii="Arial Unicode" w:hAnsi="Arial Unicode" w:cs="Sylfaen"/>
          <w:sz w:val="20"/>
          <w:lang w:val="af-ZA"/>
        </w:rPr>
        <w:t xml:space="preserve"> </w:t>
      </w:r>
      <w:r w:rsidRPr="005037D9">
        <w:rPr>
          <w:rFonts w:ascii="Arial Unicode" w:hAnsi="Arial Unicode" w:cs="Sylfaen"/>
          <w:sz w:val="20"/>
          <w:lang w:val="hy-AM"/>
        </w:rPr>
        <w:t>Պայմանագրով կանխավճար նախատեսվելու դեպքում սույն կետով նախատեսված ժամկետը սահմանվում է 15 աշխատանքային օր:</w:t>
      </w:r>
    </w:p>
    <w:p w:rsidR="00402CEF" w:rsidRPr="005037D9" w:rsidRDefault="00402CEF" w:rsidP="00402CEF">
      <w:pPr>
        <w:ind w:firstLine="567"/>
        <w:jc w:val="both"/>
        <w:rPr>
          <w:rFonts w:ascii="Arial Unicode" w:hAnsi="Arial Unicode" w:cs="Sylfaen"/>
          <w:sz w:val="20"/>
          <w:lang w:val="af-ZA"/>
        </w:rPr>
      </w:pPr>
      <w:r w:rsidRPr="005037D9">
        <w:rPr>
          <w:rFonts w:ascii="Arial Unicode" w:hAnsi="Arial Unicode" w:cs="Sylfaen"/>
          <w:sz w:val="20"/>
          <w:lang w:val="hy-AM"/>
        </w:rPr>
        <w:t xml:space="preserve">Ընդորումընտրված մասնակցի կողմից հաստատված պայմանագրի նախագիծը </w:t>
      </w:r>
      <w:r w:rsidRPr="005037D9">
        <w:rPr>
          <w:rFonts w:ascii="Arial Unicode" w:hAnsi="Arial Unicode" w:cs="Sylfaen"/>
          <w:sz w:val="20"/>
        </w:rPr>
        <w:t>պ</w:t>
      </w:r>
      <w:r w:rsidRPr="005037D9">
        <w:rPr>
          <w:rFonts w:ascii="Arial Unicode" w:hAnsi="Arial Unicode" w:cs="Sylfaen"/>
          <w:sz w:val="20"/>
          <w:lang w:val="hy-AM"/>
        </w:rPr>
        <w:t xml:space="preserve">ատվիրատուին ներկայացվում է գրավոր և դրա ներկայացման գրությունը հաշվառվում է </w:t>
      </w:r>
      <w:r w:rsidRPr="005037D9">
        <w:rPr>
          <w:rFonts w:ascii="Arial Unicode" w:hAnsi="Arial Unicode" w:cs="Sylfaen"/>
          <w:sz w:val="20"/>
        </w:rPr>
        <w:t>պ</w:t>
      </w:r>
      <w:r w:rsidRPr="005037D9">
        <w:rPr>
          <w:rFonts w:ascii="Arial Unicode" w:hAnsi="Arial Unicode"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005037D9" w:rsidRPr="005037D9">
        <w:rPr>
          <w:rFonts w:ascii="Arial Unicode" w:hAnsi="Arial Unicode" w:cs="Sylfaen"/>
          <w:sz w:val="20"/>
          <w:lang w:val="af-ZA"/>
        </w:rPr>
        <w:t xml:space="preserve"> </w:t>
      </w:r>
      <w:r w:rsidRPr="005037D9">
        <w:rPr>
          <w:rFonts w:ascii="Arial Unicode" w:hAnsi="Arial Unicode" w:cs="Sylfaen"/>
          <w:sz w:val="20"/>
        </w:rPr>
        <w:t>և</w:t>
      </w:r>
      <w:r w:rsidR="005037D9" w:rsidRPr="005037D9">
        <w:rPr>
          <w:rFonts w:ascii="Arial Unicode" w:hAnsi="Arial Unicode" w:cs="Sylfaen"/>
          <w:sz w:val="20"/>
          <w:lang w:val="af-ZA"/>
        </w:rPr>
        <w:t xml:space="preserve"> </w:t>
      </w:r>
      <w:r w:rsidRPr="005037D9">
        <w:rPr>
          <w:rFonts w:ascii="Arial Unicode" w:hAnsi="Arial Unicode" w:cs="Sylfaen"/>
          <w:sz w:val="20"/>
        </w:rPr>
        <w:t>հաստատմանը</w:t>
      </w:r>
      <w:r w:rsidR="005037D9" w:rsidRPr="005037D9">
        <w:rPr>
          <w:rFonts w:ascii="Arial Unicode" w:hAnsi="Arial Unicode" w:cs="Sylfaen"/>
          <w:sz w:val="20"/>
          <w:lang w:val="af-ZA"/>
        </w:rPr>
        <w:t xml:space="preserve"> </w:t>
      </w:r>
      <w:r w:rsidRPr="005037D9">
        <w:rPr>
          <w:rFonts w:ascii="Arial Unicode" w:hAnsi="Arial Unicode" w:cs="Sylfaen"/>
          <w:sz w:val="20"/>
        </w:rPr>
        <w:t>հաջորդող</w:t>
      </w:r>
      <w:r w:rsidR="005037D9" w:rsidRPr="005037D9">
        <w:rPr>
          <w:rFonts w:ascii="Arial Unicode" w:hAnsi="Arial Unicode" w:cs="Sylfaen"/>
          <w:sz w:val="20"/>
          <w:lang w:val="af-ZA"/>
        </w:rPr>
        <w:t xml:space="preserve"> </w:t>
      </w:r>
      <w:r w:rsidRPr="005037D9">
        <w:rPr>
          <w:rFonts w:ascii="Arial Unicode" w:hAnsi="Arial Unicode" w:cs="Sylfaen"/>
          <w:sz w:val="20"/>
        </w:rPr>
        <w:t>աշխատանքային</w:t>
      </w:r>
      <w:r w:rsidR="005037D9" w:rsidRPr="005037D9">
        <w:rPr>
          <w:rFonts w:ascii="Arial Unicode" w:hAnsi="Arial Unicode" w:cs="Sylfaen"/>
          <w:sz w:val="20"/>
          <w:lang w:val="af-ZA"/>
        </w:rPr>
        <w:t xml:space="preserve"> </w:t>
      </w:r>
      <w:r w:rsidRPr="005037D9">
        <w:rPr>
          <w:rFonts w:ascii="Arial Unicode" w:hAnsi="Arial Unicode" w:cs="Sylfaen"/>
          <w:sz w:val="20"/>
        </w:rPr>
        <w:t>օրը</w:t>
      </w:r>
      <w:r w:rsidR="005037D9" w:rsidRPr="005037D9">
        <w:rPr>
          <w:rFonts w:ascii="Arial Unicode" w:hAnsi="Arial Unicode" w:cs="Sylfaen"/>
          <w:sz w:val="20"/>
          <w:lang w:val="af-ZA"/>
        </w:rPr>
        <w:t xml:space="preserve"> </w:t>
      </w:r>
      <w:r w:rsidRPr="005037D9">
        <w:rPr>
          <w:rFonts w:ascii="Arial Unicode" w:hAnsi="Arial Unicode" w:cs="Sylfaen"/>
          <w:sz w:val="20"/>
        </w:rPr>
        <w:t>ուղեկցող</w:t>
      </w:r>
      <w:r w:rsidR="005037D9" w:rsidRPr="005037D9">
        <w:rPr>
          <w:rFonts w:ascii="Arial Unicode" w:hAnsi="Arial Unicode" w:cs="Sylfaen"/>
          <w:sz w:val="20"/>
          <w:lang w:val="af-ZA"/>
        </w:rPr>
        <w:t xml:space="preserve"> </w:t>
      </w:r>
      <w:r w:rsidRPr="005037D9">
        <w:rPr>
          <w:rFonts w:ascii="Arial Unicode" w:hAnsi="Arial Unicode" w:cs="Sylfaen"/>
          <w:sz w:val="20"/>
        </w:rPr>
        <w:t>գրությամբ</w:t>
      </w:r>
      <w:r w:rsidR="005037D9" w:rsidRPr="005037D9">
        <w:rPr>
          <w:rFonts w:ascii="Arial Unicode" w:hAnsi="Arial Unicode" w:cs="Sylfaen"/>
          <w:sz w:val="20"/>
          <w:lang w:val="af-ZA"/>
        </w:rPr>
        <w:t xml:space="preserve"> </w:t>
      </w:r>
      <w:r w:rsidRPr="005037D9">
        <w:rPr>
          <w:rFonts w:ascii="Arial Unicode" w:hAnsi="Arial Unicode" w:cs="Sylfaen"/>
          <w:sz w:val="20"/>
        </w:rPr>
        <w:t>տրամադրվում</w:t>
      </w:r>
      <w:r w:rsidR="005037D9" w:rsidRPr="005037D9">
        <w:rPr>
          <w:rFonts w:ascii="Arial Unicode" w:hAnsi="Arial Unicode" w:cs="Sylfaen"/>
          <w:sz w:val="20"/>
          <w:lang w:val="af-ZA"/>
        </w:rPr>
        <w:t xml:space="preserve"> </w:t>
      </w:r>
      <w:r w:rsidRPr="005037D9">
        <w:rPr>
          <w:rFonts w:ascii="Arial Unicode" w:hAnsi="Arial Unicode" w:cs="Sylfaen"/>
          <w:sz w:val="20"/>
        </w:rPr>
        <w:t>է</w:t>
      </w:r>
      <w:r w:rsidR="005037D9" w:rsidRPr="005037D9">
        <w:rPr>
          <w:rFonts w:ascii="Arial Unicode" w:hAnsi="Arial Unicode" w:cs="Sylfaen"/>
          <w:sz w:val="20"/>
          <w:lang w:val="af-ZA"/>
        </w:rPr>
        <w:t xml:space="preserve"> </w:t>
      </w:r>
      <w:r w:rsidRPr="005037D9">
        <w:rPr>
          <w:rFonts w:ascii="Arial Unicode" w:hAnsi="Arial Unicode" w:cs="Sylfaen"/>
          <w:sz w:val="20"/>
        </w:rPr>
        <w:t>ընտրված</w:t>
      </w:r>
      <w:r w:rsidR="005037D9" w:rsidRPr="005037D9">
        <w:rPr>
          <w:rFonts w:ascii="Arial Unicode" w:hAnsi="Arial Unicode" w:cs="Sylfaen"/>
          <w:sz w:val="20"/>
          <w:lang w:val="af-ZA"/>
        </w:rPr>
        <w:t xml:space="preserve"> </w:t>
      </w:r>
      <w:r w:rsidRPr="005037D9">
        <w:rPr>
          <w:rFonts w:ascii="Arial Unicode" w:hAnsi="Arial Unicode" w:cs="Sylfaen"/>
          <w:sz w:val="20"/>
        </w:rPr>
        <w:t>մասնակցին</w:t>
      </w:r>
      <w:r w:rsidRPr="005037D9">
        <w:rPr>
          <w:rFonts w:ascii="Arial Unicode" w:hAnsi="Arial Unicode" w:cs="Sylfaen"/>
          <w:sz w:val="20"/>
          <w:lang w:val="hy-AM"/>
        </w:rPr>
        <w:t>:</w:t>
      </w:r>
    </w:p>
    <w:p w:rsidR="00402CEF" w:rsidRPr="004808C7" w:rsidRDefault="00402CEF" w:rsidP="00402CEF">
      <w:pPr>
        <w:pStyle w:val="a3"/>
        <w:spacing w:line="240" w:lineRule="auto"/>
        <w:ind w:firstLine="0"/>
        <w:rPr>
          <w:rFonts w:ascii="Arial Unicode" w:hAnsi="Arial Unicode" w:cs="Sylfaen"/>
          <w:i w:val="0"/>
          <w:szCs w:val="24"/>
          <w:lang w:val="af-ZA"/>
        </w:rPr>
      </w:pPr>
      <w:r w:rsidRPr="005037D9">
        <w:rPr>
          <w:rFonts w:ascii="Arial Unicode" w:hAnsi="Arial Unicode" w:cs="Sylfaen"/>
          <w:i w:val="0"/>
          <w:szCs w:val="24"/>
          <w:lang w:val="af-ZA"/>
        </w:rPr>
        <w:t xml:space="preserve">9.5 </w:t>
      </w:r>
      <w:r w:rsidRPr="005037D9">
        <w:rPr>
          <w:rFonts w:ascii="Arial Unicode" w:hAnsi="Arial Unicode" w:cs="Sylfaen"/>
          <w:i w:val="0"/>
          <w:szCs w:val="24"/>
          <w:lang w:val="ru-RU"/>
        </w:rPr>
        <w:t>Մինչև</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սույն</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հրավերի</w:t>
      </w:r>
      <w:r w:rsidRPr="005037D9">
        <w:rPr>
          <w:rFonts w:ascii="Arial Unicode" w:hAnsi="Arial Unicode" w:cs="Sylfaen"/>
          <w:i w:val="0"/>
          <w:szCs w:val="24"/>
          <w:lang w:val="af-ZA"/>
        </w:rPr>
        <w:t xml:space="preserve"> 1-ին մասի 9</w:t>
      </w:r>
      <w:r w:rsidRPr="005037D9">
        <w:rPr>
          <w:rFonts w:ascii="Arial Unicode" w:hAnsi="Arial Unicode" w:cs="Sylfaen"/>
          <w:i w:val="0"/>
          <w:szCs w:val="24"/>
          <w:lang w:val="hy-AM"/>
        </w:rPr>
        <w:t>.</w:t>
      </w:r>
      <w:r w:rsidRPr="005037D9">
        <w:rPr>
          <w:rFonts w:ascii="Arial Unicode" w:hAnsi="Arial Unicode" w:cs="Sylfaen"/>
          <w:i w:val="0"/>
          <w:szCs w:val="24"/>
          <w:lang w:val="af-ZA"/>
        </w:rPr>
        <w:t xml:space="preserve">4 </w:t>
      </w:r>
      <w:r w:rsidRPr="005037D9">
        <w:rPr>
          <w:rFonts w:ascii="Arial Unicode" w:hAnsi="Arial Unicode" w:cs="Sylfaen"/>
          <w:i w:val="0"/>
          <w:szCs w:val="24"/>
          <w:lang w:val="ru-RU"/>
        </w:rPr>
        <w:t>կետով</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նախատեսված</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ժամկետի</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ավարտը</w:t>
      </w:r>
      <w:r w:rsidRPr="005037D9">
        <w:rPr>
          <w:rFonts w:ascii="Arial Unicode" w:hAnsi="Arial Unicode" w:cs="Sylfaen"/>
          <w:i w:val="0"/>
          <w:szCs w:val="24"/>
          <w:lang w:val="af-ZA"/>
        </w:rPr>
        <w:t xml:space="preserve">, </w:t>
      </w:r>
      <w:r w:rsidRPr="005037D9">
        <w:rPr>
          <w:rFonts w:ascii="Arial Unicode" w:hAnsi="Arial Unicode" w:cs="Sylfaen"/>
          <w:i w:val="0"/>
          <w:szCs w:val="24"/>
          <w:lang w:val="ru-RU"/>
        </w:rPr>
        <w:t>կողմերի</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համաձայնությամբ</w:t>
      </w:r>
      <w:r w:rsidRPr="005037D9">
        <w:rPr>
          <w:rFonts w:ascii="Arial Unicode" w:hAnsi="Arial Unicode" w:cs="Sylfaen"/>
          <w:i w:val="0"/>
          <w:szCs w:val="24"/>
          <w:lang w:val="af-ZA"/>
        </w:rPr>
        <w:t xml:space="preserve">, </w:t>
      </w:r>
      <w:r w:rsidRPr="005037D9">
        <w:rPr>
          <w:rFonts w:ascii="Arial Unicode" w:hAnsi="Arial Unicode" w:cs="Sylfaen"/>
          <w:i w:val="0"/>
          <w:szCs w:val="24"/>
          <w:lang w:val="ru-RU"/>
        </w:rPr>
        <w:t>կարող</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են</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պայմանագրի</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նախագծում</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կատարվել</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փոփոխություններ</w:t>
      </w:r>
      <w:r w:rsidRPr="005037D9">
        <w:rPr>
          <w:rFonts w:ascii="Arial Unicode" w:hAnsi="Arial Unicode" w:cs="Sylfaen"/>
          <w:i w:val="0"/>
          <w:szCs w:val="24"/>
          <w:lang w:val="af-ZA"/>
        </w:rPr>
        <w:t xml:space="preserve">, </w:t>
      </w:r>
      <w:r w:rsidRPr="005037D9">
        <w:rPr>
          <w:rFonts w:ascii="Arial Unicode" w:hAnsi="Arial Unicode" w:cs="Sylfaen"/>
          <w:i w:val="0"/>
          <w:szCs w:val="24"/>
          <w:lang w:val="ru-RU"/>
        </w:rPr>
        <w:t>սակայն</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դրանք</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չեն</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կարող</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հանգեցնել</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գնման</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առարկայի</w:t>
      </w:r>
      <w:r w:rsidR="005037D9" w:rsidRPr="005037D9">
        <w:rPr>
          <w:rFonts w:ascii="Arial Unicode" w:hAnsi="Arial Unicode" w:cs="Sylfaen"/>
          <w:i w:val="0"/>
          <w:szCs w:val="24"/>
          <w:lang w:val="af-ZA"/>
        </w:rPr>
        <w:t xml:space="preserve"> </w:t>
      </w:r>
      <w:r w:rsidRPr="005037D9">
        <w:rPr>
          <w:rFonts w:ascii="Arial Unicode" w:hAnsi="Arial Unicode" w:cs="Sylfaen"/>
          <w:i w:val="0"/>
          <w:szCs w:val="24"/>
          <w:lang w:val="ru-RU"/>
        </w:rPr>
        <w:t>բնութ</w:t>
      </w:r>
      <w:r w:rsidRPr="004808C7">
        <w:rPr>
          <w:rFonts w:ascii="Arial Unicode" w:hAnsi="Arial Unicode" w:cs="Sylfaen"/>
          <w:i w:val="0"/>
          <w:szCs w:val="24"/>
          <w:lang w:val="ru-RU"/>
        </w:rPr>
        <w:t>ագրերի</w:t>
      </w:r>
      <w:r w:rsidR="005037D9" w:rsidRPr="004808C7">
        <w:rPr>
          <w:rFonts w:ascii="Arial Unicode" w:hAnsi="Arial Unicode" w:cs="Sylfaen"/>
          <w:i w:val="0"/>
          <w:szCs w:val="24"/>
          <w:lang w:val="af-ZA"/>
        </w:rPr>
        <w:t xml:space="preserve"> </w:t>
      </w:r>
      <w:r w:rsidRPr="004808C7">
        <w:rPr>
          <w:rFonts w:ascii="Arial Unicode" w:hAnsi="Arial Unicode" w:cs="Sylfaen"/>
          <w:i w:val="0"/>
          <w:szCs w:val="24"/>
          <w:lang w:val="ru-RU"/>
        </w:rPr>
        <w:t>փոփոխմանը</w:t>
      </w:r>
      <w:r w:rsidRPr="004808C7">
        <w:rPr>
          <w:rFonts w:ascii="Arial Unicode" w:hAnsi="Arial Unicode" w:cs="Sylfaen"/>
          <w:i w:val="0"/>
          <w:szCs w:val="24"/>
          <w:lang w:val="af-ZA"/>
        </w:rPr>
        <w:t xml:space="preserve">, </w:t>
      </w:r>
      <w:r w:rsidRPr="004808C7">
        <w:rPr>
          <w:rFonts w:ascii="Arial Unicode" w:hAnsi="Arial Unicode" w:cs="Sylfaen"/>
          <w:i w:val="0"/>
          <w:szCs w:val="24"/>
          <w:lang w:val="ru-RU"/>
        </w:rPr>
        <w:t>ներառյալ</w:t>
      </w:r>
      <w:r w:rsidR="005037D9" w:rsidRPr="004808C7">
        <w:rPr>
          <w:rFonts w:ascii="Arial Unicode" w:hAnsi="Arial Unicode" w:cs="Sylfaen"/>
          <w:i w:val="0"/>
          <w:szCs w:val="24"/>
          <w:lang w:val="af-ZA"/>
        </w:rPr>
        <w:t xml:space="preserve"> </w:t>
      </w:r>
      <w:r w:rsidRPr="004808C7">
        <w:rPr>
          <w:rFonts w:ascii="Arial Unicode" w:hAnsi="Arial Unicode" w:cs="Sylfaen"/>
          <w:i w:val="0"/>
          <w:szCs w:val="24"/>
          <w:lang w:val="ru-RU"/>
        </w:rPr>
        <w:t>ընտրված</w:t>
      </w:r>
      <w:r w:rsidR="005037D9" w:rsidRPr="004808C7">
        <w:rPr>
          <w:rFonts w:ascii="Arial Unicode" w:hAnsi="Arial Unicode" w:cs="Sylfaen"/>
          <w:i w:val="0"/>
          <w:szCs w:val="24"/>
          <w:lang w:val="af-ZA"/>
        </w:rPr>
        <w:t xml:space="preserve"> </w:t>
      </w:r>
      <w:r w:rsidRPr="004808C7">
        <w:rPr>
          <w:rFonts w:ascii="Arial Unicode" w:hAnsi="Arial Unicode" w:cs="Sylfaen"/>
          <w:i w:val="0"/>
          <w:szCs w:val="24"/>
          <w:lang w:val="ru-RU"/>
        </w:rPr>
        <w:t>մասնակցի</w:t>
      </w:r>
      <w:r w:rsidR="005037D9" w:rsidRPr="004808C7">
        <w:rPr>
          <w:rFonts w:ascii="Arial Unicode" w:hAnsi="Arial Unicode" w:cs="Sylfaen"/>
          <w:i w:val="0"/>
          <w:szCs w:val="24"/>
          <w:lang w:val="af-ZA"/>
        </w:rPr>
        <w:t xml:space="preserve"> </w:t>
      </w:r>
      <w:r w:rsidRPr="004808C7">
        <w:rPr>
          <w:rFonts w:ascii="Arial Unicode" w:hAnsi="Arial Unicode" w:cs="Sylfaen"/>
          <w:i w:val="0"/>
          <w:szCs w:val="24"/>
          <w:lang w:val="ru-RU"/>
        </w:rPr>
        <w:t>առաջարկած</w:t>
      </w:r>
      <w:r w:rsidR="005037D9" w:rsidRPr="004808C7">
        <w:rPr>
          <w:rFonts w:ascii="Arial Unicode" w:hAnsi="Arial Unicode" w:cs="Sylfaen"/>
          <w:i w:val="0"/>
          <w:szCs w:val="24"/>
          <w:lang w:val="af-ZA"/>
        </w:rPr>
        <w:t xml:space="preserve"> </w:t>
      </w:r>
      <w:r w:rsidRPr="004808C7">
        <w:rPr>
          <w:rFonts w:ascii="Arial Unicode" w:hAnsi="Arial Unicode" w:cs="Sylfaen"/>
          <w:i w:val="0"/>
          <w:szCs w:val="24"/>
          <w:lang w:val="ru-RU"/>
        </w:rPr>
        <w:t>գնի</w:t>
      </w:r>
      <w:r w:rsidR="005037D9" w:rsidRPr="004808C7">
        <w:rPr>
          <w:rFonts w:ascii="Arial Unicode" w:hAnsi="Arial Unicode" w:cs="Sylfaen"/>
          <w:i w:val="0"/>
          <w:szCs w:val="24"/>
          <w:lang w:val="af-ZA"/>
        </w:rPr>
        <w:t xml:space="preserve"> </w:t>
      </w:r>
      <w:r w:rsidRPr="004808C7">
        <w:rPr>
          <w:rFonts w:ascii="Arial Unicode" w:hAnsi="Arial Unicode" w:cs="Sylfaen"/>
          <w:i w:val="0"/>
          <w:szCs w:val="24"/>
          <w:lang w:val="ru-RU"/>
        </w:rPr>
        <w:t>ավելացմանը։</w:t>
      </w:r>
    </w:p>
    <w:p w:rsidR="00402CEF" w:rsidRPr="004808C7" w:rsidRDefault="00402CEF" w:rsidP="00402CEF">
      <w:pPr>
        <w:jc w:val="center"/>
        <w:rPr>
          <w:rFonts w:ascii="Arial Unicode" w:hAnsi="Arial Unicode"/>
          <w:b/>
          <w:iCs/>
          <w:sz w:val="20"/>
          <w:lang w:val="af-ZA"/>
        </w:rPr>
      </w:pPr>
    </w:p>
    <w:p w:rsidR="00402CEF" w:rsidRPr="004808C7" w:rsidRDefault="00402CEF" w:rsidP="00402CEF">
      <w:pPr>
        <w:jc w:val="center"/>
        <w:rPr>
          <w:rFonts w:ascii="Arial Unicode" w:hAnsi="Arial Unicode" w:cs="Arial"/>
          <w:b/>
          <w:iCs/>
          <w:sz w:val="20"/>
          <w:lang w:val="af-ZA"/>
        </w:rPr>
      </w:pPr>
      <w:r w:rsidRPr="004808C7">
        <w:rPr>
          <w:rFonts w:ascii="Arial Unicode" w:hAnsi="Arial Unicode"/>
          <w:b/>
          <w:iCs/>
          <w:sz w:val="20"/>
          <w:lang w:val="af-ZA"/>
        </w:rPr>
        <w:t xml:space="preserve">10. </w:t>
      </w:r>
      <w:r w:rsidRPr="004808C7">
        <w:rPr>
          <w:rFonts w:ascii="Arial Unicode" w:hAnsi="Arial Unicode" w:cs="Sylfaen"/>
          <w:b/>
          <w:iCs/>
          <w:sz w:val="20"/>
          <w:lang w:val="hy-AM"/>
        </w:rPr>
        <w:t>ՈՐԱԿԱՎՈՐՄԱՆ</w:t>
      </w:r>
      <w:r w:rsidR="005037D9" w:rsidRPr="004808C7">
        <w:rPr>
          <w:rFonts w:ascii="Arial Unicode" w:hAnsi="Arial Unicode" w:cs="Sylfaen"/>
          <w:b/>
          <w:iCs/>
          <w:sz w:val="20"/>
          <w:lang w:val="af-ZA"/>
        </w:rPr>
        <w:t xml:space="preserve"> </w:t>
      </w:r>
      <w:r w:rsidRPr="004808C7">
        <w:rPr>
          <w:rFonts w:ascii="Arial Unicode" w:hAnsi="Arial Unicode" w:cs="Sylfaen"/>
          <w:b/>
          <w:iCs/>
          <w:sz w:val="20"/>
          <w:lang w:val="hy-AM"/>
        </w:rPr>
        <w:t>ԵՎ</w:t>
      </w:r>
      <w:r w:rsidRPr="004808C7">
        <w:rPr>
          <w:rFonts w:ascii="Arial Unicode" w:hAnsi="Arial Unicode" w:cs="Sylfaen"/>
          <w:b/>
          <w:iCs/>
          <w:sz w:val="20"/>
          <w:lang w:val="af-ZA"/>
        </w:rPr>
        <w:t xml:space="preserve"> ՊԱՅՄԱՆԱԳՐԻ</w:t>
      </w:r>
      <w:r w:rsidR="005037D9" w:rsidRPr="004808C7">
        <w:rPr>
          <w:rFonts w:ascii="Arial Unicode" w:hAnsi="Arial Unicode" w:cs="Sylfaen"/>
          <w:b/>
          <w:iCs/>
          <w:sz w:val="20"/>
          <w:lang w:val="af-ZA"/>
        </w:rPr>
        <w:t xml:space="preserve"> </w:t>
      </w:r>
      <w:r w:rsidRPr="004808C7">
        <w:rPr>
          <w:rFonts w:ascii="Arial Unicode" w:hAnsi="Arial Unicode" w:cs="Sylfaen"/>
          <w:b/>
          <w:iCs/>
          <w:sz w:val="20"/>
          <w:lang w:val="af-ZA"/>
        </w:rPr>
        <w:t>ԱՊԱՀՈՎՈՒՄ</w:t>
      </w:r>
      <w:r w:rsidRPr="004808C7">
        <w:rPr>
          <w:rFonts w:ascii="Arial Unicode" w:hAnsi="Arial Unicode" w:cs="Sylfaen"/>
          <w:b/>
          <w:iCs/>
          <w:sz w:val="20"/>
          <w:lang w:val="hy-AM"/>
        </w:rPr>
        <w:t>ՆԵՐ</w:t>
      </w:r>
      <w:r w:rsidRPr="004808C7">
        <w:rPr>
          <w:rFonts w:ascii="Arial Unicode" w:hAnsi="Arial Unicode" w:cs="Sylfaen"/>
          <w:b/>
          <w:iCs/>
          <w:sz w:val="20"/>
          <w:lang w:val="af-ZA"/>
        </w:rPr>
        <w:t>Ը</w:t>
      </w:r>
    </w:p>
    <w:p w:rsidR="00402CEF" w:rsidRPr="004808C7" w:rsidRDefault="00402CEF" w:rsidP="00402CEF">
      <w:pPr>
        <w:jc w:val="center"/>
        <w:rPr>
          <w:rFonts w:ascii="Arial Unicode" w:hAnsi="Arial Unicode"/>
          <w:b/>
          <w:iCs/>
          <w:sz w:val="20"/>
          <w:lang w:val="af-ZA"/>
        </w:rPr>
      </w:pPr>
    </w:p>
    <w:p w:rsidR="00402CEF" w:rsidRPr="004808C7" w:rsidRDefault="00402CEF" w:rsidP="00402CEF">
      <w:pPr>
        <w:jc w:val="both"/>
        <w:rPr>
          <w:rFonts w:ascii="Arial Unicode" w:hAnsi="Arial Unicode" w:cs="Sylfaen"/>
          <w:sz w:val="20"/>
          <w:lang w:val="af-ZA"/>
        </w:rPr>
      </w:pPr>
      <w:r w:rsidRPr="004808C7">
        <w:rPr>
          <w:rFonts w:ascii="Arial Unicode" w:hAnsi="Arial Unicode"/>
          <w:iCs/>
          <w:sz w:val="20"/>
          <w:lang w:val="af-ZA"/>
        </w:rPr>
        <w:t>10.</w:t>
      </w:r>
      <w:r w:rsidRPr="004808C7">
        <w:rPr>
          <w:rFonts w:ascii="Arial Unicode" w:hAnsi="Arial Unicode" w:cs="Sylfaen"/>
          <w:sz w:val="20"/>
          <w:lang w:val="af-ZA"/>
        </w:rPr>
        <w:t xml:space="preserve">1 </w:t>
      </w:r>
      <w:r w:rsidRPr="004808C7">
        <w:rPr>
          <w:rFonts w:ascii="Arial Unicode" w:hAnsi="Arial Unicode" w:cs="Sylfaen"/>
          <w:sz w:val="20"/>
          <w:lang w:val="hy-AM"/>
        </w:rPr>
        <w:t>Որակավորման</w:t>
      </w:r>
      <w:r w:rsidR="005037D9" w:rsidRPr="004808C7">
        <w:rPr>
          <w:rFonts w:ascii="Arial Unicode" w:hAnsi="Arial Unicode" w:cs="Sylfaen"/>
          <w:sz w:val="20"/>
          <w:lang w:val="af-ZA"/>
        </w:rPr>
        <w:t xml:space="preserve"> </w:t>
      </w:r>
      <w:r w:rsidRPr="004808C7">
        <w:rPr>
          <w:rFonts w:ascii="Arial Unicode" w:hAnsi="Arial Unicode" w:cs="Sylfaen"/>
          <w:sz w:val="20"/>
          <w:lang w:val="hy-AM"/>
        </w:rPr>
        <w:t>և</w:t>
      </w:r>
      <w:r w:rsidR="005037D9" w:rsidRPr="004808C7">
        <w:rPr>
          <w:rFonts w:ascii="Arial Unicode" w:hAnsi="Arial Unicode" w:cs="Sylfaen"/>
          <w:sz w:val="20"/>
          <w:lang w:val="af-ZA"/>
        </w:rPr>
        <w:t xml:space="preserve"> </w:t>
      </w:r>
      <w:r w:rsidRPr="004808C7">
        <w:rPr>
          <w:rFonts w:ascii="Arial Unicode" w:hAnsi="Arial Unicode" w:cs="Sylfaen"/>
          <w:sz w:val="20"/>
          <w:lang w:val="hy-AM"/>
        </w:rPr>
        <w:t>պ</w:t>
      </w:r>
      <w:r w:rsidRPr="004808C7">
        <w:rPr>
          <w:rFonts w:ascii="Arial Unicode" w:hAnsi="Arial Unicode" w:cs="Sylfaen"/>
          <w:sz w:val="20"/>
        </w:rPr>
        <w:t>այմանագրի</w:t>
      </w:r>
      <w:r w:rsidR="005037D9" w:rsidRPr="004808C7">
        <w:rPr>
          <w:rFonts w:ascii="Arial Unicode" w:hAnsi="Arial Unicode" w:cs="Sylfaen"/>
          <w:sz w:val="20"/>
          <w:lang w:val="af-ZA"/>
        </w:rPr>
        <w:t xml:space="preserve"> </w:t>
      </w:r>
      <w:r w:rsidRPr="004808C7">
        <w:rPr>
          <w:rFonts w:ascii="Arial Unicode" w:hAnsi="Arial Unicode" w:cs="Sylfaen"/>
          <w:sz w:val="20"/>
        </w:rPr>
        <w:t>ապահովում</w:t>
      </w:r>
      <w:r w:rsidRPr="004808C7">
        <w:rPr>
          <w:rFonts w:ascii="Arial Unicode" w:hAnsi="Arial Unicode" w:cs="Sylfaen"/>
          <w:sz w:val="20"/>
          <w:lang w:val="hy-AM"/>
        </w:rPr>
        <w:t>ները</w:t>
      </w:r>
      <w:r w:rsidR="005037D9" w:rsidRPr="004808C7">
        <w:rPr>
          <w:rFonts w:ascii="Arial Unicode" w:hAnsi="Arial Unicode" w:cs="Sylfaen"/>
          <w:sz w:val="20"/>
          <w:lang w:val="af-ZA"/>
        </w:rPr>
        <w:t xml:space="preserve"> </w:t>
      </w:r>
      <w:r w:rsidRPr="004808C7">
        <w:rPr>
          <w:rFonts w:ascii="Arial Unicode" w:hAnsi="Arial Unicode" w:cs="Sylfaen"/>
          <w:sz w:val="20"/>
        </w:rPr>
        <w:t>ներկայացնելու</w:t>
      </w:r>
      <w:r w:rsidR="005037D9" w:rsidRPr="004808C7">
        <w:rPr>
          <w:rFonts w:ascii="Arial Unicode" w:hAnsi="Arial Unicode" w:cs="Sylfaen"/>
          <w:sz w:val="20"/>
          <w:lang w:val="af-ZA"/>
        </w:rPr>
        <w:t xml:space="preserve"> </w:t>
      </w:r>
      <w:r w:rsidRPr="004808C7">
        <w:rPr>
          <w:rFonts w:ascii="Arial Unicode" w:hAnsi="Arial Unicode" w:cs="Sylfaen"/>
          <w:sz w:val="20"/>
        </w:rPr>
        <w:t>պահանջի</w:t>
      </w:r>
      <w:r w:rsidR="005037D9" w:rsidRPr="004808C7">
        <w:rPr>
          <w:rFonts w:ascii="Arial Unicode" w:hAnsi="Arial Unicode" w:cs="Sylfaen"/>
          <w:sz w:val="20"/>
          <w:lang w:val="af-ZA"/>
        </w:rPr>
        <w:t xml:space="preserve"> </w:t>
      </w:r>
      <w:r w:rsidRPr="004808C7">
        <w:rPr>
          <w:rFonts w:ascii="Arial Unicode" w:hAnsi="Arial Unicode" w:cs="Sylfaen"/>
          <w:sz w:val="20"/>
        </w:rPr>
        <w:t>հիման</w:t>
      </w:r>
      <w:r w:rsidR="005037D9" w:rsidRPr="004808C7">
        <w:rPr>
          <w:rFonts w:ascii="Arial Unicode" w:hAnsi="Arial Unicode" w:cs="Sylfaen"/>
          <w:sz w:val="20"/>
          <w:lang w:val="af-ZA"/>
        </w:rPr>
        <w:t xml:space="preserve"> </w:t>
      </w:r>
      <w:r w:rsidRPr="004808C7">
        <w:rPr>
          <w:rFonts w:ascii="Arial Unicode" w:hAnsi="Arial Unicode" w:cs="Sylfaen"/>
          <w:sz w:val="20"/>
        </w:rPr>
        <w:t>վրա</w:t>
      </w:r>
      <w:r w:rsidRPr="004808C7">
        <w:rPr>
          <w:rFonts w:ascii="Arial Unicode" w:hAnsi="Arial Unicode" w:cs="Sylfaen"/>
          <w:sz w:val="20"/>
          <w:lang w:val="af-ZA"/>
        </w:rPr>
        <w:t xml:space="preserve">, </w:t>
      </w:r>
      <w:r w:rsidRPr="004808C7">
        <w:rPr>
          <w:rFonts w:ascii="Arial Unicode" w:hAnsi="Arial Unicode" w:cs="Sylfaen"/>
          <w:sz w:val="20"/>
        </w:rPr>
        <w:t>այն</w:t>
      </w:r>
      <w:r w:rsidR="005037D9" w:rsidRPr="004808C7">
        <w:rPr>
          <w:rFonts w:ascii="Arial Unicode" w:hAnsi="Arial Unicode" w:cs="Sylfaen"/>
          <w:sz w:val="20"/>
          <w:lang w:val="af-ZA"/>
        </w:rPr>
        <w:t xml:space="preserve"> </w:t>
      </w:r>
      <w:r w:rsidRPr="004808C7">
        <w:rPr>
          <w:rFonts w:ascii="Arial Unicode" w:hAnsi="Arial Unicode" w:cs="Sylfaen"/>
          <w:sz w:val="20"/>
        </w:rPr>
        <w:t>ստանալու</w:t>
      </w:r>
      <w:r w:rsidR="005037D9" w:rsidRPr="004808C7">
        <w:rPr>
          <w:rFonts w:ascii="Arial Unicode" w:hAnsi="Arial Unicode" w:cs="Sylfaen"/>
          <w:sz w:val="20"/>
          <w:lang w:val="af-ZA"/>
        </w:rPr>
        <w:t xml:space="preserve"> </w:t>
      </w:r>
      <w:r w:rsidRPr="004808C7">
        <w:rPr>
          <w:rFonts w:ascii="Arial Unicode" w:hAnsi="Arial Unicode" w:cs="Sylfaen"/>
          <w:sz w:val="20"/>
        </w:rPr>
        <w:t>օրվանից</w:t>
      </w:r>
      <w:r w:rsidRPr="004808C7">
        <w:rPr>
          <w:rFonts w:ascii="Arial Unicode" w:hAnsi="Arial Unicode" w:cs="Sylfaen"/>
          <w:sz w:val="20"/>
          <w:lang w:val="af-ZA"/>
        </w:rPr>
        <w:t xml:space="preserve"> 10, իսկ կնքվելիք պայմանագրով կանխավճար նախատեսված լինելու դեպքում  15  աշխատանքային </w:t>
      </w:r>
      <w:r w:rsidRPr="004808C7">
        <w:rPr>
          <w:rFonts w:ascii="Arial Unicode" w:hAnsi="Arial Unicode" w:cs="Sylfaen"/>
          <w:sz w:val="20"/>
        </w:rPr>
        <w:t>օրվաընթացքում</w:t>
      </w:r>
      <w:r w:rsidRPr="004808C7">
        <w:rPr>
          <w:rFonts w:ascii="Arial Unicode" w:hAnsi="Arial Unicode" w:cs="Sylfaen"/>
          <w:sz w:val="20"/>
          <w:lang w:val="af-ZA"/>
        </w:rPr>
        <w:t xml:space="preserve">, </w:t>
      </w:r>
      <w:r w:rsidRPr="004808C7">
        <w:rPr>
          <w:rFonts w:ascii="Arial Unicode" w:hAnsi="Arial Unicode" w:cs="Sylfaen"/>
          <w:sz w:val="20"/>
        </w:rPr>
        <w:t>ընտրված</w:t>
      </w:r>
      <w:r w:rsidR="005037D9" w:rsidRPr="004808C7">
        <w:rPr>
          <w:rFonts w:ascii="Arial Unicode" w:hAnsi="Arial Unicode" w:cs="Sylfaen"/>
          <w:sz w:val="20"/>
          <w:lang w:val="af-ZA"/>
        </w:rPr>
        <w:t xml:space="preserve"> </w:t>
      </w:r>
      <w:r w:rsidRPr="004808C7">
        <w:rPr>
          <w:rFonts w:ascii="Arial Unicode" w:hAnsi="Arial Unicode" w:cs="Sylfaen"/>
          <w:sz w:val="20"/>
        </w:rPr>
        <w:t>մասնակիցը</w:t>
      </w:r>
      <w:r w:rsidR="005037D9" w:rsidRPr="004808C7">
        <w:rPr>
          <w:rFonts w:ascii="Arial Unicode" w:hAnsi="Arial Unicode" w:cs="Sylfaen"/>
          <w:sz w:val="20"/>
          <w:lang w:val="af-ZA"/>
        </w:rPr>
        <w:t xml:space="preserve"> </w:t>
      </w:r>
      <w:r w:rsidRPr="004808C7">
        <w:rPr>
          <w:rFonts w:ascii="Arial Unicode" w:hAnsi="Arial Unicode" w:cs="Sylfaen"/>
          <w:sz w:val="20"/>
        </w:rPr>
        <w:t>պարտավոր</w:t>
      </w:r>
      <w:r w:rsidR="005037D9" w:rsidRPr="004808C7">
        <w:rPr>
          <w:rFonts w:ascii="Arial Unicode" w:hAnsi="Arial Unicode" w:cs="Sylfaen"/>
          <w:sz w:val="20"/>
          <w:lang w:val="af-ZA"/>
        </w:rPr>
        <w:t xml:space="preserve"> </w:t>
      </w:r>
      <w:r w:rsidRPr="004808C7">
        <w:rPr>
          <w:rFonts w:ascii="Arial Unicode" w:hAnsi="Arial Unicode" w:cs="Sylfaen"/>
          <w:sz w:val="20"/>
        </w:rPr>
        <w:t>է</w:t>
      </w:r>
      <w:r w:rsidR="005037D9" w:rsidRPr="004808C7">
        <w:rPr>
          <w:rFonts w:ascii="Arial Unicode" w:hAnsi="Arial Unicode" w:cs="Sylfaen"/>
          <w:sz w:val="20"/>
          <w:lang w:val="af-ZA"/>
        </w:rPr>
        <w:t xml:space="preserve"> </w:t>
      </w:r>
      <w:r w:rsidRPr="004808C7">
        <w:rPr>
          <w:rFonts w:ascii="Arial Unicode" w:hAnsi="Arial Unicode" w:cs="Sylfaen"/>
          <w:sz w:val="20"/>
        </w:rPr>
        <w:t>ներկայացնել</w:t>
      </w:r>
      <w:r w:rsidR="005037D9" w:rsidRPr="004808C7">
        <w:rPr>
          <w:rFonts w:ascii="Arial Unicode" w:hAnsi="Arial Unicode" w:cs="Sylfaen"/>
          <w:sz w:val="20"/>
          <w:lang w:val="af-ZA"/>
        </w:rPr>
        <w:t xml:space="preserve"> </w:t>
      </w:r>
      <w:r w:rsidRPr="004808C7">
        <w:rPr>
          <w:rFonts w:ascii="Arial Unicode" w:hAnsi="Arial Unicode" w:cs="Sylfaen"/>
          <w:sz w:val="20"/>
          <w:lang w:val="hy-AM"/>
        </w:rPr>
        <w:t>որակավորման</w:t>
      </w:r>
      <w:r w:rsidR="005037D9" w:rsidRPr="004808C7">
        <w:rPr>
          <w:rFonts w:ascii="Arial Unicode" w:hAnsi="Arial Unicode" w:cs="Sylfaen"/>
          <w:sz w:val="20"/>
          <w:lang w:val="af-ZA"/>
        </w:rPr>
        <w:t xml:space="preserve"> </w:t>
      </w:r>
      <w:r w:rsidRPr="004808C7">
        <w:rPr>
          <w:rFonts w:ascii="Arial Unicode" w:hAnsi="Arial Unicode" w:cs="Sylfaen"/>
          <w:sz w:val="20"/>
          <w:lang w:val="hy-AM"/>
        </w:rPr>
        <w:t>և</w:t>
      </w:r>
      <w:r w:rsidR="005037D9" w:rsidRPr="004808C7">
        <w:rPr>
          <w:rFonts w:ascii="Arial Unicode" w:hAnsi="Arial Unicode" w:cs="Sylfaen"/>
          <w:sz w:val="20"/>
          <w:lang w:val="af-ZA"/>
        </w:rPr>
        <w:t xml:space="preserve"> </w:t>
      </w:r>
      <w:r w:rsidRPr="004808C7">
        <w:rPr>
          <w:rFonts w:ascii="Arial Unicode" w:hAnsi="Arial Unicode" w:cs="Sylfaen"/>
          <w:sz w:val="20"/>
        </w:rPr>
        <w:t>պայմանագրի</w:t>
      </w:r>
      <w:r w:rsidR="005037D9" w:rsidRPr="004808C7">
        <w:rPr>
          <w:rFonts w:ascii="Arial Unicode" w:hAnsi="Arial Unicode" w:cs="Sylfaen"/>
          <w:sz w:val="20"/>
          <w:lang w:val="af-ZA"/>
        </w:rPr>
        <w:t xml:space="preserve"> </w:t>
      </w:r>
      <w:r w:rsidRPr="004808C7">
        <w:rPr>
          <w:rFonts w:ascii="Arial Unicode" w:hAnsi="Arial Unicode" w:cs="Sylfaen"/>
          <w:sz w:val="20"/>
        </w:rPr>
        <w:t>ապահովում</w:t>
      </w:r>
      <w:r w:rsidRPr="004808C7">
        <w:rPr>
          <w:rFonts w:ascii="Arial Unicode" w:hAnsi="Arial Unicode" w:cs="Sylfaen"/>
          <w:sz w:val="20"/>
          <w:lang w:val="hy-AM"/>
        </w:rPr>
        <w:t>ներ</w:t>
      </w:r>
      <w:r w:rsidRPr="004808C7">
        <w:rPr>
          <w:rFonts w:ascii="Arial Unicode" w:hAnsi="Arial Unicode" w:cs="Sylfaen"/>
          <w:sz w:val="20"/>
        </w:rPr>
        <w:t>։</w:t>
      </w:r>
      <w:r w:rsidR="005037D9" w:rsidRPr="004808C7">
        <w:rPr>
          <w:rFonts w:ascii="Arial Unicode" w:hAnsi="Arial Unicode" w:cs="Sylfaen"/>
          <w:sz w:val="20"/>
          <w:lang w:val="af-ZA"/>
        </w:rPr>
        <w:t xml:space="preserve"> </w:t>
      </w:r>
      <w:r w:rsidRPr="004808C7">
        <w:rPr>
          <w:rFonts w:ascii="Arial Unicode" w:hAnsi="Arial Unicode" w:cs="Sylfaen"/>
          <w:sz w:val="20"/>
        </w:rPr>
        <w:t>Ընտրված</w:t>
      </w:r>
      <w:r w:rsidR="005037D9" w:rsidRPr="004808C7">
        <w:rPr>
          <w:rFonts w:ascii="Arial Unicode" w:hAnsi="Arial Unicode" w:cs="Sylfaen"/>
          <w:sz w:val="20"/>
          <w:lang w:val="af-ZA"/>
        </w:rPr>
        <w:t xml:space="preserve"> </w:t>
      </w:r>
      <w:r w:rsidRPr="004808C7">
        <w:rPr>
          <w:rFonts w:ascii="Arial Unicode" w:hAnsi="Arial Unicode" w:cs="Sylfaen"/>
          <w:sz w:val="20"/>
        </w:rPr>
        <w:t>մասնակցի</w:t>
      </w:r>
      <w:r w:rsidR="005037D9" w:rsidRPr="004808C7">
        <w:rPr>
          <w:rFonts w:ascii="Arial Unicode" w:hAnsi="Arial Unicode" w:cs="Sylfaen"/>
          <w:sz w:val="20"/>
          <w:lang w:val="af-ZA"/>
        </w:rPr>
        <w:t xml:space="preserve"> </w:t>
      </w:r>
      <w:r w:rsidRPr="004808C7">
        <w:rPr>
          <w:rFonts w:ascii="Arial Unicode" w:hAnsi="Arial Unicode" w:cs="Sylfaen"/>
          <w:sz w:val="20"/>
        </w:rPr>
        <w:t>հետ</w:t>
      </w:r>
      <w:r w:rsidR="005037D9" w:rsidRPr="004808C7">
        <w:rPr>
          <w:rFonts w:ascii="Arial Unicode" w:hAnsi="Arial Unicode" w:cs="Sylfaen"/>
          <w:sz w:val="20"/>
          <w:lang w:val="af-ZA"/>
        </w:rPr>
        <w:t xml:space="preserve"> </w:t>
      </w:r>
      <w:r w:rsidRPr="004808C7">
        <w:rPr>
          <w:rFonts w:ascii="Arial Unicode" w:hAnsi="Arial Unicode" w:cs="Sylfaen"/>
          <w:sz w:val="20"/>
        </w:rPr>
        <w:t>պայմանագիր</w:t>
      </w:r>
      <w:r w:rsidR="005037D9" w:rsidRPr="004808C7">
        <w:rPr>
          <w:rFonts w:ascii="Arial Unicode" w:hAnsi="Arial Unicode" w:cs="Sylfaen"/>
          <w:sz w:val="20"/>
          <w:lang w:val="af-ZA"/>
        </w:rPr>
        <w:t xml:space="preserve"> </w:t>
      </w:r>
      <w:r w:rsidRPr="004808C7">
        <w:rPr>
          <w:rFonts w:ascii="Arial Unicode" w:hAnsi="Arial Unicode" w:cs="Sylfaen"/>
          <w:sz w:val="20"/>
        </w:rPr>
        <w:t>կնքվում</w:t>
      </w:r>
      <w:r w:rsidR="005037D9" w:rsidRPr="004808C7">
        <w:rPr>
          <w:rFonts w:ascii="Arial Unicode" w:hAnsi="Arial Unicode" w:cs="Sylfaen"/>
          <w:sz w:val="20"/>
          <w:lang w:val="af-ZA"/>
        </w:rPr>
        <w:t xml:space="preserve"> </w:t>
      </w:r>
      <w:r w:rsidRPr="004808C7">
        <w:rPr>
          <w:rFonts w:ascii="Arial Unicode" w:hAnsi="Arial Unicode" w:cs="Sylfaen"/>
          <w:sz w:val="20"/>
        </w:rPr>
        <w:t>է</w:t>
      </w:r>
      <w:r w:rsidR="005037D9" w:rsidRPr="004808C7">
        <w:rPr>
          <w:rFonts w:ascii="Arial Unicode" w:hAnsi="Arial Unicode" w:cs="Sylfaen"/>
          <w:sz w:val="20"/>
          <w:lang w:val="af-ZA"/>
        </w:rPr>
        <w:t xml:space="preserve"> </w:t>
      </w:r>
      <w:r w:rsidRPr="004808C7">
        <w:rPr>
          <w:rFonts w:ascii="Arial Unicode" w:hAnsi="Arial Unicode" w:cs="Sylfaen"/>
          <w:sz w:val="20"/>
          <w:lang w:val="af-ZA"/>
        </w:rPr>
        <w:t xml:space="preserve">, </w:t>
      </w:r>
      <w:r w:rsidRPr="004808C7">
        <w:rPr>
          <w:rFonts w:ascii="Arial Unicode" w:hAnsi="Arial Unicode" w:cs="Sylfaen"/>
          <w:sz w:val="20"/>
        </w:rPr>
        <w:t>եթե</w:t>
      </w:r>
      <w:r w:rsidR="005037D9" w:rsidRPr="004808C7">
        <w:rPr>
          <w:rFonts w:ascii="Arial Unicode" w:hAnsi="Arial Unicode" w:cs="Sylfaen"/>
          <w:sz w:val="20"/>
          <w:lang w:val="af-ZA"/>
        </w:rPr>
        <w:t xml:space="preserve"> </w:t>
      </w:r>
      <w:r w:rsidRPr="004808C7">
        <w:rPr>
          <w:rFonts w:ascii="Arial Unicode" w:hAnsi="Arial Unicode" w:cs="Sylfaen"/>
          <w:sz w:val="20"/>
        </w:rPr>
        <w:t>վերջինս</w:t>
      </w:r>
      <w:r w:rsidR="005037D9" w:rsidRPr="004808C7">
        <w:rPr>
          <w:rFonts w:ascii="Arial Unicode" w:hAnsi="Arial Unicode" w:cs="Sylfaen"/>
          <w:sz w:val="20"/>
          <w:lang w:val="af-ZA"/>
        </w:rPr>
        <w:t xml:space="preserve"> </w:t>
      </w:r>
      <w:r w:rsidRPr="004808C7">
        <w:rPr>
          <w:rFonts w:ascii="Arial Unicode" w:hAnsi="Arial Unicode" w:cs="Sylfaen"/>
          <w:sz w:val="20"/>
        </w:rPr>
        <w:t>ներկայացնում</w:t>
      </w:r>
      <w:r w:rsidR="005037D9" w:rsidRPr="004808C7">
        <w:rPr>
          <w:rFonts w:ascii="Arial Unicode" w:hAnsi="Arial Unicode" w:cs="Sylfaen"/>
          <w:sz w:val="20"/>
          <w:lang w:val="af-ZA"/>
        </w:rPr>
        <w:t xml:space="preserve"> </w:t>
      </w:r>
      <w:r w:rsidRPr="004808C7">
        <w:rPr>
          <w:rFonts w:ascii="Arial Unicode" w:hAnsi="Arial Unicode" w:cs="Sylfaen"/>
          <w:sz w:val="20"/>
        </w:rPr>
        <w:t>է</w:t>
      </w:r>
      <w:r w:rsidR="005037D9" w:rsidRPr="004808C7">
        <w:rPr>
          <w:rFonts w:ascii="Arial Unicode" w:hAnsi="Arial Unicode" w:cs="Sylfaen"/>
          <w:sz w:val="20"/>
          <w:lang w:val="af-ZA"/>
        </w:rPr>
        <w:t xml:space="preserve"> </w:t>
      </w:r>
      <w:r w:rsidRPr="004808C7">
        <w:rPr>
          <w:rFonts w:ascii="Arial Unicode" w:hAnsi="Arial Unicode" w:cs="Sylfaen"/>
          <w:sz w:val="20"/>
          <w:lang w:val="hy-AM"/>
        </w:rPr>
        <w:t>որակավորման և</w:t>
      </w:r>
      <w:r w:rsidRPr="004808C7">
        <w:rPr>
          <w:rFonts w:ascii="Arial Unicode" w:hAnsi="Arial Unicode" w:cs="Sylfaen"/>
          <w:sz w:val="20"/>
        </w:rPr>
        <w:t>պայմանագրի</w:t>
      </w:r>
      <w:r w:rsidR="005037D9" w:rsidRPr="004808C7">
        <w:rPr>
          <w:rFonts w:ascii="Arial Unicode" w:hAnsi="Arial Unicode" w:cs="Sylfaen"/>
          <w:sz w:val="20"/>
          <w:lang w:val="af-ZA"/>
        </w:rPr>
        <w:t xml:space="preserve"> </w:t>
      </w:r>
      <w:r w:rsidRPr="004808C7">
        <w:rPr>
          <w:rFonts w:ascii="Arial Unicode" w:hAnsi="Arial Unicode" w:cs="Sylfaen"/>
          <w:sz w:val="20"/>
        </w:rPr>
        <w:t>ապահովում</w:t>
      </w:r>
      <w:r w:rsidRPr="004808C7">
        <w:rPr>
          <w:rFonts w:ascii="Arial Unicode" w:hAnsi="Arial Unicode" w:cs="Sylfaen"/>
          <w:sz w:val="20"/>
          <w:lang w:val="hy-AM"/>
        </w:rPr>
        <w:t>ներ</w:t>
      </w:r>
      <w:r w:rsidRPr="004808C7">
        <w:rPr>
          <w:rFonts w:ascii="Arial Unicode" w:hAnsi="Arial Unicode" w:cs="Sylfaen"/>
          <w:sz w:val="20"/>
        </w:rPr>
        <w:t>ը։</w:t>
      </w:r>
    </w:p>
    <w:p w:rsidR="00402CEF" w:rsidRPr="004808C7" w:rsidRDefault="00402CEF" w:rsidP="00402CEF">
      <w:pPr>
        <w:jc w:val="both"/>
        <w:rPr>
          <w:rFonts w:ascii="Arial Unicode" w:hAnsi="Arial Unicode" w:cs="Arial"/>
          <w:sz w:val="20"/>
          <w:lang w:val="af-ZA"/>
        </w:rPr>
      </w:pPr>
      <w:r w:rsidRPr="004808C7">
        <w:rPr>
          <w:rFonts w:ascii="Arial Unicode" w:hAnsi="Arial Unicode" w:cs="Sylfaen"/>
          <w:sz w:val="20"/>
          <w:lang w:val="hy-AM"/>
        </w:rPr>
        <w:t>10.2</w:t>
      </w:r>
      <w:r w:rsidRPr="004808C7">
        <w:rPr>
          <w:rFonts w:ascii="Arial Unicode" w:hAnsi="Arial Unicode" w:cs="Sylfaen"/>
          <w:sz w:val="20"/>
        </w:rPr>
        <w:t>Որակավորման</w:t>
      </w:r>
      <w:r w:rsidR="005037D9" w:rsidRPr="004808C7">
        <w:rPr>
          <w:rFonts w:ascii="Arial Unicode" w:hAnsi="Arial Unicode" w:cs="Sylfaen"/>
          <w:sz w:val="20"/>
          <w:lang w:val="af-ZA"/>
        </w:rPr>
        <w:t xml:space="preserve"> </w:t>
      </w:r>
      <w:r w:rsidRPr="004808C7">
        <w:rPr>
          <w:rFonts w:ascii="Arial Unicode" w:hAnsi="Arial Unicode" w:cs="Sylfaen"/>
          <w:sz w:val="20"/>
        </w:rPr>
        <w:t>ապահովման</w:t>
      </w:r>
      <w:r w:rsidR="005037D9" w:rsidRPr="004808C7">
        <w:rPr>
          <w:rFonts w:ascii="Arial Unicode" w:hAnsi="Arial Unicode" w:cs="Sylfaen"/>
          <w:sz w:val="20"/>
          <w:lang w:val="af-ZA"/>
        </w:rPr>
        <w:t xml:space="preserve"> </w:t>
      </w:r>
      <w:r w:rsidRPr="004808C7">
        <w:rPr>
          <w:rFonts w:ascii="Arial Unicode" w:hAnsi="Arial Unicode" w:cs="Sylfaen"/>
          <w:sz w:val="20"/>
        </w:rPr>
        <w:t>չափը</w:t>
      </w:r>
      <w:r w:rsidR="005037D9" w:rsidRPr="004808C7">
        <w:rPr>
          <w:rFonts w:ascii="Arial Unicode" w:hAnsi="Arial Unicode" w:cs="Sylfaen"/>
          <w:sz w:val="20"/>
          <w:lang w:val="af-ZA"/>
        </w:rPr>
        <w:t xml:space="preserve"> </w:t>
      </w:r>
      <w:r w:rsidRPr="004808C7">
        <w:rPr>
          <w:rFonts w:ascii="Arial Unicode" w:hAnsi="Arial Unicode" w:cs="Sylfaen"/>
          <w:sz w:val="20"/>
        </w:rPr>
        <w:t>հավասար</w:t>
      </w:r>
      <w:r w:rsidR="005037D9" w:rsidRPr="004808C7">
        <w:rPr>
          <w:rFonts w:ascii="Arial Unicode" w:hAnsi="Arial Unicode" w:cs="Sylfaen"/>
          <w:sz w:val="20"/>
          <w:lang w:val="af-ZA"/>
        </w:rPr>
        <w:t xml:space="preserve"> </w:t>
      </w:r>
      <w:r w:rsidRPr="004808C7">
        <w:rPr>
          <w:rFonts w:ascii="Arial Unicode" w:hAnsi="Arial Unicode" w:cs="Sylfaen"/>
          <w:sz w:val="20"/>
        </w:rPr>
        <w:t>է</w:t>
      </w:r>
      <w:r w:rsidR="005037D9" w:rsidRPr="004808C7">
        <w:rPr>
          <w:rFonts w:ascii="Arial Unicode" w:hAnsi="Arial Unicode" w:cs="Sylfaen"/>
          <w:sz w:val="20"/>
          <w:lang w:val="af-ZA"/>
        </w:rPr>
        <w:t xml:space="preserve"> </w:t>
      </w:r>
      <w:r w:rsidRPr="004808C7">
        <w:rPr>
          <w:rFonts w:ascii="Arial Unicode" w:hAnsi="Arial Unicode" w:cs="Sylfaen"/>
          <w:sz w:val="20"/>
        </w:rPr>
        <w:t>ընտրված</w:t>
      </w:r>
      <w:r w:rsidR="005037D9" w:rsidRPr="004808C7">
        <w:rPr>
          <w:rFonts w:ascii="Arial Unicode" w:hAnsi="Arial Unicode" w:cs="Sylfaen"/>
          <w:sz w:val="20"/>
          <w:lang w:val="af-ZA"/>
        </w:rPr>
        <w:t xml:space="preserve"> </w:t>
      </w:r>
      <w:r w:rsidRPr="004808C7">
        <w:rPr>
          <w:rFonts w:ascii="Arial Unicode" w:hAnsi="Arial Unicode" w:cs="Sylfaen"/>
          <w:sz w:val="20"/>
        </w:rPr>
        <w:t>մասնակցի</w:t>
      </w:r>
      <w:r w:rsidR="005037D9" w:rsidRPr="004808C7">
        <w:rPr>
          <w:rFonts w:ascii="Arial Unicode" w:hAnsi="Arial Unicode" w:cs="Sylfaen"/>
          <w:sz w:val="20"/>
          <w:lang w:val="af-ZA"/>
        </w:rPr>
        <w:t xml:space="preserve"> </w:t>
      </w:r>
      <w:r w:rsidRPr="004808C7">
        <w:rPr>
          <w:rFonts w:ascii="Arial Unicode" w:hAnsi="Arial Unicode" w:cs="Sylfaen"/>
          <w:sz w:val="20"/>
        </w:rPr>
        <w:t>գնային</w:t>
      </w:r>
      <w:r w:rsidR="005037D9" w:rsidRPr="004808C7">
        <w:rPr>
          <w:rFonts w:ascii="Arial Unicode" w:hAnsi="Arial Unicode" w:cs="Sylfaen"/>
          <w:sz w:val="20"/>
          <w:lang w:val="af-ZA"/>
        </w:rPr>
        <w:t xml:space="preserve"> </w:t>
      </w:r>
      <w:r w:rsidRPr="004808C7">
        <w:rPr>
          <w:rFonts w:ascii="Arial Unicode" w:hAnsi="Arial Unicode" w:cs="Sylfaen"/>
          <w:sz w:val="20"/>
        </w:rPr>
        <w:t>առաջարկի</w:t>
      </w:r>
      <w:r w:rsidR="005037D9" w:rsidRPr="004808C7">
        <w:rPr>
          <w:rFonts w:ascii="Arial Unicode" w:hAnsi="Arial Unicode" w:cs="Sylfaen"/>
          <w:sz w:val="20"/>
          <w:lang w:val="af-ZA"/>
        </w:rPr>
        <w:t xml:space="preserve"> </w:t>
      </w:r>
      <w:r w:rsidRPr="004808C7">
        <w:rPr>
          <w:rFonts w:ascii="Arial Unicode" w:hAnsi="Arial Unicode" w:cs="Sylfaen"/>
          <w:sz w:val="20"/>
        </w:rPr>
        <w:t>չափին</w:t>
      </w:r>
      <w:r w:rsidRPr="004808C7">
        <w:rPr>
          <w:rFonts w:ascii="Arial Unicode" w:hAnsi="Arial Unicode" w:cs="Sylfaen"/>
          <w:sz w:val="20"/>
          <w:lang w:val="af-ZA"/>
        </w:rPr>
        <w:t xml:space="preserve">: </w:t>
      </w:r>
      <w:r w:rsidRPr="004808C7">
        <w:rPr>
          <w:rFonts w:ascii="Arial Unicode" w:hAnsi="Arial Unicode" w:cs="Sylfaen"/>
          <w:sz w:val="20"/>
        </w:rPr>
        <w:t>Որակավորման</w:t>
      </w:r>
      <w:r w:rsidR="005037D9" w:rsidRPr="004808C7">
        <w:rPr>
          <w:rFonts w:ascii="Arial Unicode" w:hAnsi="Arial Unicode" w:cs="Sylfaen"/>
          <w:sz w:val="20"/>
          <w:lang w:val="af-ZA"/>
        </w:rPr>
        <w:t xml:space="preserve"> </w:t>
      </w:r>
      <w:r w:rsidRPr="004808C7">
        <w:rPr>
          <w:rFonts w:ascii="Arial Unicode" w:hAnsi="Arial Unicode" w:cs="Sylfaen"/>
          <w:sz w:val="20"/>
        </w:rPr>
        <w:t>ապահովումը</w:t>
      </w:r>
      <w:r w:rsidR="005037D9" w:rsidRPr="004808C7">
        <w:rPr>
          <w:rFonts w:ascii="Arial Unicode" w:hAnsi="Arial Unicode" w:cs="Sylfaen"/>
          <w:sz w:val="20"/>
          <w:lang w:val="af-ZA"/>
        </w:rPr>
        <w:t xml:space="preserve"> </w:t>
      </w:r>
      <w:r w:rsidRPr="004808C7">
        <w:rPr>
          <w:rFonts w:ascii="Arial Unicode" w:hAnsi="Arial Unicode" w:cs="Sylfaen"/>
          <w:sz w:val="20"/>
        </w:rPr>
        <w:t>ներկայացվում</w:t>
      </w:r>
      <w:r w:rsidR="005037D9" w:rsidRPr="004808C7">
        <w:rPr>
          <w:rFonts w:ascii="Arial Unicode" w:hAnsi="Arial Unicode" w:cs="Sylfaen"/>
          <w:sz w:val="20"/>
          <w:lang w:val="af-ZA"/>
        </w:rPr>
        <w:t xml:space="preserve"> </w:t>
      </w:r>
      <w:r w:rsidRPr="004808C7">
        <w:rPr>
          <w:rFonts w:ascii="Arial Unicode" w:hAnsi="Arial Unicode" w:cs="Sylfaen"/>
          <w:sz w:val="20"/>
        </w:rPr>
        <w:t>է</w:t>
      </w:r>
      <w:r w:rsidR="005037D9" w:rsidRPr="004808C7">
        <w:rPr>
          <w:rFonts w:ascii="Arial Unicode" w:hAnsi="Arial Unicode" w:cs="Sylfaen"/>
          <w:sz w:val="20"/>
          <w:lang w:val="af-ZA"/>
        </w:rPr>
        <w:t xml:space="preserve"> </w:t>
      </w:r>
      <w:r w:rsidRPr="004808C7">
        <w:rPr>
          <w:rFonts w:ascii="Arial Unicode" w:hAnsi="Arial Unicode" w:cs="Sylfaen"/>
          <w:sz w:val="20"/>
          <w:szCs w:val="20"/>
        </w:rPr>
        <w:t>միակողմանի</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հաստատված</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հայտարարության՝</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տուժանքի</w:t>
      </w:r>
      <w:r w:rsidRPr="004808C7">
        <w:rPr>
          <w:rFonts w:ascii="Arial Unicode" w:hAnsi="Arial Unicode" w:cs="Sylfaen"/>
          <w:sz w:val="20"/>
          <w:szCs w:val="20"/>
          <w:lang w:val="af-ZA"/>
        </w:rPr>
        <w:t xml:space="preserve"> (</w:t>
      </w:r>
      <w:r w:rsidRPr="004808C7">
        <w:rPr>
          <w:rFonts w:ascii="Arial Unicode" w:hAnsi="Arial Unicode" w:cs="Sylfaen"/>
          <w:sz w:val="20"/>
          <w:szCs w:val="20"/>
        </w:rPr>
        <w:t>հավելված</w:t>
      </w:r>
      <w:r w:rsidRPr="004808C7">
        <w:rPr>
          <w:rFonts w:ascii="Arial Unicode" w:hAnsi="Arial Unicode" w:cs="Sylfaen"/>
          <w:sz w:val="20"/>
          <w:szCs w:val="20"/>
          <w:lang w:val="af-ZA"/>
        </w:rPr>
        <w:t xml:space="preserve"> 4.1) </w:t>
      </w:r>
      <w:r w:rsidRPr="004808C7">
        <w:rPr>
          <w:rFonts w:ascii="Arial Unicode" w:hAnsi="Arial Unicode" w:cs="Sylfaen"/>
          <w:sz w:val="20"/>
          <w:szCs w:val="20"/>
        </w:rPr>
        <w:t>կամ</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կանխիկ</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փողի</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ձևով</w:t>
      </w:r>
      <w:r w:rsidRPr="004808C7">
        <w:rPr>
          <w:rFonts w:ascii="Arial Unicode" w:hAnsi="Arial Unicode" w:cs="Sylfaen"/>
          <w:sz w:val="20"/>
          <w:szCs w:val="20"/>
          <w:lang w:val="af-ZA"/>
        </w:rPr>
        <w:t xml:space="preserve">, </w:t>
      </w:r>
      <w:r w:rsidRPr="004808C7">
        <w:rPr>
          <w:rFonts w:ascii="Arial Unicode" w:hAnsi="Arial Unicode" w:cs="Sylfaen"/>
          <w:sz w:val="20"/>
          <w:szCs w:val="20"/>
        </w:rPr>
        <w:t>որը</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պետք</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է</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վավեր</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լինի</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առնվազն</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մինչև</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պայմանագրի</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կատարման</w:t>
      </w:r>
      <w:r w:rsidR="005037D9" w:rsidRPr="004808C7">
        <w:rPr>
          <w:rFonts w:ascii="Arial Unicode" w:hAnsi="Arial Unicode" w:cs="Sylfaen"/>
          <w:sz w:val="20"/>
          <w:szCs w:val="20"/>
          <w:lang w:val="af-ZA"/>
        </w:rPr>
        <w:t xml:space="preserve"> </w:t>
      </w:r>
      <w:r w:rsidRPr="004808C7">
        <w:rPr>
          <w:rFonts w:ascii="Arial Unicode" w:hAnsi="Arial Unicode" w:cs="Sylfaen"/>
          <w:sz w:val="20"/>
          <w:szCs w:val="20"/>
        </w:rPr>
        <w:t>արդյունքը</w:t>
      </w:r>
      <w:r w:rsidR="005037D9" w:rsidRPr="004808C7">
        <w:rPr>
          <w:rFonts w:ascii="Arial Unicode" w:hAnsi="Arial Unicode" w:cs="Sylfaen"/>
          <w:sz w:val="20"/>
          <w:szCs w:val="20"/>
          <w:lang w:val="af-ZA"/>
        </w:rPr>
        <w:t xml:space="preserve"> </w:t>
      </w:r>
      <w:r w:rsidRPr="004808C7">
        <w:rPr>
          <w:rFonts w:ascii="Arial Unicode" w:hAnsi="Arial Unicode" w:cs="Sylfaen"/>
          <w:sz w:val="20"/>
        </w:rPr>
        <w:t>պատվիրատուի</w:t>
      </w:r>
      <w:r w:rsidR="005037D9" w:rsidRPr="004808C7">
        <w:rPr>
          <w:rFonts w:ascii="Arial Unicode" w:hAnsi="Arial Unicode" w:cs="Sylfaen"/>
          <w:sz w:val="20"/>
          <w:lang w:val="af-ZA"/>
        </w:rPr>
        <w:t xml:space="preserve"> </w:t>
      </w:r>
      <w:r w:rsidRPr="004808C7">
        <w:rPr>
          <w:rFonts w:ascii="Arial Unicode" w:hAnsi="Arial Unicode" w:cs="Sylfaen"/>
          <w:sz w:val="20"/>
        </w:rPr>
        <w:t>կողմից</w:t>
      </w:r>
      <w:r w:rsidR="005037D9" w:rsidRPr="004808C7">
        <w:rPr>
          <w:rFonts w:ascii="Arial Unicode" w:hAnsi="Arial Unicode" w:cs="Sylfaen"/>
          <w:sz w:val="20"/>
          <w:lang w:val="af-ZA"/>
        </w:rPr>
        <w:t xml:space="preserve"> </w:t>
      </w:r>
      <w:r w:rsidRPr="004808C7">
        <w:rPr>
          <w:rFonts w:ascii="Arial Unicode" w:hAnsi="Arial Unicode" w:cs="Sylfaen"/>
          <w:sz w:val="20"/>
        </w:rPr>
        <w:t>ամբողջական</w:t>
      </w:r>
      <w:r w:rsidR="005037D9" w:rsidRPr="004808C7">
        <w:rPr>
          <w:rFonts w:ascii="Arial Unicode" w:hAnsi="Arial Unicode" w:cs="Sylfaen"/>
          <w:sz w:val="20"/>
          <w:lang w:val="af-ZA"/>
        </w:rPr>
        <w:t xml:space="preserve"> </w:t>
      </w:r>
      <w:r w:rsidRPr="004808C7">
        <w:rPr>
          <w:rFonts w:ascii="Arial Unicode" w:hAnsi="Arial Unicode" w:cs="Sylfaen"/>
          <w:sz w:val="20"/>
        </w:rPr>
        <w:t>ընդունվելու</w:t>
      </w:r>
      <w:r w:rsidR="005037D9" w:rsidRPr="004808C7">
        <w:rPr>
          <w:rFonts w:ascii="Arial Unicode" w:hAnsi="Arial Unicode" w:cs="Sylfaen"/>
          <w:sz w:val="20"/>
          <w:lang w:val="af-ZA"/>
        </w:rPr>
        <w:t xml:space="preserve"> </w:t>
      </w:r>
      <w:r w:rsidRPr="004808C7">
        <w:rPr>
          <w:rFonts w:ascii="Arial Unicode" w:hAnsi="Arial Unicode" w:cs="Sylfaen"/>
          <w:sz w:val="20"/>
        </w:rPr>
        <w:t>օրվան</w:t>
      </w:r>
      <w:r w:rsidR="005037D9" w:rsidRPr="004808C7">
        <w:rPr>
          <w:rFonts w:ascii="Arial Unicode" w:hAnsi="Arial Unicode" w:cs="Sylfaen"/>
          <w:sz w:val="20"/>
          <w:lang w:val="af-ZA"/>
        </w:rPr>
        <w:t xml:space="preserve"> </w:t>
      </w:r>
      <w:r w:rsidRPr="004808C7">
        <w:rPr>
          <w:rFonts w:ascii="Arial Unicode" w:hAnsi="Arial Unicode" w:cs="Sylfaen"/>
          <w:sz w:val="20"/>
        </w:rPr>
        <w:t>հաջորդող</w:t>
      </w:r>
      <w:r w:rsidRPr="004808C7">
        <w:rPr>
          <w:rFonts w:ascii="Arial Unicode" w:hAnsi="Arial Unicode" w:cs="Sylfaen"/>
          <w:sz w:val="20"/>
          <w:lang w:val="af-ZA"/>
        </w:rPr>
        <w:t xml:space="preserve"> 20-</w:t>
      </w:r>
      <w:r w:rsidRPr="004808C7">
        <w:rPr>
          <w:rFonts w:ascii="Arial Unicode" w:hAnsi="Arial Unicode" w:cs="Sylfaen"/>
          <w:sz w:val="20"/>
        </w:rPr>
        <w:t>րդ</w:t>
      </w:r>
      <w:r w:rsidR="005037D9" w:rsidRPr="004808C7">
        <w:rPr>
          <w:rFonts w:ascii="Arial Unicode" w:hAnsi="Arial Unicode" w:cs="Sylfaen"/>
          <w:sz w:val="20"/>
          <w:lang w:val="af-ZA"/>
        </w:rPr>
        <w:t xml:space="preserve"> </w:t>
      </w:r>
      <w:r w:rsidRPr="004808C7">
        <w:rPr>
          <w:rFonts w:ascii="Arial Unicode" w:hAnsi="Arial Unicode" w:cs="Sylfaen"/>
          <w:sz w:val="20"/>
        </w:rPr>
        <w:t>աշխատանքային</w:t>
      </w:r>
      <w:r w:rsidR="005037D9" w:rsidRPr="004808C7">
        <w:rPr>
          <w:rFonts w:ascii="Arial Unicode" w:hAnsi="Arial Unicode" w:cs="Sylfaen"/>
          <w:sz w:val="20"/>
          <w:lang w:val="af-ZA"/>
        </w:rPr>
        <w:t xml:space="preserve"> </w:t>
      </w:r>
      <w:r w:rsidRPr="004808C7">
        <w:rPr>
          <w:rFonts w:ascii="Arial Unicode" w:hAnsi="Arial Unicode" w:cs="Sylfaen"/>
          <w:sz w:val="20"/>
        </w:rPr>
        <w:t>օրը</w:t>
      </w:r>
      <w:r w:rsidR="005037D9" w:rsidRPr="004808C7">
        <w:rPr>
          <w:rFonts w:ascii="Arial Unicode" w:hAnsi="Arial Unicode" w:cs="Sylfaen"/>
          <w:sz w:val="20"/>
          <w:lang w:val="af-ZA"/>
        </w:rPr>
        <w:t xml:space="preserve"> </w:t>
      </w:r>
      <w:r w:rsidRPr="004808C7">
        <w:rPr>
          <w:rFonts w:ascii="Arial Unicode" w:hAnsi="Arial Unicode" w:cs="Arial"/>
          <w:sz w:val="20"/>
        </w:rPr>
        <w:t>ներառյալ</w:t>
      </w:r>
      <w:r w:rsidRPr="004808C7">
        <w:rPr>
          <w:rFonts w:ascii="Arial Unicode" w:hAnsi="Arial Unicode" w:cs="Arial"/>
          <w:sz w:val="20"/>
          <w:lang w:val="af-ZA"/>
        </w:rPr>
        <w:t>:</w:t>
      </w:r>
      <w:r w:rsidRPr="004808C7">
        <w:rPr>
          <w:rFonts w:ascii="Arial Unicode" w:hAnsi="Arial Unicode" w:cs="Arial"/>
          <w:sz w:val="20"/>
          <w:vertAlign w:val="superscript"/>
          <w:lang w:val="af-ZA"/>
        </w:rPr>
        <w:t>12</w:t>
      </w:r>
      <w:r w:rsidRPr="004808C7">
        <w:rPr>
          <w:rStyle w:val="af6"/>
          <w:rFonts w:ascii="Arial Unicode" w:hAnsi="Arial Unicode" w:cs="Arial"/>
          <w:sz w:val="20"/>
        </w:rPr>
        <w:footnoteReference w:id="4"/>
      </w:r>
    </w:p>
    <w:p w:rsidR="00402CEF" w:rsidRPr="004808C7" w:rsidRDefault="00402CEF" w:rsidP="00402CEF">
      <w:pPr>
        <w:ind w:firstLine="567"/>
        <w:jc w:val="both"/>
        <w:rPr>
          <w:rFonts w:ascii="Arial Unicode" w:hAnsi="Arial Unicode" w:cs="Arial"/>
          <w:sz w:val="20"/>
          <w:lang w:val="hy-AM"/>
        </w:rPr>
      </w:pPr>
      <w:r w:rsidRPr="004808C7">
        <w:rPr>
          <w:rFonts w:ascii="Arial Unicode" w:hAnsi="Arial Unicode" w:cs="Arial"/>
          <w:sz w:val="20"/>
        </w:rPr>
        <w:lastRenderedPageBreak/>
        <w:t>Եթե</w:t>
      </w:r>
      <w:r w:rsidRPr="004808C7">
        <w:rPr>
          <w:rFonts w:ascii="Arial Unicode" w:hAnsi="Arial Unicode"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402CEF" w:rsidRPr="004808C7" w:rsidRDefault="00402CEF" w:rsidP="00402CEF">
      <w:pPr>
        <w:ind w:firstLine="567"/>
        <w:jc w:val="both"/>
        <w:rPr>
          <w:rFonts w:ascii="Arial Unicode" w:hAnsi="Arial Unicode" w:cs="Arial"/>
          <w:sz w:val="20"/>
          <w:lang w:val="hy-AM"/>
        </w:rPr>
      </w:pPr>
      <w:r w:rsidRPr="004808C7">
        <w:rPr>
          <w:rFonts w:ascii="Arial Unicode" w:hAnsi="Arial Unicode"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02CEF" w:rsidRPr="004808C7" w:rsidRDefault="00402CEF" w:rsidP="00402CEF">
      <w:pPr>
        <w:jc w:val="both"/>
        <w:rPr>
          <w:rFonts w:ascii="Arial Unicode" w:hAnsi="Arial Unicode" w:cs="Sylfaen"/>
          <w:sz w:val="20"/>
          <w:vertAlign w:val="superscript"/>
          <w:lang w:val="hy-AM"/>
        </w:rPr>
      </w:pPr>
      <w:r w:rsidRPr="004808C7">
        <w:rPr>
          <w:rFonts w:ascii="Arial Unicode" w:hAnsi="Arial Unicode" w:cs="Sylfaen"/>
          <w:sz w:val="20"/>
          <w:lang w:val="hy-AM"/>
        </w:rPr>
        <w:t>10.3. Պայմանագրիապահովմանչափըկազմումէ</w:t>
      </w:r>
      <w:r w:rsidRPr="004808C7">
        <w:rPr>
          <w:rFonts w:ascii="Arial Unicode" w:hAnsi="Arial Unicode" w:cs="Sylfaen"/>
          <w:sz w:val="20"/>
          <w:lang w:val="af-ZA"/>
        </w:rPr>
        <w:t xml:space="preserve"> կնքվելիք </w:t>
      </w:r>
      <w:r w:rsidRPr="004808C7">
        <w:rPr>
          <w:rFonts w:ascii="Arial Unicode" w:hAnsi="Arial Unicode" w:cs="Sylfaen"/>
          <w:sz w:val="20"/>
          <w:lang w:val="hy-AM"/>
        </w:rPr>
        <w:t>պայմանագրիգնի</w:t>
      </w:r>
      <w:r w:rsidRPr="004808C7">
        <w:rPr>
          <w:rFonts w:ascii="Arial Unicode" w:hAnsi="Arial Unicode" w:cs="Sylfaen"/>
          <w:sz w:val="20"/>
          <w:lang w:val="af-ZA"/>
        </w:rPr>
        <w:t xml:space="preserve"> 10  </w:t>
      </w:r>
      <w:r w:rsidRPr="004808C7">
        <w:rPr>
          <w:rFonts w:ascii="Arial Unicode" w:hAnsi="Arial Unicode" w:cs="Sylfaen"/>
          <w:sz w:val="20"/>
          <w:lang w:val="hy-AM"/>
        </w:rPr>
        <w:t xml:space="preserve">տոկոսը: Պայմանագրի ապահովումը ներկայացվում է </w:t>
      </w:r>
      <w:r w:rsidRPr="004808C7">
        <w:rPr>
          <w:rFonts w:ascii="Arial Unicode" w:hAnsi="Arial Unicode" w:cs="Sylfaen"/>
          <w:sz w:val="20"/>
          <w:szCs w:val="20"/>
          <w:lang w:val="hy-AM"/>
        </w:rPr>
        <w:t>միակողմանի հաստատված հայտարարության՝ տուժանքի (հավելված 5.1) կամ կանխիկ փողի ձևով</w:t>
      </w:r>
      <w:r w:rsidRPr="004808C7">
        <w:rPr>
          <w:rFonts w:ascii="Arial Unicode" w:hAnsi="Arial Unicode" w:cs="Sylfaen"/>
          <w:sz w:val="20"/>
          <w:lang w:val="hy-AM"/>
        </w:rPr>
        <w:t xml:space="preserve"> կամ կանխիխ փողի ձևով:</w:t>
      </w:r>
      <w:r w:rsidRPr="004808C7">
        <w:rPr>
          <w:rFonts w:ascii="Arial Unicode" w:hAnsi="Arial Unicode" w:cs="Sylfaen"/>
          <w:sz w:val="20"/>
          <w:vertAlign w:val="superscript"/>
          <w:lang w:val="hy-AM"/>
        </w:rPr>
        <w:t>13</w:t>
      </w:r>
    </w:p>
    <w:p w:rsidR="00402CEF" w:rsidRPr="004808C7" w:rsidRDefault="00402CEF" w:rsidP="00402CEF">
      <w:pPr>
        <w:ind w:firstLine="567"/>
        <w:jc w:val="both"/>
        <w:rPr>
          <w:rFonts w:ascii="Arial Unicode" w:hAnsi="Arial Unicode" w:cs="Arial"/>
          <w:sz w:val="20"/>
          <w:lang w:val="hy-AM"/>
        </w:rPr>
      </w:pPr>
      <w:r w:rsidRPr="004808C7">
        <w:rPr>
          <w:rFonts w:ascii="Arial Unicode" w:hAnsi="Arial Unicode"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402CEF" w:rsidRPr="004808C7" w:rsidRDefault="00402CEF" w:rsidP="00402CEF">
      <w:pPr>
        <w:ind w:firstLine="567"/>
        <w:jc w:val="both"/>
        <w:rPr>
          <w:rFonts w:ascii="Arial Unicode" w:hAnsi="Arial Unicode"/>
          <w:sz w:val="20"/>
          <w:szCs w:val="20"/>
          <w:lang w:val="hy-AM"/>
        </w:rPr>
      </w:pPr>
      <w:r w:rsidRPr="004808C7">
        <w:rPr>
          <w:rFonts w:ascii="Arial Unicode" w:hAnsi="Arial Unicode"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4808C7">
        <w:rPr>
          <w:rFonts w:ascii="Arial Unicode" w:hAnsi="Arial Unicode"/>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402CEF" w:rsidRPr="004808C7" w:rsidRDefault="00402CEF" w:rsidP="00402CEF">
      <w:pPr>
        <w:ind w:firstLine="567"/>
        <w:jc w:val="both"/>
        <w:rPr>
          <w:rFonts w:ascii="Arial Unicode" w:hAnsi="Arial Unicode" w:cs="Arial"/>
          <w:sz w:val="20"/>
          <w:lang w:val="hy-AM"/>
        </w:rPr>
      </w:pPr>
      <w:r w:rsidRPr="004808C7">
        <w:rPr>
          <w:rFonts w:ascii="Arial Unicode" w:hAnsi="Arial Unicode"/>
          <w:sz w:val="20"/>
          <w:szCs w:val="20"/>
          <w:lang w:val="hy-AM"/>
        </w:rPr>
        <w:t>Կանխիկփողիձևովներկայացված</w:t>
      </w:r>
      <w:r w:rsidRPr="004808C7">
        <w:rPr>
          <w:rFonts w:ascii="Arial Unicode" w:hAnsi="Arial Unicode"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402CEF" w:rsidRPr="004808C7" w:rsidRDefault="00402CEF" w:rsidP="00402CEF">
      <w:pPr>
        <w:jc w:val="both"/>
        <w:rPr>
          <w:rFonts w:ascii="Arial Unicode" w:hAnsi="Arial Unicode" w:cs="Arial"/>
          <w:sz w:val="20"/>
          <w:lang w:val="hy-AM"/>
        </w:rPr>
      </w:pPr>
      <w:r w:rsidRPr="004808C7">
        <w:rPr>
          <w:rFonts w:ascii="Arial Unicode" w:hAnsi="Arial Unicode" w:cs="Sylfaen"/>
          <w:sz w:val="20"/>
          <w:lang w:val="hy-AM"/>
        </w:rPr>
        <w:t xml:space="preserve">10.4 </w:t>
      </w:r>
      <w:r w:rsidRPr="004808C7">
        <w:rPr>
          <w:rFonts w:ascii="Arial Unicode" w:hAnsi="Arial Unicode"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402CEF" w:rsidRPr="004808C7" w:rsidRDefault="00402CEF" w:rsidP="00402CEF">
      <w:pPr>
        <w:jc w:val="both"/>
        <w:rPr>
          <w:rFonts w:ascii="Arial Unicode" w:hAnsi="Arial Unicode" w:cs="Arial"/>
          <w:sz w:val="20"/>
          <w:lang w:val="hy-AM"/>
        </w:rPr>
      </w:pPr>
      <w:r w:rsidRPr="004808C7">
        <w:rPr>
          <w:rFonts w:ascii="Arial Unicode" w:hAnsi="Arial Unicode"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402CEF" w:rsidRPr="004808C7" w:rsidRDefault="00402CEF" w:rsidP="00402CEF">
      <w:pPr>
        <w:ind w:firstLine="567"/>
        <w:jc w:val="both"/>
        <w:rPr>
          <w:rFonts w:ascii="Arial Unicode" w:hAnsi="Arial Unicode" w:cs="Arial"/>
          <w:sz w:val="20"/>
          <w:lang w:val="hy-AM"/>
        </w:rPr>
      </w:pPr>
      <w:r w:rsidRPr="004808C7">
        <w:rPr>
          <w:rFonts w:ascii="Arial Unicode" w:hAnsi="Arial Unicode"/>
          <w:sz w:val="20"/>
          <w:szCs w:val="20"/>
          <w:lang w:val="hy-AM"/>
        </w:rPr>
        <w:t>Կանխիկփողիձևովներկայացված</w:t>
      </w:r>
      <w:r w:rsidRPr="004808C7">
        <w:rPr>
          <w:rFonts w:ascii="Arial Unicode" w:hAnsi="Arial Unicode"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402CEF" w:rsidRPr="004808C7" w:rsidRDefault="00402CEF" w:rsidP="00402CEF">
      <w:pPr>
        <w:jc w:val="both"/>
        <w:rPr>
          <w:rFonts w:ascii="Arial Unicode" w:hAnsi="Arial Unicode" w:cs="Sylfaen"/>
          <w:i/>
          <w:sz w:val="20"/>
          <w:lang w:val="af-ZA"/>
        </w:rPr>
      </w:pPr>
      <w:r w:rsidRPr="004808C7">
        <w:rPr>
          <w:rFonts w:ascii="Arial Unicode" w:hAnsi="Arial Unicode"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4808C7">
        <w:rPr>
          <w:rFonts w:ascii="Arial Unicode" w:hAnsi="Arial Unicode" w:cs="Sylfaen"/>
          <w:sz w:val="20"/>
          <w:lang w:val="hy-AM"/>
        </w:rPr>
        <w:t>10</w:t>
      </w:r>
      <w:r w:rsidRPr="004808C7">
        <w:rPr>
          <w:rFonts w:ascii="Arial Unicode" w:hAnsi="Arial Unicode" w:cs="Sylfaen"/>
          <w:sz w:val="20"/>
          <w:lang w:val="af-ZA"/>
        </w:rPr>
        <w:t xml:space="preserve">.5 </w:t>
      </w:r>
      <w:r w:rsidRPr="004808C7">
        <w:rPr>
          <w:rFonts w:ascii="Arial Unicode" w:hAnsi="Arial Unicode" w:cs="Sylfaen"/>
          <w:sz w:val="20"/>
          <w:lang w:val="hy-AM"/>
        </w:rPr>
        <w:t>Պայմանագրով</w:t>
      </w:r>
      <w:r w:rsidRPr="004808C7">
        <w:rPr>
          <w:rFonts w:ascii="Arial Unicode" w:hAnsi="Arial Unicode" w:cs="Sylfaen"/>
          <w:sz w:val="20"/>
          <w:lang w:val="af-ZA"/>
        </w:rPr>
        <w:t xml:space="preserve"> պ</w:t>
      </w:r>
      <w:r w:rsidRPr="004808C7">
        <w:rPr>
          <w:rFonts w:ascii="Arial Unicode" w:hAnsi="Arial Unicode" w:cs="Sylfaen"/>
          <w:sz w:val="20"/>
          <w:lang w:val="hy-AM"/>
        </w:rPr>
        <w:t>ատվիրատուիկողմիցկանխավճարհատկացվելուպայմաննախատեսվելուդեպքումընտրվածմասնակիցը</w:t>
      </w:r>
      <w:r w:rsidRPr="004808C7">
        <w:rPr>
          <w:rFonts w:ascii="Arial Unicode" w:hAnsi="Arial Unicode" w:cs="Sylfaen"/>
          <w:sz w:val="20"/>
          <w:lang w:val="af-ZA"/>
        </w:rPr>
        <w:t xml:space="preserve"> պ</w:t>
      </w:r>
      <w:r w:rsidRPr="004808C7">
        <w:rPr>
          <w:rFonts w:ascii="Arial Unicode" w:hAnsi="Arial Unicode" w:cs="Sylfaen"/>
          <w:sz w:val="20"/>
          <w:lang w:val="hy-AM"/>
        </w:rPr>
        <w:t>ատվիրատուինէներկայացնում</w:t>
      </w:r>
      <w:r w:rsidRPr="004808C7">
        <w:rPr>
          <w:rFonts w:ascii="Arial Unicode" w:hAnsi="Arial Unicode" w:cs="Sylfaen"/>
          <w:sz w:val="20"/>
          <w:lang w:val="af-ZA"/>
        </w:rPr>
        <w:t xml:space="preserve"> նաև </w:t>
      </w:r>
      <w:r w:rsidRPr="004808C7">
        <w:rPr>
          <w:rFonts w:ascii="Arial Unicode" w:hAnsi="Arial Unicode" w:cs="Sylfaen"/>
          <w:sz w:val="20"/>
          <w:lang w:val="hy-AM"/>
        </w:rPr>
        <w:t>կանխավճարիապահովում</w:t>
      </w:r>
      <w:r w:rsidRPr="004808C7">
        <w:rPr>
          <w:rFonts w:ascii="Arial Unicode" w:hAnsi="Arial Unicode" w:cs="Sylfaen"/>
          <w:sz w:val="20"/>
          <w:lang w:val="af-ZA"/>
        </w:rPr>
        <w:t xml:space="preserve">` </w:t>
      </w:r>
      <w:r w:rsidRPr="004808C7">
        <w:rPr>
          <w:rFonts w:ascii="Arial Unicode" w:hAnsi="Arial Unicode" w:cs="Sylfaen"/>
          <w:sz w:val="20"/>
          <w:lang w:val="hy-AM"/>
        </w:rPr>
        <w:t>կանխավճարիչափով</w:t>
      </w:r>
      <w:r w:rsidRPr="004808C7">
        <w:rPr>
          <w:rFonts w:ascii="Arial Unicode" w:hAnsi="Arial Unicode" w:cs="Sylfaen"/>
          <w:sz w:val="20"/>
          <w:lang w:val="af-ZA"/>
        </w:rPr>
        <w:t xml:space="preserve">, բանկային </w:t>
      </w:r>
      <w:r w:rsidRPr="004808C7">
        <w:rPr>
          <w:rFonts w:ascii="Arial Unicode" w:hAnsi="Arial Unicode" w:cs="Sylfaen"/>
          <w:sz w:val="20"/>
          <w:lang w:val="hy-AM"/>
        </w:rPr>
        <w:t>երաշխիքիձևով:</w:t>
      </w:r>
    </w:p>
    <w:p w:rsidR="00402CEF" w:rsidRPr="004808C7" w:rsidRDefault="00402CEF" w:rsidP="00402CEF">
      <w:pPr>
        <w:ind w:firstLine="567"/>
        <w:jc w:val="both"/>
        <w:rPr>
          <w:rFonts w:ascii="Arial Unicode" w:hAnsi="Arial Unicode" w:cs="Sylfaen"/>
          <w:sz w:val="20"/>
          <w:lang w:val="af-ZA"/>
        </w:rPr>
      </w:pPr>
      <w:r w:rsidRPr="004808C7">
        <w:rPr>
          <w:rFonts w:ascii="Arial Unicode" w:hAnsi="Arial Unicode"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402CEF" w:rsidRPr="004808C7" w:rsidRDefault="00402CEF" w:rsidP="00402CEF">
      <w:pPr>
        <w:jc w:val="center"/>
        <w:rPr>
          <w:rFonts w:ascii="Arial Unicode" w:hAnsi="Arial Unicode"/>
          <w:b/>
          <w:lang w:val="af-ZA"/>
        </w:rPr>
      </w:pPr>
    </w:p>
    <w:p w:rsidR="00402CEF" w:rsidRPr="004808C7" w:rsidRDefault="00402CEF" w:rsidP="00402CEF">
      <w:pPr>
        <w:jc w:val="center"/>
        <w:rPr>
          <w:rFonts w:ascii="Arial Unicode" w:hAnsi="Arial Unicode" w:cs="Arial"/>
          <w:b/>
          <w:sz w:val="20"/>
          <w:lang w:val="af-ZA"/>
        </w:rPr>
      </w:pPr>
      <w:r w:rsidRPr="004808C7">
        <w:rPr>
          <w:rFonts w:ascii="Arial Unicode" w:hAnsi="Arial Unicode"/>
          <w:b/>
          <w:sz w:val="20"/>
          <w:lang w:val="af-ZA"/>
        </w:rPr>
        <w:t xml:space="preserve">11. </w:t>
      </w:r>
      <w:r w:rsidRPr="004808C7">
        <w:rPr>
          <w:rFonts w:ascii="Arial Unicode" w:hAnsi="Arial Unicode" w:cs="Sylfaen"/>
          <w:b/>
          <w:sz w:val="20"/>
          <w:lang w:val="af-ZA"/>
        </w:rPr>
        <w:t>ԸՆԹԱՑԱԿԱՐԳԸՉԿԱՅԱՑԱԾՀԱՅՏԱՐԱՐԵԼԸ</w:t>
      </w:r>
    </w:p>
    <w:p w:rsidR="00402CEF" w:rsidRPr="004808C7" w:rsidRDefault="00402CEF" w:rsidP="00402CEF">
      <w:pPr>
        <w:jc w:val="center"/>
        <w:rPr>
          <w:rFonts w:ascii="Arial Unicode" w:hAnsi="Arial Unicode"/>
          <w:b/>
          <w:sz w:val="20"/>
          <w:lang w:val="af-ZA"/>
        </w:rPr>
      </w:pPr>
    </w:p>
    <w:p w:rsidR="00402CEF" w:rsidRPr="004808C7" w:rsidRDefault="00402CEF" w:rsidP="00402CEF">
      <w:pPr>
        <w:jc w:val="both"/>
        <w:rPr>
          <w:rFonts w:ascii="Arial Unicode" w:hAnsi="Arial Unicode" w:cs="Sylfaen"/>
          <w:sz w:val="20"/>
          <w:lang w:val="af-ZA"/>
        </w:rPr>
      </w:pPr>
      <w:r w:rsidRPr="004808C7">
        <w:rPr>
          <w:rFonts w:ascii="Arial Unicode" w:hAnsi="Arial Unicode"/>
          <w:sz w:val="20"/>
          <w:lang w:val="af-ZA"/>
        </w:rPr>
        <w:lastRenderedPageBreak/>
        <w:t>11.</w:t>
      </w:r>
      <w:r w:rsidRPr="004808C7">
        <w:rPr>
          <w:rFonts w:ascii="Arial Unicode" w:hAnsi="Arial Unicode" w:cs="Sylfaen"/>
          <w:sz w:val="20"/>
          <w:lang w:val="af-ZA"/>
        </w:rPr>
        <w:t xml:space="preserve">1 </w:t>
      </w:r>
      <w:r w:rsidRPr="004808C7">
        <w:rPr>
          <w:rFonts w:ascii="Arial Unicode" w:hAnsi="Arial Unicode" w:cs="Sylfaen"/>
          <w:sz w:val="20"/>
        </w:rPr>
        <w:t>Օրենքի</w:t>
      </w:r>
      <w:r w:rsidRPr="004808C7">
        <w:rPr>
          <w:rFonts w:ascii="Arial Unicode" w:hAnsi="Arial Unicode" w:cs="Sylfaen"/>
          <w:sz w:val="20"/>
          <w:lang w:val="af-ZA"/>
        </w:rPr>
        <w:t xml:space="preserve"> 37-</w:t>
      </w:r>
      <w:r w:rsidRPr="004808C7">
        <w:rPr>
          <w:rFonts w:ascii="Arial Unicode" w:hAnsi="Arial Unicode" w:cs="Sylfaen"/>
          <w:sz w:val="20"/>
        </w:rPr>
        <w:t>րդ</w:t>
      </w:r>
      <w:r w:rsidR="004808C7" w:rsidRPr="004808C7">
        <w:rPr>
          <w:rFonts w:ascii="Arial Unicode" w:hAnsi="Arial Unicode" w:cs="Sylfaen"/>
          <w:sz w:val="20"/>
          <w:lang w:val="af-ZA"/>
        </w:rPr>
        <w:t xml:space="preserve"> </w:t>
      </w:r>
      <w:r w:rsidRPr="004808C7">
        <w:rPr>
          <w:rFonts w:ascii="Arial Unicode" w:hAnsi="Arial Unicode" w:cs="Sylfaen"/>
          <w:sz w:val="20"/>
        </w:rPr>
        <w:t>հոդվածի</w:t>
      </w:r>
      <w:r w:rsidR="004808C7" w:rsidRPr="004808C7">
        <w:rPr>
          <w:rFonts w:ascii="Arial Unicode" w:hAnsi="Arial Unicode" w:cs="Sylfaen"/>
          <w:sz w:val="20"/>
          <w:lang w:val="af-ZA"/>
        </w:rPr>
        <w:t xml:space="preserve"> </w:t>
      </w:r>
      <w:r w:rsidRPr="004808C7">
        <w:rPr>
          <w:rFonts w:ascii="Arial Unicode" w:hAnsi="Arial Unicode" w:cs="Sylfaen"/>
          <w:sz w:val="20"/>
        </w:rPr>
        <w:t>համաձայն</w:t>
      </w:r>
      <w:r w:rsidRPr="004808C7">
        <w:rPr>
          <w:rFonts w:ascii="Arial Unicode" w:hAnsi="Arial Unicode" w:cs="Sylfaen"/>
          <w:sz w:val="20"/>
          <w:lang w:val="af-ZA"/>
        </w:rPr>
        <w:t xml:space="preserve">` </w:t>
      </w:r>
      <w:r w:rsidRPr="004808C7">
        <w:rPr>
          <w:rFonts w:ascii="Arial Unicode" w:hAnsi="Arial Unicode" w:cs="Sylfaen"/>
          <w:sz w:val="20"/>
        </w:rPr>
        <w:t>հանձնաժողովը</w:t>
      </w:r>
      <w:r w:rsidR="004808C7" w:rsidRPr="004808C7">
        <w:rPr>
          <w:rFonts w:ascii="Arial Unicode" w:hAnsi="Arial Unicode" w:cs="Sylfaen"/>
          <w:sz w:val="20"/>
          <w:lang w:val="af-ZA"/>
        </w:rPr>
        <w:t xml:space="preserve"> </w:t>
      </w:r>
      <w:r w:rsidRPr="004808C7">
        <w:rPr>
          <w:rFonts w:ascii="Arial Unicode" w:hAnsi="Arial Unicode" w:cs="Sylfaen"/>
          <w:sz w:val="20"/>
        </w:rPr>
        <w:t>սույն</w:t>
      </w:r>
      <w:r w:rsidR="004808C7" w:rsidRPr="004808C7">
        <w:rPr>
          <w:rFonts w:ascii="Arial Unicode" w:hAnsi="Arial Unicode" w:cs="Sylfaen"/>
          <w:sz w:val="20"/>
          <w:lang w:val="af-ZA"/>
        </w:rPr>
        <w:t xml:space="preserve"> </w:t>
      </w:r>
      <w:r w:rsidRPr="004808C7">
        <w:rPr>
          <w:rFonts w:ascii="Arial Unicode" w:hAnsi="Arial Unicode" w:cs="Sylfaen"/>
          <w:sz w:val="20"/>
        </w:rPr>
        <w:t>ընթացակարգը</w:t>
      </w:r>
      <w:r w:rsidR="004808C7" w:rsidRPr="004808C7">
        <w:rPr>
          <w:rFonts w:ascii="Arial Unicode" w:hAnsi="Arial Unicode" w:cs="Sylfaen"/>
          <w:sz w:val="20"/>
          <w:lang w:val="af-ZA"/>
        </w:rPr>
        <w:t xml:space="preserve"> </w:t>
      </w:r>
      <w:r w:rsidRPr="004808C7">
        <w:rPr>
          <w:rFonts w:ascii="Arial Unicode" w:hAnsi="Arial Unicode" w:cs="Sylfaen"/>
          <w:sz w:val="20"/>
        </w:rPr>
        <w:t>չկայացած</w:t>
      </w:r>
      <w:r w:rsidR="004808C7" w:rsidRPr="004808C7">
        <w:rPr>
          <w:rFonts w:ascii="Arial Unicode" w:hAnsi="Arial Unicode" w:cs="Sylfaen"/>
          <w:sz w:val="20"/>
          <w:lang w:val="af-ZA"/>
        </w:rPr>
        <w:t xml:space="preserve"> </w:t>
      </w:r>
      <w:r w:rsidRPr="004808C7">
        <w:rPr>
          <w:rFonts w:ascii="Arial Unicode" w:hAnsi="Arial Unicode" w:cs="Sylfaen"/>
          <w:sz w:val="20"/>
        </w:rPr>
        <w:t>է</w:t>
      </w:r>
      <w:r w:rsidR="004808C7" w:rsidRPr="004808C7">
        <w:rPr>
          <w:rFonts w:ascii="Arial Unicode" w:hAnsi="Arial Unicode" w:cs="Sylfaen"/>
          <w:sz w:val="20"/>
          <w:lang w:val="af-ZA"/>
        </w:rPr>
        <w:t xml:space="preserve"> </w:t>
      </w:r>
      <w:r w:rsidRPr="004808C7">
        <w:rPr>
          <w:rFonts w:ascii="Arial Unicode" w:hAnsi="Arial Unicode" w:cs="Sylfaen"/>
          <w:sz w:val="20"/>
        </w:rPr>
        <w:t>հայտարարում</w:t>
      </w:r>
      <w:r w:rsidRPr="004808C7">
        <w:rPr>
          <w:rFonts w:ascii="Arial Unicode" w:hAnsi="Arial Unicode" w:cs="Sylfaen"/>
          <w:sz w:val="20"/>
          <w:lang w:val="af-ZA"/>
        </w:rPr>
        <w:t xml:space="preserve">, </w:t>
      </w:r>
      <w:r w:rsidRPr="004808C7">
        <w:rPr>
          <w:rFonts w:ascii="Arial Unicode" w:hAnsi="Arial Unicode" w:cs="Sylfaen"/>
          <w:sz w:val="20"/>
        </w:rPr>
        <w:t>եթե</w:t>
      </w:r>
      <w:r w:rsidRPr="004808C7">
        <w:rPr>
          <w:rFonts w:ascii="Arial Unicode" w:hAnsi="Arial Unicode" w:cs="Sylfaen"/>
          <w:sz w:val="20"/>
          <w:lang w:val="af-ZA"/>
        </w:rPr>
        <w:t>`</w:t>
      </w:r>
    </w:p>
    <w:p w:rsidR="00402CEF" w:rsidRPr="004808C7" w:rsidRDefault="00402CEF" w:rsidP="00402CEF">
      <w:pPr>
        <w:jc w:val="both"/>
        <w:rPr>
          <w:rFonts w:ascii="Arial Unicode" w:hAnsi="Arial Unicode" w:cs="Sylfaen"/>
          <w:sz w:val="20"/>
          <w:lang w:val="af-ZA"/>
        </w:rPr>
      </w:pPr>
      <w:r w:rsidRPr="004808C7">
        <w:rPr>
          <w:rFonts w:ascii="Arial Unicode" w:hAnsi="Arial Unicode" w:cs="Sylfaen"/>
          <w:sz w:val="20"/>
          <w:lang w:val="af-ZA"/>
        </w:rPr>
        <w:t xml:space="preserve">1) </w:t>
      </w:r>
      <w:r w:rsidRPr="004808C7">
        <w:rPr>
          <w:rFonts w:ascii="Arial Unicode" w:hAnsi="Arial Unicode" w:cs="Sylfaen"/>
          <w:sz w:val="20"/>
        </w:rPr>
        <w:t>հայտերից</w:t>
      </w:r>
      <w:r w:rsidR="004808C7" w:rsidRPr="004808C7">
        <w:rPr>
          <w:rFonts w:ascii="Arial Unicode" w:hAnsi="Arial Unicode" w:cs="Sylfaen"/>
          <w:sz w:val="20"/>
          <w:lang w:val="af-ZA"/>
        </w:rPr>
        <w:t xml:space="preserve"> </w:t>
      </w:r>
      <w:r w:rsidRPr="004808C7">
        <w:rPr>
          <w:rFonts w:ascii="Arial Unicode" w:hAnsi="Arial Unicode" w:cs="Sylfaen"/>
          <w:sz w:val="20"/>
        </w:rPr>
        <w:t>ոչ</w:t>
      </w:r>
      <w:r w:rsidR="004808C7" w:rsidRPr="004808C7">
        <w:rPr>
          <w:rFonts w:ascii="Arial Unicode" w:hAnsi="Arial Unicode" w:cs="Sylfaen"/>
          <w:sz w:val="20"/>
          <w:lang w:val="af-ZA"/>
        </w:rPr>
        <w:t xml:space="preserve"> </w:t>
      </w:r>
      <w:r w:rsidRPr="004808C7">
        <w:rPr>
          <w:rFonts w:ascii="Arial Unicode" w:hAnsi="Arial Unicode" w:cs="Sylfaen"/>
          <w:sz w:val="20"/>
        </w:rPr>
        <w:t>մեկը</w:t>
      </w:r>
      <w:r w:rsidR="004808C7" w:rsidRPr="004808C7">
        <w:rPr>
          <w:rFonts w:ascii="Arial Unicode" w:hAnsi="Arial Unicode" w:cs="Sylfaen"/>
          <w:sz w:val="20"/>
          <w:lang w:val="af-ZA"/>
        </w:rPr>
        <w:t xml:space="preserve"> </w:t>
      </w:r>
      <w:r w:rsidRPr="004808C7">
        <w:rPr>
          <w:rFonts w:ascii="Arial Unicode" w:hAnsi="Arial Unicode" w:cs="Sylfaen"/>
          <w:sz w:val="20"/>
        </w:rPr>
        <w:t>չի</w:t>
      </w:r>
      <w:r w:rsidR="004808C7" w:rsidRPr="004808C7">
        <w:rPr>
          <w:rFonts w:ascii="Arial Unicode" w:hAnsi="Arial Unicode" w:cs="Sylfaen"/>
          <w:sz w:val="20"/>
          <w:lang w:val="af-ZA"/>
        </w:rPr>
        <w:t xml:space="preserve"> </w:t>
      </w:r>
      <w:r w:rsidRPr="004808C7">
        <w:rPr>
          <w:rFonts w:ascii="Arial Unicode" w:hAnsi="Arial Unicode" w:cs="Sylfaen"/>
          <w:sz w:val="20"/>
        </w:rPr>
        <w:t>համապատասխանում</w:t>
      </w:r>
      <w:r w:rsidR="004808C7" w:rsidRPr="004808C7">
        <w:rPr>
          <w:rFonts w:ascii="Arial Unicode" w:hAnsi="Arial Unicode" w:cs="Sylfaen"/>
          <w:sz w:val="20"/>
          <w:lang w:val="af-ZA"/>
        </w:rPr>
        <w:t xml:space="preserve"> </w:t>
      </w:r>
      <w:r w:rsidRPr="004808C7">
        <w:rPr>
          <w:rFonts w:ascii="Arial Unicode" w:hAnsi="Arial Unicode" w:cs="Sylfaen"/>
          <w:sz w:val="20"/>
        </w:rPr>
        <w:t>հրավերի</w:t>
      </w:r>
      <w:r w:rsidR="004808C7" w:rsidRPr="004808C7">
        <w:rPr>
          <w:rFonts w:ascii="Arial Unicode" w:hAnsi="Arial Unicode" w:cs="Sylfaen"/>
          <w:sz w:val="20"/>
          <w:lang w:val="af-ZA"/>
        </w:rPr>
        <w:t xml:space="preserve"> </w:t>
      </w:r>
      <w:r w:rsidRPr="004808C7">
        <w:rPr>
          <w:rFonts w:ascii="Arial Unicode" w:hAnsi="Arial Unicode" w:cs="Sylfaen"/>
          <w:sz w:val="20"/>
        </w:rPr>
        <w:t>պայմաններին</w:t>
      </w:r>
      <w:r w:rsidRPr="004808C7">
        <w:rPr>
          <w:rFonts w:ascii="Arial Unicode" w:hAnsi="Arial Unicode" w:cs="Sylfaen"/>
          <w:sz w:val="20"/>
          <w:lang w:val="af-ZA"/>
        </w:rPr>
        <w:t>.</w:t>
      </w:r>
    </w:p>
    <w:p w:rsidR="00402CEF" w:rsidRPr="004808C7" w:rsidRDefault="00402CEF" w:rsidP="00402CEF">
      <w:pPr>
        <w:jc w:val="both"/>
        <w:rPr>
          <w:rFonts w:ascii="Arial Unicode" w:hAnsi="Arial Unicode" w:cs="Sylfaen"/>
          <w:sz w:val="20"/>
          <w:vertAlign w:val="superscript"/>
          <w:lang w:val="af-ZA"/>
        </w:rPr>
      </w:pPr>
      <w:r w:rsidRPr="004808C7">
        <w:rPr>
          <w:rFonts w:ascii="Arial Unicode" w:hAnsi="Arial Unicode" w:cs="Sylfaen"/>
          <w:sz w:val="20"/>
          <w:lang w:val="af-ZA"/>
        </w:rPr>
        <w:t xml:space="preserve">2) </w:t>
      </w:r>
      <w:r w:rsidRPr="004808C7">
        <w:rPr>
          <w:rFonts w:ascii="Arial Unicode" w:hAnsi="Arial Unicode" w:cs="Sylfaen"/>
          <w:sz w:val="20"/>
        </w:rPr>
        <w:t>դադարում</w:t>
      </w:r>
      <w:r w:rsidR="004808C7" w:rsidRPr="004808C7">
        <w:rPr>
          <w:rFonts w:ascii="Arial Unicode" w:hAnsi="Arial Unicode" w:cs="Sylfaen"/>
          <w:sz w:val="20"/>
          <w:lang w:val="af-ZA"/>
        </w:rPr>
        <w:t xml:space="preserve"> </w:t>
      </w:r>
      <w:r w:rsidRPr="004808C7">
        <w:rPr>
          <w:rFonts w:ascii="Arial Unicode" w:hAnsi="Arial Unicode" w:cs="Sylfaen"/>
          <w:sz w:val="20"/>
        </w:rPr>
        <w:t>է</w:t>
      </w:r>
      <w:r w:rsidR="004808C7" w:rsidRPr="004808C7">
        <w:rPr>
          <w:rFonts w:ascii="Arial Unicode" w:hAnsi="Arial Unicode" w:cs="Sylfaen"/>
          <w:sz w:val="20"/>
          <w:lang w:val="af-ZA"/>
        </w:rPr>
        <w:t xml:space="preserve"> </w:t>
      </w:r>
      <w:r w:rsidRPr="004808C7">
        <w:rPr>
          <w:rFonts w:ascii="Arial Unicode" w:hAnsi="Arial Unicode" w:cs="Sylfaen"/>
          <w:sz w:val="20"/>
        </w:rPr>
        <w:t>գոյություն</w:t>
      </w:r>
      <w:r w:rsidR="004808C7" w:rsidRPr="004808C7">
        <w:rPr>
          <w:rFonts w:ascii="Arial Unicode" w:hAnsi="Arial Unicode" w:cs="Sylfaen"/>
          <w:sz w:val="20"/>
          <w:lang w:val="af-ZA"/>
        </w:rPr>
        <w:t xml:space="preserve"> </w:t>
      </w:r>
      <w:r w:rsidRPr="004808C7">
        <w:rPr>
          <w:rFonts w:ascii="Arial Unicode" w:hAnsi="Arial Unicode" w:cs="Sylfaen"/>
          <w:sz w:val="20"/>
        </w:rPr>
        <w:t>ունենալ</w:t>
      </w:r>
      <w:r w:rsidR="004808C7" w:rsidRPr="004808C7">
        <w:rPr>
          <w:rFonts w:ascii="Arial Unicode" w:hAnsi="Arial Unicode" w:cs="Sylfaen"/>
          <w:sz w:val="20"/>
          <w:lang w:val="af-ZA"/>
        </w:rPr>
        <w:t xml:space="preserve"> </w:t>
      </w:r>
      <w:r w:rsidRPr="004808C7">
        <w:rPr>
          <w:rFonts w:ascii="Arial Unicode" w:hAnsi="Arial Unicode" w:cs="Sylfaen"/>
          <w:sz w:val="20"/>
        </w:rPr>
        <w:t>գնման</w:t>
      </w:r>
      <w:r w:rsidR="004808C7" w:rsidRPr="004808C7">
        <w:rPr>
          <w:rFonts w:ascii="Arial Unicode" w:hAnsi="Arial Unicode" w:cs="Sylfaen"/>
          <w:sz w:val="20"/>
          <w:lang w:val="af-ZA"/>
        </w:rPr>
        <w:t xml:space="preserve"> </w:t>
      </w:r>
      <w:r w:rsidRPr="004808C7">
        <w:rPr>
          <w:rFonts w:ascii="Arial Unicode" w:hAnsi="Arial Unicode" w:cs="Sylfaen"/>
          <w:sz w:val="20"/>
        </w:rPr>
        <w:t>պահանջը</w:t>
      </w:r>
      <w:r w:rsidRPr="004808C7">
        <w:rPr>
          <w:rFonts w:ascii="Arial Unicode" w:hAnsi="Arial Unicode" w:cs="Sylfaen"/>
          <w:sz w:val="20"/>
          <w:lang w:val="hy-AM"/>
        </w:rPr>
        <w:t>: Ընդ որում պ</w:t>
      </w:r>
      <w:r w:rsidRPr="004808C7">
        <w:rPr>
          <w:rFonts w:ascii="Arial Unicode" w:hAnsi="Arial Unicode" w:cs="Sylfaen"/>
          <w:sz w:val="20"/>
        </w:rPr>
        <w:t>ետության</w:t>
      </w:r>
      <w:r w:rsidR="004808C7" w:rsidRPr="004808C7">
        <w:rPr>
          <w:rFonts w:ascii="Arial Unicode" w:hAnsi="Arial Unicode" w:cs="Sylfaen"/>
          <w:sz w:val="20"/>
          <w:lang w:val="af-ZA"/>
        </w:rPr>
        <w:t xml:space="preserve"> </w:t>
      </w:r>
      <w:r w:rsidRPr="004808C7">
        <w:rPr>
          <w:rFonts w:ascii="Arial Unicode" w:hAnsi="Arial Unicode" w:cs="Sylfaen"/>
          <w:sz w:val="20"/>
        </w:rPr>
        <w:t>կամ</w:t>
      </w:r>
      <w:r w:rsidR="004808C7" w:rsidRPr="004808C7">
        <w:rPr>
          <w:rFonts w:ascii="Arial Unicode" w:hAnsi="Arial Unicode" w:cs="Sylfaen"/>
          <w:sz w:val="20"/>
          <w:lang w:val="af-ZA"/>
        </w:rPr>
        <w:t xml:space="preserve"> </w:t>
      </w:r>
      <w:r w:rsidRPr="004808C7">
        <w:rPr>
          <w:rFonts w:ascii="Arial Unicode" w:hAnsi="Arial Unicode" w:cs="Sylfaen"/>
          <w:sz w:val="20"/>
        </w:rPr>
        <w:t>համայնքների</w:t>
      </w:r>
      <w:r w:rsidR="004808C7" w:rsidRPr="004808C7">
        <w:rPr>
          <w:rFonts w:ascii="Arial Unicode" w:hAnsi="Arial Unicode" w:cs="Sylfaen"/>
          <w:sz w:val="20"/>
          <w:lang w:val="af-ZA"/>
        </w:rPr>
        <w:t xml:space="preserve"> </w:t>
      </w:r>
      <w:r w:rsidRPr="004808C7">
        <w:rPr>
          <w:rFonts w:ascii="Arial Unicode" w:hAnsi="Arial Unicode" w:cs="Sylfaen"/>
          <w:sz w:val="20"/>
        </w:rPr>
        <w:t>կարիքների</w:t>
      </w:r>
      <w:r w:rsidR="004808C7" w:rsidRPr="004808C7">
        <w:rPr>
          <w:rFonts w:ascii="Arial Unicode" w:hAnsi="Arial Unicode" w:cs="Sylfaen"/>
          <w:sz w:val="20"/>
          <w:lang w:val="af-ZA"/>
        </w:rPr>
        <w:t xml:space="preserve"> </w:t>
      </w:r>
      <w:r w:rsidRPr="004808C7">
        <w:rPr>
          <w:rFonts w:ascii="Arial Unicode" w:hAnsi="Arial Unicode" w:cs="Sylfaen"/>
          <w:sz w:val="20"/>
        </w:rPr>
        <w:t>համար</w:t>
      </w:r>
      <w:r w:rsidR="004808C7" w:rsidRPr="004808C7">
        <w:rPr>
          <w:rFonts w:ascii="Arial Unicode" w:hAnsi="Arial Unicode" w:cs="Sylfaen"/>
          <w:sz w:val="20"/>
          <w:lang w:val="af-ZA"/>
        </w:rPr>
        <w:t xml:space="preserve"> </w:t>
      </w:r>
      <w:r w:rsidRPr="004808C7">
        <w:rPr>
          <w:rFonts w:ascii="Arial Unicode" w:hAnsi="Arial Unicode" w:cs="Sylfaen"/>
          <w:sz w:val="20"/>
        </w:rPr>
        <w:t>կազմակերպված</w:t>
      </w:r>
      <w:r w:rsidR="004808C7" w:rsidRPr="004808C7">
        <w:rPr>
          <w:rFonts w:ascii="Arial Unicode" w:hAnsi="Arial Unicode" w:cs="Sylfaen"/>
          <w:sz w:val="20"/>
          <w:lang w:val="af-ZA"/>
        </w:rPr>
        <w:t xml:space="preserve"> </w:t>
      </w:r>
      <w:r w:rsidRPr="004808C7">
        <w:rPr>
          <w:rFonts w:ascii="Arial Unicode" w:hAnsi="Arial Unicode" w:cs="Sylfaen"/>
          <w:sz w:val="20"/>
        </w:rPr>
        <w:t>գնման</w:t>
      </w:r>
      <w:r w:rsidR="004808C7" w:rsidRPr="004808C7">
        <w:rPr>
          <w:rFonts w:ascii="Arial Unicode" w:hAnsi="Arial Unicode" w:cs="Sylfaen"/>
          <w:sz w:val="20"/>
          <w:lang w:val="af-ZA"/>
        </w:rPr>
        <w:t xml:space="preserve"> </w:t>
      </w:r>
      <w:r w:rsidRPr="004808C7">
        <w:rPr>
          <w:rFonts w:ascii="Arial Unicode" w:hAnsi="Arial Unicode" w:cs="Sylfaen"/>
          <w:sz w:val="20"/>
        </w:rPr>
        <w:t>ընթացակարգը</w:t>
      </w:r>
      <w:r w:rsidR="004808C7" w:rsidRPr="004808C7">
        <w:rPr>
          <w:rFonts w:ascii="Arial Unicode" w:hAnsi="Arial Unicode" w:cs="Sylfaen"/>
          <w:sz w:val="20"/>
          <w:lang w:val="af-ZA"/>
        </w:rPr>
        <w:t xml:space="preserve"> </w:t>
      </w:r>
      <w:r w:rsidRPr="004808C7">
        <w:rPr>
          <w:rFonts w:ascii="Arial Unicode" w:hAnsi="Arial Unicode" w:cs="Sylfaen"/>
          <w:sz w:val="20"/>
        </w:rPr>
        <w:t>կարող</w:t>
      </w:r>
      <w:r w:rsidR="004808C7" w:rsidRPr="004808C7">
        <w:rPr>
          <w:rFonts w:ascii="Arial Unicode" w:hAnsi="Arial Unicode" w:cs="Sylfaen"/>
          <w:sz w:val="20"/>
          <w:lang w:val="af-ZA"/>
        </w:rPr>
        <w:t xml:space="preserve"> </w:t>
      </w:r>
      <w:r w:rsidRPr="004808C7">
        <w:rPr>
          <w:rFonts w:ascii="Arial Unicode" w:hAnsi="Arial Unicode" w:cs="Sylfaen"/>
          <w:sz w:val="20"/>
        </w:rPr>
        <w:t>է</w:t>
      </w:r>
      <w:r w:rsidR="004808C7" w:rsidRPr="004808C7">
        <w:rPr>
          <w:rFonts w:ascii="Arial Unicode" w:hAnsi="Arial Unicode" w:cs="Sylfaen"/>
          <w:sz w:val="20"/>
          <w:lang w:val="af-ZA"/>
        </w:rPr>
        <w:t xml:space="preserve"> </w:t>
      </w:r>
      <w:r w:rsidRPr="004808C7">
        <w:rPr>
          <w:rFonts w:ascii="Arial Unicode" w:hAnsi="Arial Unicode" w:cs="Sylfaen"/>
          <w:sz w:val="20"/>
        </w:rPr>
        <w:t>ամբողջությամբ</w:t>
      </w:r>
      <w:r w:rsidR="004808C7" w:rsidRPr="004808C7">
        <w:rPr>
          <w:rFonts w:ascii="Arial Unicode" w:hAnsi="Arial Unicode" w:cs="Sylfaen"/>
          <w:sz w:val="20"/>
          <w:lang w:val="af-ZA"/>
        </w:rPr>
        <w:t xml:space="preserve"> </w:t>
      </w:r>
      <w:r w:rsidRPr="004808C7">
        <w:rPr>
          <w:rFonts w:ascii="Arial Unicode" w:hAnsi="Arial Unicode" w:cs="Sylfaen"/>
          <w:sz w:val="20"/>
        </w:rPr>
        <w:t>կամ</w:t>
      </w:r>
      <w:r w:rsidR="004808C7" w:rsidRPr="004808C7">
        <w:rPr>
          <w:rFonts w:ascii="Arial Unicode" w:hAnsi="Arial Unicode" w:cs="Sylfaen"/>
          <w:sz w:val="20"/>
          <w:lang w:val="af-ZA"/>
        </w:rPr>
        <w:t xml:space="preserve"> </w:t>
      </w:r>
      <w:r w:rsidRPr="004808C7">
        <w:rPr>
          <w:rFonts w:ascii="Arial Unicode" w:hAnsi="Arial Unicode" w:cs="Sylfaen"/>
          <w:sz w:val="20"/>
        </w:rPr>
        <w:t>մասնակի</w:t>
      </w:r>
      <w:r w:rsidR="004808C7" w:rsidRPr="004808C7">
        <w:rPr>
          <w:rFonts w:ascii="Arial Unicode" w:hAnsi="Arial Unicode" w:cs="Sylfaen"/>
          <w:sz w:val="20"/>
          <w:lang w:val="af-ZA"/>
        </w:rPr>
        <w:t xml:space="preserve"> </w:t>
      </w:r>
      <w:r w:rsidRPr="004808C7">
        <w:rPr>
          <w:rFonts w:ascii="Arial Unicode" w:hAnsi="Arial Unicode" w:cs="Sylfaen"/>
          <w:sz w:val="20"/>
        </w:rPr>
        <w:t>չկայացած</w:t>
      </w:r>
      <w:r w:rsidR="004808C7" w:rsidRPr="004808C7">
        <w:rPr>
          <w:rFonts w:ascii="Arial Unicode" w:hAnsi="Arial Unicode" w:cs="Sylfaen"/>
          <w:sz w:val="20"/>
          <w:lang w:val="af-ZA"/>
        </w:rPr>
        <w:t xml:space="preserve"> </w:t>
      </w:r>
      <w:r w:rsidRPr="004808C7">
        <w:rPr>
          <w:rFonts w:ascii="Arial Unicode" w:hAnsi="Arial Unicode" w:cs="Sylfaen"/>
          <w:sz w:val="20"/>
        </w:rPr>
        <w:t>հայտարարվել</w:t>
      </w:r>
      <w:r w:rsidR="004808C7" w:rsidRPr="004808C7">
        <w:rPr>
          <w:rFonts w:ascii="Arial Unicode" w:hAnsi="Arial Unicode" w:cs="Sylfaen"/>
          <w:sz w:val="20"/>
          <w:lang w:val="af-ZA"/>
        </w:rPr>
        <w:t xml:space="preserve"> </w:t>
      </w:r>
      <w:r w:rsidRPr="004808C7">
        <w:rPr>
          <w:rFonts w:ascii="Arial Unicode" w:hAnsi="Arial Unicode" w:cs="Sylfaen"/>
          <w:sz w:val="20"/>
        </w:rPr>
        <w:t>համապատասխանաբար</w:t>
      </w:r>
      <w:r w:rsidR="004808C7" w:rsidRPr="004808C7">
        <w:rPr>
          <w:rFonts w:ascii="Arial Unicode" w:hAnsi="Arial Unicode" w:cs="Sylfaen"/>
          <w:sz w:val="20"/>
          <w:lang w:val="af-ZA"/>
        </w:rPr>
        <w:t xml:space="preserve"> </w:t>
      </w:r>
      <w:r w:rsidRPr="004808C7">
        <w:rPr>
          <w:rFonts w:ascii="Arial Unicode" w:hAnsi="Arial Unicode" w:cs="Sylfaen"/>
          <w:sz w:val="20"/>
        </w:rPr>
        <w:t>Հայաստանի</w:t>
      </w:r>
      <w:r w:rsidR="004808C7" w:rsidRPr="004808C7">
        <w:rPr>
          <w:rFonts w:ascii="Arial Unicode" w:hAnsi="Arial Unicode" w:cs="Sylfaen"/>
          <w:sz w:val="20"/>
          <w:lang w:val="af-ZA"/>
        </w:rPr>
        <w:t xml:space="preserve"> </w:t>
      </w:r>
      <w:r w:rsidRPr="004808C7">
        <w:rPr>
          <w:rFonts w:ascii="Arial Unicode" w:hAnsi="Arial Unicode" w:cs="Sylfaen"/>
          <w:sz w:val="20"/>
        </w:rPr>
        <w:t>Հանրապետության</w:t>
      </w:r>
      <w:r w:rsidR="004808C7" w:rsidRPr="004808C7">
        <w:rPr>
          <w:rFonts w:ascii="Arial Unicode" w:hAnsi="Arial Unicode" w:cs="Sylfaen"/>
          <w:sz w:val="20"/>
          <w:lang w:val="af-ZA"/>
        </w:rPr>
        <w:t xml:space="preserve"> </w:t>
      </w:r>
      <w:r w:rsidRPr="004808C7">
        <w:rPr>
          <w:rFonts w:ascii="Arial Unicode" w:hAnsi="Arial Unicode" w:cs="Sylfaen"/>
          <w:sz w:val="20"/>
        </w:rPr>
        <w:t>կառավարության</w:t>
      </w:r>
      <w:r w:rsidR="004808C7" w:rsidRPr="004808C7">
        <w:rPr>
          <w:rFonts w:ascii="Arial Unicode" w:hAnsi="Arial Unicode" w:cs="Sylfaen"/>
          <w:sz w:val="20"/>
          <w:lang w:val="af-ZA"/>
        </w:rPr>
        <w:t xml:space="preserve"> </w:t>
      </w:r>
      <w:r w:rsidRPr="004808C7">
        <w:rPr>
          <w:rFonts w:ascii="Arial Unicode" w:hAnsi="Arial Unicode" w:cs="Sylfaen"/>
          <w:sz w:val="20"/>
        </w:rPr>
        <w:t>կամ</w:t>
      </w:r>
      <w:r w:rsidR="004808C7" w:rsidRPr="004808C7">
        <w:rPr>
          <w:rFonts w:ascii="Arial Unicode" w:hAnsi="Arial Unicode" w:cs="Sylfaen"/>
          <w:sz w:val="20"/>
          <w:lang w:val="af-ZA"/>
        </w:rPr>
        <w:t xml:space="preserve"> </w:t>
      </w:r>
      <w:r w:rsidRPr="004808C7">
        <w:rPr>
          <w:rFonts w:ascii="Arial Unicode" w:hAnsi="Arial Unicode" w:cs="Sylfaen"/>
          <w:sz w:val="20"/>
        </w:rPr>
        <w:t>համայնքի</w:t>
      </w:r>
      <w:r w:rsidR="004808C7" w:rsidRPr="004808C7">
        <w:rPr>
          <w:rFonts w:ascii="Arial Unicode" w:hAnsi="Arial Unicode" w:cs="Sylfaen"/>
          <w:sz w:val="20"/>
          <w:lang w:val="af-ZA"/>
        </w:rPr>
        <w:t xml:space="preserve"> </w:t>
      </w:r>
      <w:r w:rsidRPr="004808C7">
        <w:rPr>
          <w:rFonts w:ascii="Arial Unicode" w:hAnsi="Arial Unicode" w:cs="Sylfaen"/>
          <w:sz w:val="20"/>
        </w:rPr>
        <w:t>ավագանու</w:t>
      </w:r>
      <w:r w:rsidRPr="004808C7">
        <w:rPr>
          <w:rFonts w:ascii="Arial Unicode" w:hAnsi="Arial Unicode" w:cs="Sylfaen"/>
          <w:sz w:val="20"/>
          <w:lang w:val="af-ZA"/>
        </w:rPr>
        <w:t xml:space="preserve">, </w:t>
      </w:r>
      <w:r w:rsidRPr="004808C7">
        <w:rPr>
          <w:rFonts w:ascii="Arial Unicode" w:hAnsi="Arial Unicode" w:cs="Sylfaen"/>
          <w:sz w:val="20"/>
        </w:rPr>
        <w:t>այլ</w:t>
      </w:r>
      <w:r w:rsidR="004808C7" w:rsidRPr="004808C7">
        <w:rPr>
          <w:rFonts w:ascii="Arial Unicode" w:hAnsi="Arial Unicode" w:cs="Sylfaen"/>
          <w:sz w:val="20"/>
          <w:lang w:val="af-ZA"/>
        </w:rPr>
        <w:t xml:space="preserve"> </w:t>
      </w:r>
      <w:r w:rsidRPr="004808C7">
        <w:rPr>
          <w:rFonts w:ascii="Arial Unicode" w:hAnsi="Arial Unicode" w:cs="Sylfaen"/>
          <w:sz w:val="20"/>
        </w:rPr>
        <w:t>պատվիրատուների</w:t>
      </w:r>
      <w:r w:rsidR="004808C7" w:rsidRPr="004808C7">
        <w:rPr>
          <w:rFonts w:ascii="Arial Unicode" w:hAnsi="Arial Unicode" w:cs="Sylfaen"/>
          <w:sz w:val="20"/>
          <w:lang w:val="af-ZA"/>
        </w:rPr>
        <w:t xml:space="preserve"> </w:t>
      </w:r>
      <w:r w:rsidRPr="004808C7">
        <w:rPr>
          <w:rFonts w:ascii="Arial Unicode" w:hAnsi="Arial Unicode" w:cs="Sylfaen"/>
          <w:sz w:val="20"/>
        </w:rPr>
        <w:t>դեպքում</w:t>
      </w:r>
      <w:r w:rsidRPr="004808C7">
        <w:rPr>
          <w:rFonts w:ascii="Arial Unicode" w:hAnsi="Arial Unicode" w:cs="Sylfaen"/>
          <w:sz w:val="20"/>
          <w:lang w:val="af-ZA"/>
        </w:rPr>
        <w:t xml:space="preserve">` </w:t>
      </w:r>
      <w:r w:rsidRPr="004808C7">
        <w:rPr>
          <w:rFonts w:ascii="Arial Unicode" w:hAnsi="Arial Unicode" w:cs="Sylfaen"/>
          <w:sz w:val="20"/>
        </w:rPr>
        <w:t>ընդհանուր</w:t>
      </w:r>
      <w:r w:rsidR="004808C7" w:rsidRPr="004808C7">
        <w:rPr>
          <w:rFonts w:ascii="Arial Unicode" w:hAnsi="Arial Unicode" w:cs="Sylfaen"/>
          <w:sz w:val="20"/>
          <w:lang w:val="af-ZA"/>
        </w:rPr>
        <w:t xml:space="preserve"> </w:t>
      </w:r>
      <w:r w:rsidRPr="004808C7">
        <w:rPr>
          <w:rFonts w:ascii="Arial Unicode" w:hAnsi="Arial Unicode" w:cs="Sylfaen"/>
          <w:sz w:val="20"/>
        </w:rPr>
        <w:t>կառավարումն</w:t>
      </w:r>
      <w:r w:rsidR="004808C7" w:rsidRPr="004808C7">
        <w:rPr>
          <w:rFonts w:ascii="Arial Unicode" w:hAnsi="Arial Unicode" w:cs="Sylfaen"/>
          <w:sz w:val="20"/>
          <w:lang w:val="af-ZA"/>
        </w:rPr>
        <w:t xml:space="preserve"> </w:t>
      </w:r>
      <w:r w:rsidRPr="004808C7">
        <w:rPr>
          <w:rFonts w:ascii="Arial Unicode" w:hAnsi="Arial Unicode" w:cs="Sylfaen"/>
          <w:sz w:val="20"/>
        </w:rPr>
        <w:t>իրականացնող</w:t>
      </w:r>
      <w:r w:rsidR="004808C7" w:rsidRPr="004808C7">
        <w:rPr>
          <w:rFonts w:ascii="Arial Unicode" w:hAnsi="Arial Unicode" w:cs="Sylfaen"/>
          <w:sz w:val="20"/>
          <w:lang w:val="af-ZA"/>
        </w:rPr>
        <w:t xml:space="preserve"> </w:t>
      </w:r>
      <w:r w:rsidRPr="004808C7">
        <w:rPr>
          <w:rFonts w:ascii="Arial Unicode" w:hAnsi="Arial Unicode" w:cs="Sylfaen"/>
          <w:sz w:val="20"/>
        </w:rPr>
        <w:t>լիազորված</w:t>
      </w:r>
      <w:r w:rsidR="004808C7" w:rsidRPr="004808C7">
        <w:rPr>
          <w:rFonts w:ascii="Arial Unicode" w:hAnsi="Arial Unicode" w:cs="Sylfaen"/>
          <w:sz w:val="20"/>
          <w:lang w:val="af-ZA"/>
        </w:rPr>
        <w:t xml:space="preserve"> </w:t>
      </w:r>
      <w:r w:rsidRPr="004808C7">
        <w:rPr>
          <w:rFonts w:ascii="Arial Unicode" w:hAnsi="Arial Unicode" w:cs="Sylfaen"/>
          <w:sz w:val="20"/>
        </w:rPr>
        <w:t>մարմնի</w:t>
      </w:r>
      <w:r w:rsidR="004808C7" w:rsidRPr="004808C7">
        <w:rPr>
          <w:rFonts w:ascii="Arial Unicode" w:hAnsi="Arial Unicode" w:cs="Sylfaen"/>
          <w:sz w:val="20"/>
          <w:lang w:val="af-ZA"/>
        </w:rPr>
        <w:t xml:space="preserve"> </w:t>
      </w:r>
      <w:r w:rsidRPr="004808C7">
        <w:rPr>
          <w:rFonts w:ascii="Arial Unicode" w:hAnsi="Arial Unicode" w:cs="Sylfaen"/>
          <w:sz w:val="20"/>
        </w:rPr>
        <w:t>ղեկավարի</w:t>
      </w:r>
      <w:r w:rsidRPr="004808C7">
        <w:rPr>
          <w:rFonts w:ascii="Arial Unicode" w:hAnsi="Arial Unicode" w:cs="Sylfaen"/>
          <w:sz w:val="20"/>
          <w:lang w:val="af-ZA"/>
        </w:rPr>
        <w:t xml:space="preserve">, </w:t>
      </w:r>
      <w:r w:rsidRPr="004808C7">
        <w:rPr>
          <w:rFonts w:ascii="Arial Unicode" w:hAnsi="Arial Unicode" w:cs="Sylfaen"/>
          <w:sz w:val="20"/>
        </w:rPr>
        <w:t>իսկ</w:t>
      </w:r>
      <w:r w:rsidR="004808C7" w:rsidRPr="004808C7">
        <w:rPr>
          <w:rFonts w:ascii="Arial Unicode" w:hAnsi="Arial Unicode" w:cs="Sylfaen"/>
          <w:sz w:val="20"/>
          <w:lang w:val="af-ZA"/>
        </w:rPr>
        <w:t xml:space="preserve"> </w:t>
      </w:r>
      <w:r w:rsidRPr="004808C7">
        <w:rPr>
          <w:rFonts w:ascii="Arial Unicode" w:hAnsi="Arial Unicode" w:cs="Sylfaen"/>
          <w:sz w:val="20"/>
        </w:rPr>
        <w:t>հիմնադրամների</w:t>
      </w:r>
      <w:r w:rsidR="004808C7" w:rsidRPr="004808C7">
        <w:rPr>
          <w:rFonts w:ascii="Arial Unicode" w:hAnsi="Arial Unicode" w:cs="Sylfaen"/>
          <w:sz w:val="20"/>
          <w:lang w:val="af-ZA"/>
        </w:rPr>
        <w:t xml:space="preserve"> </w:t>
      </w:r>
      <w:r w:rsidRPr="004808C7">
        <w:rPr>
          <w:rFonts w:ascii="Arial Unicode" w:hAnsi="Arial Unicode" w:cs="Sylfaen"/>
          <w:sz w:val="20"/>
        </w:rPr>
        <w:t>դեպքում</w:t>
      </w:r>
      <w:r w:rsidR="004808C7" w:rsidRPr="004808C7">
        <w:rPr>
          <w:rFonts w:ascii="Arial Unicode" w:hAnsi="Arial Unicode" w:cs="Sylfaen"/>
          <w:sz w:val="20"/>
          <w:lang w:val="af-ZA"/>
        </w:rPr>
        <w:t xml:space="preserve"> </w:t>
      </w:r>
      <w:r w:rsidRPr="004808C7">
        <w:rPr>
          <w:rFonts w:ascii="Arial Unicode" w:hAnsi="Arial Unicode" w:cs="Sylfaen"/>
          <w:sz w:val="20"/>
        </w:rPr>
        <w:t>հոգաբարձուների</w:t>
      </w:r>
      <w:r w:rsidR="004808C7" w:rsidRPr="004808C7">
        <w:rPr>
          <w:rFonts w:ascii="Arial Unicode" w:hAnsi="Arial Unicode" w:cs="Sylfaen"/>
          <w:sz w:val="20"/>
          <w:lang w:val="af-ZA"/>
        </w:rPr>
        <w:t xml:space="preserve"> </w:t>
      </w:r>
      <w:r w:rsidRPr="004808C7">
        <w:rPr>
          <w:rFonts w:ascii="Arial Unicode" w:hAnsi="Arial Unicode" w:cs="Sylfaen"/>
          <w:sz w:val="20"/>
        </w:rPr>
        <w:t>խորհրդի</w:t>
      </w:r>
      <w:r w:rsidR="004808C7" w:rsidRPr="004808C7">
        <w:rPr>
          <w:rFonts w:ascii="Arial Unicode" w:hAnsi="Arial Unicode" w:cs="Sylfaen"/>
          <w:sz w:val="20"/>
          <w:lang w:val="af-ZA"/>
        </w:rPr>
        <w:t xml:space="preserve"> </w:t>
      </w:r>
      <w:r w:rsidRPr="004808C7">
        <w:rPr>
          <w:rFonts w:ascii="Arial Unicode" w:hAnsi="Arial Unicode" w:cs="Sylfaen"/>
          <w:sz w:val="20"/>
        </w:rPr>
        <w:t>որոշման</w:t>
      </w:r>
      <w:r w:rsidR="004808C7" w:rsidRPr="004808C7">
        <w:rPr>
          <w:rFonts w:ascii="Arial Unicode" w:hAnsi="Arial Unicode" w:cs="Sylfaen"/>
          <w:sz w:val="20"/>
          <w:lang w:val="af-ZA"/>
        </w:rPr>
        <w:t xml:space="preserve"> </w:t>
      </w:r>
      <w:r w:rsidRPr="004808C7">
        <w:rPr>
          <w:rFonts w:ascii="Arial Unicode" w:hAnsi="Arial Unicode" w:cs="Sylfaen"/>
          <w:sz w:val="20"/>
        </w:rPr>
        <w:t>հիման</w:t>
      </w:r>
      <w:r w:rsidR="004808C7" w:rsidRPr="004808C7">
        <w:rPr>
          <w:rFonts w:ascii="Arial Unicode" w:hAnsi="Arial Unicode" w:cs="Sylfaen"/>
          <w:sz w:val="20"/>
          <w:lang w:val="af-ZA"/>
        </w:rPr>
        <w:t xml:space="preserve"> </w:t>
      </w:r>
      <w:r w:rsidRPr="004808C7">
        <w:rPr>
          <w:rFonts w:ascii="Arial Unicode" w:hAnsi="Arial Unicode" w:cs="Sylfaen"/>
          <w:sz w:val="20"/>
        </w:rPr>
        <w:t>վրա</w:t>
      </w:r>
      <w:r w:rsidRPr="004808C7">
        <w:rPr>
          <w:rStyle w:val="af6"/>
          <w:rFonts w:ascii="Arial Unicode" w:hAnsi="Arial Unicode" w:cs="Sylfaen"/>
          <w:sz w:val="20"/>
        </w:rPr>
        <w:footnoteReference w:id="5"/>
      </w:r>
      <w:r w:rsidRPr="004808C7">
        <w:rPr>
          <w:rFonts w:ascii="Arial Unicode" w:hAnsi="Arial Unicode" w:cs="Sylfaen"/>
          <w:sz w:val="20"/>
          <w:lang w:val="hy-AM"/>
        </w:rPr>
        <w:t>:</w:t>
      </w:r>
      <w:r w:rsidRPr="004808C7">
        <w:rPr>
          <w:rFonts w:ascii="Arial Unicode" w:hAnsi="Arial Unicode" w:cs="Sylfaen"/>
          <w:sz w:val="20"/>
          <w:vertAlign w:val="superscript"/>
          <w:lang w:val="af-ZA"/>
        </w:rPr>
        <w:t>14</w:t>
      </w:r>
    </w:p>
    <w:p w:rsidR="00402CEF" w:rsidRPr="00E16EBD" w:rsidRDefault="00402CEF" w:rsidP="00402CEF">
      <w:pPr>
        <w:jc w:val="both"/>
        <w:rPr>
          <w:rFonts w:ascii="Arial Unicode" w:hAnsi="Arial Unicode" w:cs="Sylfaen"/>
          <w:sz w:val="20"/>
          <w:lang w:val="af-ZA"/>
        </w:rPr>
      </w:pPr>
      <w:r w:rsidRPr="004808C7">
        <w:rPr>
          <w:rFonts w:ascii="Arial Unicode" w:hAnsi="Arial Unicode" w:cs="Sylfaen"/>
          <w:sz w:val="20"/>
          <w:lang w:val="af-ZA"/>
        </w:rPr>
        <w:t xml:space="preserve">3) </w:t>
      </w:r>
      <w:r w:rsidRPr="004808C7">
        <w:rPr>
          <w:rFonts w:ascii="Arial Unicode" w:hAnsi="Arial Unicode" w:cs="Sylfaen"/>
          <w:sz w:val="20"/>
          <w:lang w:val="hy-AM"/>
        </w:rPr>
        <w:t>ոչ</w:t>
      </w:r>
      <w:r w:rsidR="004808C7" w:rsidRPr="004808C7">
        <w:rPr>
          <w:rFonts w:ascii="Arial Unicode" w:hAnsi="Arial Unicode" w:cs="Sylfaen"/>
          <w:sz w:val="20"/>
          <w:lang w:val="af-ZA"/>
        </w:rPr>
        <w:t xml:space="preserve"> </w:t>
      </w:r>
      <w:r w:rsidRPr="004808C7">
        <w:rPr>
          <w:rFonts w:ascii="Arial Unicode" w:hAnsi="Arial Unicode" w:cs="Sylfaen"/>
          <w:sz w:val="20"/>
          <w:lang w:val="hy-AM"/>
        </w:rPr>
        <w:t>մի</w:t>
      </w:r>
      <w:r w:rsidR="004808C7" w:rsidRPr="004808C7">
        <w:rPr>
          <w:rFonts w:ascii="Arial Unicode" w:hAnsi="Arial Unicode" w:cs="Sylfaen"/>
          <w:sz w:val="20"/>
          <w:lang w:val="af-ZA"/>
        </w:rPr>
        <w:t xml:space="preserve"> </w:t>
      </w:r>
      <w:r w:rsidRPr="004808C7">
        <w:rPr>
          <w:rFonts w:ascii="Arial Unicode" w:hAnsi="Arial Unicode" w:cs="Sylfaen"/>
          <w:sz w:val="20"/>
          <w:lang w:val="hy-AM"/>
        </w:rPr>
        <w:t>հ</w:t>
      </w:r>
      <w:r w:rsidRPr="00E16EBD">
        <w:rPr>
          <w:rFonts w:ascii="Arial Unicode" w:hAnsi="Arial Unicode" w:cs="Sylfaen"/>
          <w:sz w:val="20"/>
          <w:lang w:val="hy-AM"/>
        </w:rPr>
        <w:t>այտ</w:t>
      </w:r>
      <w:r w:rsidR="004808C7" w:rsidRPr="00E16EBD">
        <w:rPr>
          <w:rFonts w:ascii="Arial Unicode" w:hAnsi="Arial Unicode" w:cs="Sylfaen"/>
          <w:sz w:val="20"/>
          <w:lang w:val="af-ZA"/>
        </w:rPr>
        <w:t xml:space="preserve"> </w:t>
      </w:r>
      <w:r w:rsidRPr="00E16EBD">
        <w:rPr>
          <w:rFonts w:ascii="Arial Unicode" w:hAnsi="Arial Unicode" w:cs="Sylfaen"/>
          <w:sz w:val="20"/>
          <w:lang w:val="hy-AM"/>
        </w:rPr>
        <w:t>չի</w:t>
      </w:r>
      <w:r w:rsidR="004808C7" w:rsidRPr="00E16EBD">
        <w:rPr>
          <w:rFonts w:ascii="Arial Unicode" w:hAnsi="Arial Unicode" w:cs="Sylfaen"/>
          <w:sz w:val="20"/>
          <w:lang w:val="af-ZA"/>
        </w:rPr>
        <w:t xml:space="preserve"> </w:t>
      </w:r>
      <w:r w:rsidRPr="00E16EBD">
        <w:rPr>
          <w:rFonts w:ascii="Arial Unicode" w:hAnsi="Arial Unicode" w:cs="Sylfaen"/>
          <w:sz w:val="20"/>
          <w:lang w:val="hy-AM"/>
        </w:rPr>
        <w:t>ներկայացվել</w:t>
      </w:r>
      <w:r w:rsidRPr="00E16EBD">
        <w:rPr>
          <w:rFonts w:ascii="Arial Unicode" w:hAnsi="Arial Unicode" w:cs="Sylfaen"/>
          <w:sz w:val="20"/>
          <w:lang w:val="af-ZA"/>
        </w:rPr>
        <w:t>.</w:t>
      </w:r>
    </w:p>
    <w:p w:rsidR="00402CEF" w:rsidRPr="009E6F20" w:rsidRDefault="00402CEF" w:rsidP="00402CEF">
      <w:pPr>
        <w:jc w:val="both"/>
        <w:rPr>
          <w:rFonts w:ascii="Arial Unicode" w:hAnsi="Arial Unicode" w:cs="Sylfaen"/>
          <w:sz w:val="20"/>
          <w:lang w:val="af-ZA"/>
        </w:rPr>
      </w:pPr>
      <w:r w:rsidRPr="00E16EBD">
        <w:rPr>
          <w:rFonts w:ascii="Arial Unicode" w:hAnsi="Arial Unicode" w:cs="Sylfaen"/>
          <w:sz w:val="20"/>
          <w:lang w:val="af-ZA"/>
        </w:rPr>
        <w:t xml:space="preserve">4) </w:t>
      </w:r>
      <w:r w:rsidRPr="00E16EBD">
        <w:rPr>
          <w:rFonts w:ascii="Arial Unicode" w:hAnsi="Arial Unicode" w:cs="Sylfaen"/>
          <w:sz w:val="20"/>
        </w:rPr>
        <w:t>պայմանագիր</w:t>
      </w:r>
      <w:r w:rsidR="004808C7" w:rsidRPr="00E16EBD">
        <w:rPr>
          <w:rFonts w:ascii="Arial Unicode" w:hAnsi="Arial Unicode" w:cs="Sylfaen"/>
          <w:sz w:val="20"/>
          <w:lang w:val="af-ZA"/>
        </w:rPr>
        <w:t xml:space="preserve"> </w:t>
      </w:r>
      <w:r w:rsidRPr="00E16EBD">
        <w:rPr>
          <w:rFonts w:ascii="Arial Unicode" w:hAnsi="Arial Unicode" w:cs="Sylfaen"/>
          <w:sz w:val="20"/>
        </w:rPr>
        <w:t>չի</w:t>
      </w:r>
      <w:r w:rsidR="004808C7" w:rsidRPr="009E6F20">
        <w:rPr>
          <w:rFonts w:ascii="Arial Unicode" w:hAnsi="Arial Unicode" w:cs="Sylfaen"/>
          <w:sz w:val="20"/>
          <w:lang w:val="af-ZA"/>
        </w:rPr>
        <w:t xml:space="preserve"> </w:t>
      </w:r>
      <w:r w:rsidRPr="009E6F20">
        <w:rPr>
          <w:rFonts w:ascii="Arial Unicode" w:hAnsi="Arial Unicode" w:cs="Sylfaen"/>
          <w:sz w:val="20"/>
        </w:rPr>
        <w:t>կնքվում։</w:t>
      </w:r>
    </w:p>
    <w:p w:rsidR="00402CEF" w:rsidRPr="009E6F20" w:rsidRDefault="00402CEF" w:rsidP="00402CEF">
      <w:pPr>
        <w:jc w:val="both"/>
        <w:rPr>
          <w:rFonts w:ascii="Arial Unicode" w:hAnsi="Arial Unicode" w:cs="Sylfaen"/>
          <w:sz w:val="20"/>
          <w:lang w:val="af-ZA"/>
        </w:rPr>
      </w:pPr>
      <w:r w:rsidRPr="009E6F20">
        <w:rPr>
          <w:rFonts w:ascii="Arial Unicode" w:hAnsi="Arial Unicode" w:cs="Sylfaen"/>
          <w:sz w:val="20"/>
          <w:lang w:val="af-ZA"/>
        </w:rPr>
        <w:t>11.2 Գ</w:t>
      </w:r>
      <w:r w:rsidRPr="009E6F20">
        <w:rPr>
          <w:rFonts w:ascii="Arial Unicode" w:hAnsi="Arial Unicode" w:cs="Sylfaen"/>
          <w:sz w:val="20"/>
        </w:rPr>
        <w:t>նման</w:t>
      </w:r>
      <w:r w:rsidR="004808C7" w:rsidRPr="009E6F20">
        <w:rPr>
          <w:rFonts w:ascii="Arial Unicode" w:hAnsi="Arial Unicode" w:cs="Sylfaen"/>
          <w:sz w:val="20"/>
          <w:lang w:val="af-ZA"/>
        </w:rPr>
        <w:t xml:space="preserve"> </w:t>
      </w:r>
      <w:r w:rsidRPr="009E6F20">
        <w:rPr>
          <w:rFonts w:ascii="Arial Unicode" w:hAnsi="Arial Unicode" w:cs="Sylfaen"/>
          <w:sz w:val="20"/>
        </w:rPr>
        <w:t>ընթացակարգը</w:t>
      </w:r>
      <w:r w:rsidR="004808C7" w:rsidRPr="009E6F20">
        <w:rPr>
          <w:rFonts w:ascii="Arial Unicode" w:hAnsi="Arial Unicode" w:cs="Sylfaen"/>
          <w:sz w:val="20"/>
          <w:lang w:val="af-ZA"/>
        </w:rPr>
        <w:t xml:space="preserve"> </w:t>
      </w:r>
      <w:r w:rsidRPr="009E6F20">
        <w:rPr>
          <w:rFonts w:ascii="Arial Unicode" w:hAnsi="Arial Unicode" w:cs="Sylfaen"/>
          <w:sz w:val="20"/>
        </w:rPr>
        <w:t>չկայացած</w:t>
      </w:r>
      <w:r w:rsidR="004808C7" w:rsidRPr="009E6F20">
        <w:rPr>
          <w:rFonts w:ascii="Arial Unicode" w:hAnsi="Arial Unicode" w:cs="Sylfaen"/>
          <w:sz w:val="20"/>
          <w:lang w:val="af-ZA"/>
        </w:rPr>
        <w:t xml:space="preserve"> </w:t>
      </w:r>
      <w:r w:rsidRPr="009E6F20">
        <w:rPr>
          <w:rFonts w:ascii="Arial Unicode" w:hAnsi="Arial Unicode" w:cs="Sylfaen"/>
          <w:sz w:val="20"/>
        </w:rPr>
        <w:t>հայտարարվելուն</w:t>
      </w:r>
      <w:r w:rsidR="004808C7" w:rsidRPr="009E6F20">
        <w:rPr>
          <w:rFonts w:ascii="Arial Unicode" w:hAnsi="Arial Unicode" w:cs="Sylfaen"/>
          <w:sz w:val="20"/>
          <w:lang w:val="af-ZA"/>
        </w:rPr>
        <w:t xml:space="preserve"> </w:t>
      </w:r>
      <w:r w:rsidRPr="009E6F20">
        <w:rPr>
          <w:rFonts w:ascii="Arial Unicode" w:hAnsi="Arial Unicode" w:cs="Sylfaen"/>
          <w:sz w:val="20"/>
        </w:rPr>
        <w:t>հաջորդող</w:t>
      </w:r>
      <w:r w:rsidR="004808C7" w:rsidRPr="009E6F20">
        <w:rPr>
          <w:rFonts w:ascii="Arial Unicode" w:hAnsi="Arial Unicode" w:cs="Sylfaen"/>
          <w:sz w:val="20"/>
          <w:lang w:val="af-ZA"/>
        </w:rPr>
        <w:t xml:space="preserve"> </w:t>
      </w:r>
      <w:r w:rsidRPr="009E6F20">
        <w:rPr>
          <w:rFonts w:ascii="Arial Unicode" w:hAnsi="Arial Unicode" w:cs="Sylfaen"/>
          <w:sz w:val="20"/>
        </w:rPr>
        <w:t>աշխատանքային</w:t>
      </w:r>
      <w:r w:rsidR="004808C7" w:rsidRPr="009E6F20">
        <w:rPr>
          <w:rFonts w:ascii="Arial Unicode" w:hAnsi="Arial Unicode" w:cs="Sylfaen"/>
          <w:sz w:val="20"/>
          <w:lang w:val="af-ZA"/>
        </w:rPr>
        <w:t xml:space="preserve"> </w:t>
      </w:r>
      <w:r w:rsidRPr="009E6F20">
        <w:rPr>
          <w:rFonts w:ascii="Arial Unicode" w:hAnsi="Arial Unicode" w:cs="Sylfaen"/>
          <w:sz w:val="20"/>
        </w:rPr>
        <w:t>օրվա</w:t>
      </w:r>
      <w:r w:rsidR="004808C7" w:rsidRPr="009E6F20">
        <w:rPr>
          <w:rFonts w:ascii="Arial Unicode" w:hAnsi="Arial Unicode" w:cs="Sylfaen"/>
          <w:sz w:val="20"/>
          <w:lang w:val="af-ZA"/>
        </w:rPr>
        <w:t xml:space="preserve"> </w:t>
      </w:r>
      <w:r w:rsidRPr="009E6F20">
        <w:rPr>
          <w:rFonts w:ascii="Arial Unicode" w:hAnsi="Arial Unicode" w:cs="Sylfaen"/>
          <w:sz w:val="20"/>
        </w:rPr>
        <w:t>ընթացքում</w:t>
      </w:r>
      <w:r w:rsidRPr="009E6F20">
        <w:rPr>
          <w:rFonts w:ascii="Arial Unicode" w:hAnsi="Arial Unicode" w:cs="Sylfaen"/>
          <w:sz w:val="20"/>
          <w:lang w:val="af-ZA"/>
        </w:rPr>
        <w:t>, պ</w:t>
      </w:r>
      <w:r w:rsidRPr="009E6F20">
        <w:rPr>
          <w:rFonts w:ascii="Arial Unicode" w:hAnsi="Arial Unicode" w:cs="Sylfaen"/>
          <w:sz w:val="20"/>
        </w:rPr>
        <w:t>ատվիրատուն</w:t>
      </w:r>
      <w:r w:rsidRPr="009E6F20">
        <w:rPr>
          <w:rFonts w:ascii="Arial Unicode" w:hAnsi="Arial Unicode" w:cs="Sylfaen"/>
          <w:sz w:val="20"/>
          <w:lang w:val="af-ZA"/>
        </w:rPr>
        <w:t xml:space="preserve"> տեղեկագրում հրապարակում է </w:t>
      </w:r>
      <w:r w:rsidRPr="009E6F20">
        <w:rPr>
          <w:rFonts w:ascii="Arial Unicode" w:hAnsi="Arial Unicode" w:cs="Sylfaen"/>
          <w:sz w:val="20"/>
        </w:rPr>
        <w:t>հայտարարություն</w:t>
      </w:r>
      <w:r w:rsidRPr="009E6F20">
        <w:rPr>
          <w:rFonts w:ascii="Arial Unicode" w:hAnsi="Arial Unicode" w:cs="Sylfaen"/>
          <w:sz w:val="20"/>
          <w:lang w:val="af-ZA"/>
        </w:rPr>
        <w:t xml:space="preserve">, </w:t>
      </w:r>
      <w:r w:rsidRPr="009E6F20">
        <w:rPr>
          <w:rFonts w:ascii="Arial Unicode" w:hAnsi="Arial Unicode" w:cs="Sylfaen"/>
          <w:sz w:val="20"/>
        </w:rPr>
        <w:t>որում</w:t>
      </w:r>
      <w:r w:rsidR="004808C7" w:rsidRPr="009E6F20">
        <w:rPr>
          <w:rFonts w:ascii="Arial Unicode" w:hAnsi="Arial Unicode" w:cs="Sylfaen"/>
          <w:sz w:val="20"/>
          <w:lang w:val="af-ZA"/>
        </w:rPr>
        <w:t xml:space="preserve"> </w:t>
      </w:r>
      <w:r w:rsidRPr="009E6F20">
        <w:rPr>
          <w:rFonts w:ascii="Arial Unicode" w:hAnsi="Arial Unicode" w:cs="Sylfaen"/>
          <w:sz w:val="20"/>
        </w:rPr>
        <w:t>նշվում</w:t>
      </w:r>
      <w:r w:rsidR="004808C7" w:rsidRPr="009E6F20">
        <w:rPr>
          <w:rFonts w:ascii="Arial Unicode" w:hAnsi="Arial Unicode" w:cs="Sylfaen"/>
          <w:sz w:val="20"/>
          <w:lang w:val="af-ZA"/>
        </w:rPr>
        <w:t xml:space="preserve"> </w:t>
      </w:r>
      <w:r w:rsidRPr="009E6F20">
        <w:rPr>
          <w:rFonts w:ascii="Arial Unicode" w:hAnsi="Arial Unicode" w:cs="Sylfaen"/>
          <w:sz w:val="20"/>
        </w:rPr>
        <w:t>է</w:t>
      </w:r>
      <w:r w:rsidR="004808C7" w:rsidRPr="009E6F20">
        <w:rPr>
          <w:rFonts w:ascii="Arial Unicode" w:hAnsi="Arial Unicode" w:cs="Sylfaen"/>
          <w:sz w:val="20"/>
          <w:lang w:val="af-ZA"/>
        </w:rPr>
        <w:t xml:space="preserve"> </w:t>
      </w:r>
      <w:r w:rsidRPr="009E6F20">
        <w:rPr>
          <w:rFonts w:ascii="Arial Unicode" w:hAnsi="Arial Unicode" w:cs="Sylfaen"/>
          <w:sz w:val="20"/>
        </w:rPr>
        <w:t>գնման</w:t>
      </w:r>
      <w:r w:rsidR="004808C7" w:rsidRPr="009E6F20">
        <w:rPr>
          <w:rFonts w:ascii="Arial Unicode" w:hAnsi="Arial Unicode" w:cs="Sylfaen"/>
          <w:sz w:val="20"/>
          <w:lang w:val="af-ZA"/>
        </w:rPr>
        <w:t xml:space="preserve"> </w:t>
      </w:r>
      <w:r w:rsidRPr="009E6F20">
        <w:rPr>
          <w:rFonts w:ascii="Arial Unicode" w:hAnsi="Arial Unicode" w:cs="Sylfaen"/>
          <w:sz w:val="20"/>
        </w:rPr>
        <w:t>ընթացակարգը</w:t>
      </w:r>
      <w:r w:rsidR="004808C7" w:rsidRPr="009E6F20">
        <w:rPr>
          <w:rFonts w:ascii="Arial Unicode" w:hAnsi="Arial Unicode" w:cs="Sylfaen"/>
          <w:sz w:val="20"/>
          <w:lang w:val="af-ZA"/>
        </w:rPr>
        <w:t xml:space="preserve"> </w:t>
      </w:r>
      <w:r w:rsidRPr="009E6F20">
        <w:rPr>
          <w:rFonts w:ascii="Arial Unicode" w:hAnsi="Arial Unicode" w:cs="Sylfaen"/>
          <w:sz w:val="20"/>
        </w:rPr>
        <w:t>չկայացած</w:t>
      </w:r>
      <w:r w:rsidR="004808C7" w:rsidRPr="009E6F20">
        <w:rPr>
          <w:rFonts w:ascii="Arial Unicode" w:hAnsi="Arial Unicode" w:cs="Sylfaen"/>
          <w:sz w:val="20"/>
          <w:lang w:val="af-ZA"/>
        </w:rPr>
        <w:t xml:space="preserve"> </w:t>
      </w:r>
      <w:r w:rsidRPr="009E6F20">
        <w:rPr>
          <w:rFonts w:ascii="Arial Unicode" w:hAnsi="Arial Unicode" w:cs="Sylfaen"/>
          <w:sz w:val="20"/>
        </w:rPr>
        <w:t>հայտարարվելու</w:t>
      </w:r>
      <w:r w:rsidR="004808C7" w:rsidRPr="009E6F20">
        <w:rPr>
          <w:rFonts w:ascii="Arial Unicode" w:hAnsi="Arial Unicode" w:cs="Sylfaen"/>
          <w:sz w:val="20"/>
          <w:lang w:val="af-ZA"/>
        </w:rPr>
        <w:t xml:space="preserve"> </w:t>
      </w:r>
      <w:r w:rsidRPr="009E6F20">
        <w:rPr>
          <w:rFonts w:ascii="Arial Unicode" w:hAnsi="Arial Unicode" w:cs="Sylfaen"/>
          <w:sz w:val="20"/>
        </w:rPr>
        <w:t>հիմնավորումը։</w:t>
      </w:r>
    </w:p>
    <w:p w:rsidR="00402CEF" w:rsidRPr="009E6F20" w:rsidRDefault="00402CEF" w:rsidP="00402CEF">
      <w:pPr>
        <w:ind w:firstLine="567"/>
        <w:jc w:val="both"/>
        <w:rPr>
          <w:rFonts w:ascii="Arial Unicode" w:hAnsi="Arial Unicode" w:cs="Sylfaen"/>
          <w:sz w:val="20"/>
          <w:lang w:val="af-ZA"/>
        </w:rPr>
      </w:pPr>
    </w:p>
    <w:p w:rsidR="00402CEF" w:rsidRPr="009E6F20" w:rsidRDefault="00402CEF" w:rsidP="00402CEF">
      <w:pPr>
        <w:pStyle w:val="a3"/>
        <w:spacing w:line="240" w:lineRule="auto"/>
        <w:rPr>
          <w:rFonts w:ascii="Arial Unicode" w:hAnsi="Arial Unicode"/>
          <w:i w:val="0"/>
          <w:sz w:val="18"/>
          <w:szCs w:val="18"/>
          <w:u w:val="single"/>
          <w:lang w:val="af-ZA"/>
        </w:rPr>
      </w:pPr>
    </w:p>
    <w:p w:rsidR="00402CEF" w:rsidRPr="009E6F20" w:rsidRDefault="00402CEF" w:rsidP="00402CEF">
      <w:pPr>
        <w:jc w:val="center"/>
        <w:rPr>
          <w:rFonts w:ascii="Arial Unicode" w:hAnsi="Arial Unicode"/>
          <w:b/>
          <w:sz w:val="20"/>
          <w:lang w:val="af-ZA"/>
        </w:rPr>
      </w:pPr>
      <w:r w:rsidRPr="009E6F20">
        <w:rPr>
          <w:rFonts w:ascii="Arial Unicode" w:hAnsi="Arial Unicode"/>
          <w:b/>
          <w:sz w:val="20"/>
          <w:lang w:val="af-ZA"/>
        </w:rPr>
        <w:t xml:space="preserve">12. ԳՆՄԱՆ ԳՈՐԾԸՆԹԱՑԻ ՀԵՏ ԿԱՊՎԱԾ ԳՈՐԾՈՂՈՒԹՅՈՒՆՆԵՐԸ ԵՎ (ԿԱՄ) </w:t>
      </w:r>
    </w:p>
    <w:p w:rsidR="00402CEF" w:rsidRPr="009E6F20" w:rsidRDefault="00402CEF" w:rsidP="00402CEF">
      <w:pPr>
        <w:jc w:val="center"/>
        <w:rPr>
          <w:rFonts w:ascii="Arial Unicode" w:hAnsi="Arial Unicode"/>
          <w:b/>
          <w:sz w:val="20"/>
          <w:lang w:val="af-ZA"/>
        </w:rPr>
      </w:pPr>
      <w:r w:rsidRPr="009E6F20">
        <w:rPr>
          <w:rFonts w:ascii="Arial Unicode" w:hAnsi="Arial Unicode"/>
          <w:b/>
          <w:sz w:val="20"/>
          <w:lang w:val="af-ZA"/>
        </w:rPr>
        <w:t xml:space="preserve">ԸՆԴՈՒՆՎԱԾ ՈՐՈՇՈՒՄՆԵՐԸ ԲՈՂՈՔԱՐԿԵԼՈՒ ՄԱՍՆԱԿՑԻ </w:t>
      </w:r>
    </w:p>
    <w:p w:rsidR="00402CEF" w:rsidRPr="009E6F20" w:rsidRDefault="00402CEF" w:rsidP="00402CEF">
      <w:pPr>
        <w:jc w:val="center"/>
        <w:rPr>
          <w:rFonts w:ascii="Arial Unicode" w:hAnsi="Arial Unicode"/>
          <w:b/>
          <w:sz w:val="20"/>
          <w:lang w:val="af-ZA"/>
        </w:rPr>
      </w:pPr>
      <w:r w:rsidRPr="009E6F20">
        <w:rPr>
          <w:rFonts w:ascii="Arial Unicode" w:hAnsi="Arial Unicode"/>
          <w:b/>
          <w:sz w:val="20"/>
          <w:lang w:val="af-ZA"/>
        </w:rPr>
        <w:t>ԻՐԱՎՈՒՆՔԸ ԵՎ ԿԱՐԳԸ</w:t>
      </w:r>
    </w:p>
    <w:p w:rsidR="00402CEF" w:rsidRPr="009E6F20" w:rsidRDefault="00402CEF" w:rsidP="00402CEF">
      <w:pPr>
        <w:jc w:val="center"/>
        <w:rPr>
          <w:rFonts w:ascii="Arial Unicode" w:hAnsi="Arial Unicode"/>
          <w:b/>
          <w:sz w:val="20"/>
          <w:lang w:val="af-ZA"/>
        </w:rPr>
      </w:pP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12.1</w:t>
      </w:r>
      <w:r w:rsidRPr="009E6F20">
        <w:rPr>
          <w:rFonts w:ascii="Arial Unicode" w:hAnsi="Arial Unicode" w:cs="Sylfaen"/>
          <w:sz w:val="20"/>
          <w:szCs w:val="20"/>
        </w:rPr>
        <w:t>Յուրաքանչյուր</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անձ</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իրավունք</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ունի</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բողոքարկելու</w:t>
      </w:r>
      <w:r w:rsidRPr="009E6F20">
        <w:rPr>
          <w:rFonts w:ascii="Arial Unicode" w:hAnsi="Arial Unicode" w:cs="Sylfaen"/>
          <w:sz w:val="20"/>
          <w:szCs w:val="20"/>
          <w:lang w:val="af-ZA"/>
        </w:rPr>
        <w:t xml:space="preserve"> պ</w:t>
      </w:r>
      <w:r w:rsidRPr="009E6F20">
        <w:rPr>
          <w:rFonts w:ascii="Arial Unicode" w:hAnsi="Arial Unicode" w:cs="Sylfaen"/>
          <w:sz w:val="20"/>
          <w:szCs w:val="20"/>
        </w:rPr>
        <w:t>ատվիրատուի</w:t>
      </w:r>
      <w:r w:rsidRPr="009E6F20">
        <w:rPr>
          <w:rFonts w:ascii="Arial Unicode" w:hAnsi="Arial Unicode" w:cs="Sylfaen"/>
          <w:sz w:val="20"/>
          <w:szCs w:val="20"/>
          <w:lang w:val="af-ZA"/>
        </w:rPr>
        <w:t xml:space="preserve">, </w:t>
      </w:r>
      <w:r w:rsidRPr="009E6F20">
        <w:rPr>
          <w:rFonts w:ascii="Arial Unicode" w:hAnsi="Arial Unicode" w:cs="Sylfaen"/>
          <w:sz w:val="20"/>
          <w:szCs w:val="20"/>
        </w:rPr>
        <w:t>հանձնաժողովի</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գնումների</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հետ</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կապված</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բողոքներ</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քննող</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անձի</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գործողությունները</w:t>
      </w:r>
      <w:r w:rsidRPr="009E6F20">
        <w:rPr>
          <w:rFonts w:ascii="Arial Unicode" w:hAnsi="Arial Unicode" w:cs="Sylfaen"/>
          <w:sz w:val="20"/>
          <w:szCs w:val="20"/>
          <w:lang w:val="af-ZA"/>
        </w:rPr>
        <w:t xml:space="preserve"> (</w:t>
      </w:r>
      <w:r w:rsidRPr="009E6F20">
        <w:rPr>
          <w:rFonts w:ascii="Arial Unicode" w:hAnsi="Arial Unicode" w:cs="Sylfaen"/>
          <w:sz w:val="20"/>
          <w:szCs w:val="20"/>
        </w:rPr>
        <w:t>անգործությունը</w:t>
      </w:r>
      <w:r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որոշումները։</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12.2</w:t>
      </w:r>
      <w:r w:rsidRPr="009E6F20">
        <w:rPr>
          <w:rFonts w:ascii="Arial Unicode" w:hAnsi="Arial Unicode" w:cs="Sylfaen"/>
          <w:sz w:val="20"/>
          <w:szCs w:val="20"/>
        </w:rPr>
        <w:t>Գնումների</w:t>
      </w:r>
      <w:r w:rsidRPr="009E6F20">
        <w:rPr>
          <w:rFonts w:ascii="Arial Unicode" w:hAnsi="Arial Unicode" w:cs="Sylfaen"/>
          <w:sz w:val="20"/>
          <w:szCs w:val="20"/>
          <w:lang w:val="af-ZA"/>
        </w:rPr>
        <w:t xml:space="preserve">, </w:t>
      </w:r>
      <w:r w:rsidRPr="009E6F20">
        <w:rPr>
          <w:rFonts w:ascii="Arial Unicode" w:hAnsi="Arial Unicode" w:cs="Sylfaen"/>
          <w:sz w:val="20"/>
          <w:szCs w:val="20"/>
        </w:rPr>
        <w:t>այդ</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թվում</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բողոքի</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քննման</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հետ</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կապված</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հարաբերությունները</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վարչական</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հարաբերություններ</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չեն</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դրանք</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կարգավորվում</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են</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Հայաստանի</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Հանարապետության</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քաղաքացիաիրավական</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հարաբերությունները</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կարգավորող</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օրենսդրությամբ։</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12.3 </w:t>
      </w:r>
      <w:r w:rsidRPr="009E6F20">
        <w:rPr>
          <w:rFonts w:ascii="Arial Unicode" w:hAnsi="Arial Unicode" w:cs="Sylfaen"/>
          <w:sz w:val="20"/>
          <w:szCs w:val="20"/>
        </w:rPr>
        <w:t>Յուրաքանչյուր</w:t>
      </w:r>
      <w:r w:rsidR="007C2C5F" w:rsidRPr="009E6F20">
        <w:rPr>
          <w:rFonts w:ascii="Arial Unicode" w:hAnsi="Arial Unicode" w:cs="Sylfaen"/>
          <w:sz w:val="20"/>
          <w:szCs w:val="20"/>
          <w:lang w:val="af-ZA"/>
        </w:rPr>
        <w:t xml:space="preserve"> </w:t>
      </w:r>
      <w:r w:rsidRPr="009E6F20">
        <w:rPr>
          <w:rFonts w:ascii="Arial Unicode" w:hAnsi="Arial Unicode" w:cs="Sylfaen"/>
          <w:sz w:val="20"/>
          <w:szCs w:val="20"/>
        </w:rPr>
        <w:t>անձ</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իրավունք</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ունի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Օրենքի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համաձայն</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1) </w:t>
      </w:r>
      <w:r w:rsidRPr="009E6F20">
        <w:rPr>
          <w:rFonts w:ascii="Arial Unicode" w:hAnsi="Arial Unicode" w:cs="Sylfaen"/>
          <w:sz w:val="20"/>
          <w:szCs w:val="20"/>
        </w:rPr>
        <w:t>նախքան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պայմանագրի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կնքումը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բողոքարկելու</w:t>
      </w:r>
      <w:r w:rsidRPr="009E6F20">
        <w:rPr>
          <w:rFonts w:ascii="Arial Unicode" w:hAnsi="Arial Unicode" w:cs="Sylfaen"/>
          <w:sz w:val="20"/>
          <w:szCs w:val="20"/>
          <w:lang w:val="af-ZA"/>
        </w:rPr>
        <w:t xml:space="preserve"> պ</w:t>
      </w:r>
      <w:r w:rsidRPr="009E6F20">
        <w:rPr>
          <w:rFonts w:ascii="Arial Unicode" w:hAnsi="Arial Unicode" w:cs="Sylfaen"/>
          <w:sz w:val="20"/>
          <w:szCs w:val="20"/>
        </w:rPr>
        <w:t>ատվիրատուի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հանձնաժողովի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գործողությունները</w:t>
      </w:r>
      <w:r w:rsidRPr="009E6F20">
        <w:rPr>
          <w:rFonts w:ascii="Arial Unicode" w:hAnsi="Arial Unicode" w:cs="Sylfaen"/>
          <w:sz w:val="20"/>
          <w:szCs w:val="20"/>
          <w:lang w:val="af-ZA"/>
        </w:rPr>
        <w:t xml:space="preserve"> (</w:t>
      </w:r>
      <w:r w:rsidRPr="009E6F20">
        <w:rPr>
          <w:rFonts w:ascii="Arial Unicode" w:hAnsi="Arial Unicode" w:cs="Sylfaen"/>
          <w:sz w:val="20"/>
          <w:szCs w:val="20"/>
        </w:rPr>
        <w:t>անգործությունը</w:t>
      </w:r>
      <w:r w:rsidRPr="009E6F20">
        <w:rPr>
          <w:rFonts w:ascii="Arial Unicode" w:hAnsi="Arial Unicode" w:cs="Sylfaen"/>
          <w:sz w:val="20"/>
          <w:szCs w:val="20"/>
          <w:lang w:val="af-ZA"/>
        </w:rPr>
        <w:t xml:space="preserve">) և </w:t>
      </w:r>
      <w:r w:rsidRPr="009E6F20">
        <w:rPr>
          <w:rFonts w:ascii="Arial Unicode" w:hAnsi="Arial Unicode" w:cs="Sylfaen"/>
          <w:sz w:val="20"/>
          <w:szCs w:val="20"/>
        </w:rPr>
        <w:t>որոշումները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գնումների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հետ</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կապված</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բողոքներ</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քննող</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անձին</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bookmarkStart w:id="8" w:name="_Hlk9264573"/>
      <w:r w:rsidRPr="009E6F20">
        <w:rPr>
          <w:rFonts w:ascii="Arial Unicode" w:hAnsi="Arial Unicode"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2) </w:t>
      </w:r>
      <w:r w:rsidRPr="009E6F20">
        <w:rPr>
          <w:rFonts w:ascii="Arial Unicode" w:hAnsi="Arial Unicode" w:cs="Sylfaen"/>
          <w:sz w:val="20"/>
          <w:szCs w:val="20"/>
        </w:rPr>
        <w:t>դատական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կարգով</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բողոքարկելու</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գնումների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հետ</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կապված</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բողոքներ</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քննող</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անձի</w:t>
      </w:r>
      <w:r w:rsidRPr="009E6F20">
        <w:rPr>
          <w:rFonts w:ascii="Arial Unicode" w:hAnsi="Arial Unicode" w:cs="Sylfaen"/>
          <w:sz w:val="20"/>
          <w:szCs w:val="20"/>
          <w:lang w:val="af-ZA"/>
        </w:rPr>
        <w:t>, պ</w:t>
      </w:r>
      <w:r w:rsidRPr="009E6F20">
        <w:rPr>
          <w:rFonts w:ascii="Arial Unicode" w:hAnsi="Arial Unicode" w:cs="Sylfaen"/>
          <w:sz w:val="20"/>
          <w:szCs w:val="20"/>
        </w:rPr>
        <w:t>ատվիրատուի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հանձնաժողովի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գործողությունները</w:t>
      </w:r>
      <w:r w:rsidRPr="009E6F20">
        <w:rPr>
          <w:rFonts w:ascii="Arial Unicode" w:hAnsi="Arial Unicode" w:cs="Sylfaen"/>
          <w:sz w:val="20"/>
          <w:szCs w:val="20"/>
          <w:lang w:val="af-ZA"/>
        </w:rPr>
        <w:t xml:space="preserve"> (</w:t>
      </w:r>
      <w:r w:rsidRPr="009E6F20">
        <w:rPr>
          <w:rFonts w:ascii="Arial Unicode" w:hAnsi="Arial Unicode" w:cs="Sylfaen"/>
          <w:sz w:val="20"/>
          <w:szCs w:val="20"/>
        </w:rPr>
        <w:t>անգործությունը</w:t>
      </w:r>
      <w:r w:rsidRPr="009E6F20">
        <w:rPr>
          <w:rFonts w:ascii="Arial Unicode" w:hAnsi="Arial Unicode" w:cs="Sylfaen"/>
          <w:sz w:val="20"/>
          <w:szCs w:val="20"/>
          <w:lang w:val="af-ZA"/>
        </w:rPr>
        <w:t xml:space="preserve">) և </w:t>
      </w:r>
      <w:r w:rsidRPr="009E6F20">
        <w:rPr>
          <w:rFonts w:ascii="Arial Unicode" w:hAnsi="Arial Unicode" w:cs="Sylfaen"/>
          <w:sz w:val="20"/>
          <w:szCs w:val="20"/>
        </w:rPr>
        <w:t>որոշումները։</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12.4  </w:t>
      </w:r>
      <w:r w:rsidRPr="009E6F20">
        <w:rPr>
          <w:rFonts w:ascii="Arial Unicode" w:hAnsi="Arial Unicode" w:cs="Sylfaen"/>
          <w:sz w:val="20"/>
          <w:szCs w:val="20"/>
        </w:rPr>
        <w:t>Եթե</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ներկայացրած</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անձը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բողոքարկում</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1) </w:t>
      </w:r>
      <w:r w:rsidRPr="009E6F20">
        <w:rPr>
          <w:rFonts w:ascii="Arial Unicode" w:hAnsi="Arial Unicode" w:cs="Sylfaen"/>
          <w:sz w:val="20"/>
          <w:szCs w:val="20"/>
        </w:rPr>
        <w:t>պայմանագիր</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կնքելու</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որոշումը</w:t>
      </w:r>
      <w:r w:rsidRPr="009E6F20">
        <w:rPr>
          <w:rFonts w:ascii="Arial Unicode" w:hAnsi="Arial Unicode" w:cs="Sylfaen"/>
          <w:sz w:val="20"/>
          <w:szCs w:val="20"/>
          <w:lang w:val="af-ZA"/>
        </w:rPr>
        <w:t xml:space="preserve">, </w:t>
      </w:r>
      <w:r w:rsidRPr="009E6F20">
        <w:rPr>
          <w:rFonts w:ascii="Arial Unicode" w:hAnsi="Arial Unicode" w:cs="Sylfaen"/>
          <w:sz w:val="20"/>
          <w:szCs w:val="20"/>
        </w:rPr>
        <w:t>ապա</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ներկայացնում</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սույն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հրավերի</w:t>
      </w:r>
      <w:r w:rsidRPr="009E6F20">
        <w:rPr>
          <w:rFonts w:ascii="Arial Unicode" w:hAnsi="Arial Unicode" w:cs="Sylfaen"/>
          <w:sz w:val="20"/>
          <w:szCs w:val="20"/>
          <w:lang w:val="af-ZA"/>
        </w:rPr>
        <w:t xml:space="preserve"> 1-</w:t>
      </w:r>
      <w:r w:rsidRPr="009E6F20">
        <w:rPr>
          <w:rFonts w:ascii="Arial Unicode" w:hAnsi="Arial Unicode" w:cs="Sylfaen"/>
          <w:sz w:val="20"/>
          <w:szCs w:val="20"/>
        </w:rPr>
        <w:t>ին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մասի</w:t>
      </w:r>
      <w:r w:rsidRPr="009E6F20">
        <w:rPr>
          <w:rFonts w:ascii="Arial Unicode" w:hAnsi="Arial Unicode" w:cs="Sylfaen"/>
          <w:sz w:val="20"/>
          <w:szCs w:val="20"/>
          <w:lang w:val="af-ZA"/>
        </w:rPr>
        <w:t xml:space="preserve"> 8.28-</w:t>
      </w:r>
      <w:r w:rsidRPr="009E6F20">
        <w:rPr>
          <w:rFonts w:ascii="Arial Unicode" w:hAnsi="Arial Unicode" w:cs="Sylfaen"/>
          <w:sz w:val="20"/>
          <w:szCs w:val="20"/>
        </w:rPr>
        <w:t>րդ</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կետով</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նախատեսված</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անգործության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ժամանակահատվածում</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2) </w:t>
      </w:r>
      <w:r w:rsidRPr="009E6F20">
        <w:rPr>
          <w:rFonts w:ascii="Arial Unicode" w:hAnsi="Arial Unicode" w:cs="Sylfaen"/>
          <w:sz w:val="20"/>
          <w:szCs w:val="20"/>
        </w:rPr>
        <w:t>գնման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առարկայի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բնութագրերը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կամ</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հրավերի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պահանջները</w:t>
      </w:r>
      <w:r w:rsidRPr="009E6F20">
        <w:rPr>
          <w:rFonts w:ascii="Arial Unicode" w:hAnsi="Arial Unicode" w:cs="Sylfaen"/>
          <w:sz w:val="20"/>
          <w:szCs w:val="20"/>
          <w:lang w:val="af-ZA"/>
        </w:rPr>
        <w:t xml:space="preserve">, </w:t>
      </w:r>
      <w:r w:rsidRPr="009E6F20">
        <w:rPr>
          <w:rFonts w:ascii="Arial Unicode" w:hAnsi="Arial Unicode" w:cs="Sylfaen"/>
          <w:sz w:val="20"/>
          <w:szCs w:val="20"/>
        </w:rPr>
        <w:t>ապա</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ներկայացնում</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մինչև</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հայտերի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ներկայացման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վերջնաժամկետը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լրանալը</w:t>
      </w:r>
      <w:r w:rsidRPr="009E6F20">
        <w:rPr>
          <w:rFonts w:ascii="Arial Unicode" w:hAnsi="Arial Unicode" w:cs="Sylfaen"/>
          <w:sz w:val="20"/>
          <w:szCs w:val="20"/>
          <w:lang w:val="af-ZA"/>
        </w:rPr>
        <w:t xml:space="preserve">:  </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12.5 </w:t>
      </w:r>
      <w:r w:rsidRPr="009E6F20">
        <w:rPr>
          <w:rFonts w:ascii="Arial Unicode" w:hAnsi="Arial Unicode" w:cs="Sylfaen"/>
          <w:sz w:val="20"/>
          <w:szCs w:val="20"/>
        </w:rPr>
        <w:t>Գնումների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հետ</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կապված</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բողոքներ</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քննող</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անձին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ներկայացվում</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գրավոր</w:t>
      </w:r>
      <w:r w:rsidRPr="009E6F20">
        <w:rPr>
          <w:rFonts w:ascii="Arial Unicode" w:hAnsi="Arial Unicode" w:cs="Sylfaen"/>
          <w:sz w:val="20"/>
          <w:szCs w:val="20"/>
          <w:lang w:val="af-ZA"/>
        </w:rPr>
        <w:t xml:space="preserve">, </w:t>
      </w:r>
      <w:r w:rsidRPr="009E6F20">
        <w:rPr>
          <w:rFonts w:ascii="Arial Unicode" w:hAnsi="Arial Unicode" w:cs="Sylfaen"/>
          <w:sz w:val="20"/>
          <w:szCs w:val="20"/>
        </w:rPr>
        <w:t>ստորագրված</w:t>
      </w:r>
      <w:r w:rsidRPr="009E6F20">
        <w:rPr>
          <w:rFonts w:ascii="Arial Unicode" w:hAnsi="Arial Unicode" w:cs="Sylfaen"/>
          <w:sz w:val="20"/>
          <w:szCs w:val="20"/>
          <w:lang w:val="af-ZA"/>
        </w:rPr>
        <w:t xml:space="preserve">, </w:t>
      </w:r>
      <w:r w:rsidRPr="009E6F20">
        <w:rPr>
          <w:rFonts w:ascii="Arial Unicode" w:hAnsi="Arial Unicode" w:cs="Sylfaen"/>
          <w:sz w:val="20"/>
          <w:szCs w:val="20"/>
        </w:rPr>
        <w:t>դրանում</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ներառելով</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1) </w:t>
      </w:r>
      <w:r w:rsidRPr="009E6F20">
        <w:rPr>
          <w:rFonts w:ascii="Arial Unicode" w:hAnsi="Arial Unicode" w:cs="Sylfaen"/>
          <w:sz w:val="20"/>
          <w:szCs w:val="20"/>
        </w:rPr>
        <w:t>բողոքը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ներկայացրած</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անձի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անվանումը</w:t>
      </w:r>
      <w:r w:rsidRPr="009E6F20">
        <w:rPr>
          <w:rFonts w:ascii="Arial Unicode" w:hAnsi="Arial Unicode" w:cs="Sylfaen"/>
          <w:sz w:val="20"/>
          <w:szCs w:val="20"/>
          <w:lang w:val="af-ZA"/>
        </w:rPr>
        <w:t xml:space="preserve"> (</w:t>
      </w:r>
      <w:r w:rsidRPr="009E6F20">
        <w:rPr>
          <w:rFonts w:ascii="Arial Unicode" w:hAnsi="Arial Unicode" w:cs="Sylfaen"/>
          <w:sz w:val="20"/>
          <w:szCs w:val="20"/>
        </w:rPr>
        <w:t>անունը</w:t>
      </w:r>
      <w:r w:rsidRPr="009E6F20">
        <w:rPr>
          <w:rFonts w:ascii="Arial Unicode" w:hAnsi="Arial Unicode" w:cs="Sylfaen"/>
          <w:sz w:val="20"/>
          <w:szCs w:val="20"/>
          <w:lang w:val="af-ZA"/>
        </w:rPr>
        <w:t xml:space="preserve">, </w:t>
      </w:r>
      <w:r w:rsidRPr="009E6F20">
        <w:rPr>
          <w:rFonts w:ascii="Arial Unicode" w:hAnsi="Arial Unicode" w:cs="Sylfaen"/>
          <w:sz w:val="20"/>
          <w:szCs w:val="20"/>
        </w:rPr>
        <w:t>ազգանունը</w:t>
      </w:r>
      <w:r w:rsidRPr="009E6F20">
        <w:rPr>
          <w:rFonts w:ascii="Arial Unicode" w:hAnsi="Arial Unicode" w:cs="Sylfaen"/>
          <w:sz w:val="20"/>
          <w:szCs w:val="20"/>
          <w:lang w:val="af-ZA"/>
        </w:rPr>
        <w:t xml:space="preserve">, </w:t>
      </w:r>
      <w:r w:rsidRPr="009E6F20">
        <w:rPr>
          <w:rFonts w:ascii="Arial Unicode" w:hAnsi="Arial Unicode" w:cs="Sylfaen"/>
          <w:sz w:val="20"/>
          <w:szCs w:val="20"/>
        </w:rPr>
        <w:t>անձը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հաստատող</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փաստաթղթի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պատճենը</w:t>
      </w:r>
      <w:r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հասցեն</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2) պ</w:t>
      </w:r>
      <w:r w:rsidRPr="009E6F20">
        <w:rPr>
          <w:rFonts w:ascii="Arial Unicode" w:hAnsi="Arial Unicode" w:cs="Sylfaen"/>
          <w:sz w:val="20"/>
          <w:szCs w:val="20"/>
        </w:rPr>
        <w:t>ատվիրատուի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անվանումը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հասցեն</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lastRenderedPageBreak/>
        <w:t xml:space="preserve">3) </w:t>
      </w:r>
      <w:r w:rsidRPr="009E6F20">
        <w:rPr>
          <w:rFonts w:ascii="Arial Unicode" w:hAnsi="Arial Unicode" w:cs="Sylfaen"/>
          <w:sz w:val="20"/>
          <w:szCs w:val="20"/>
        </w:rPr>
        <w:t>բողոքարկվող</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գնման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ընթացակարգի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ծածկագիրը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առարկան</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4) </w:t>
      </w:r>
      <w:r w:rsidRPr="009E6F20">
        <w:rPr>
          <w:rFonts w:ascii="Arial Unicode" w:hAnsi="Arial Unicode" w:cs="Sylfaen"/>
          <w:sz w:val="20"/>
          <w:szCs w:val="20"/>
        </w:rPr>
        <w:t>վեճի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առարկան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ներկայացրած</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անձի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պահանջը</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5) </w:t>
      </w:r>
      <w:r w:rsidRPr="009E6F20">
        <w:rPr>
          <w:rFonts w:ascii="Arial Unicode" w:hAnsi="Arial Unicode" w:cs="Sylfaen"/>
          <w:sz w:val="20"/>
          <w:szCs w:val="20"/>
        </w:rPr>
        <w:t>բողոքի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փաստացի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իրավական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հիմքերը</w:t>
      </w:r>
      <w:r w:rsidRPr="009E6F20">
        <w:rPr>
          <w:rFonts w:ascii="Arial Unicode" w:hAnsi="Arial Unicode" w:cs="Sylfaen"/>
          <w:sz w:val="20"/>
          <w:szCs w:val="20"/>
          <w:lang w:val="af-ZA"/>
        </w:rPr>
        <w:t xml:space="preserve">, </w:t>
      </w:r>
      <w:r w:rsidRPr="009E6F20">
        <w:rPr>
          <w:rFonts w:ascii="Arial Unicode" w:hAnsi="Arial Unicode" w:cs="Sylfaen"/>
          <w:sz w:val="20"/>
          <w:szCs w:val="20"/>
        </w:rPr>
        <w:t>ապացույցները</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6) </w:t>
      </w:r>
      <w:r w:rsidRPr="009E6F20">
        <w:rPr>
          <w:rFonts w:ascii="Arial Unicode" w:hAnsi="Arial Unicode" w:cs="Sylfaen"/>
          <w:sz w:val="20"/>
          <w:szCs w:val="20"/>
        </w:rPr>
        <w:t>բողոքարկման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վճարը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կատարած</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լինելը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հիմնավորող</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փաստաթղթի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պատճենը</w:t>
      </w:r>
      <w:r w:rsidRPr="009E6F20">
        <w:rPr>
          <w:rFonts w:ascii="Arial Unicode" w:hAnsi="Arial Unicode" w:cs="Sylfaen"/>
          <w:sz w:val="20"/>
          <w:szCs w:val="20"/>
          <w:lang w:val="af-ZA"/>
        </w:rPr>
        <w:t xml:space="preserve">: </w:t>
      </w:r>
      <w:r w:rsidRPr="009E6F20">
        <w:rPr>
          <w:rFonts w:ascii="Arial Unicode" w:hAnsi="Arial Unicode" w:cs="Sylfaen"/>
          <w:sz w:val="20"/>
          <w:szCs w:val="20"/>
        </w:rPr>
        <w:t>Ընդ</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որում</w:t>
      </w:r>
      <w:r w:rsidRPr="009E6F20">
        <w:rPr>
          <w:rFonts w:ascii="Arial Unicode" w:hAnsi="Arial Unicode" w:cs="Sylfaen"/>
          <w:sz w:val="20"/>
          <w:szCs w:val="20"/>
          <w:lang w:val="af-ZA"/>
        </w:rPr>
        <w:t xml:space="preserve">` </w:t>
      </w:r>
      <w:r w:rsidRPr="009E6F20">
        <w:rPr>
          <w:rFonts w:ascii="Arial Unicode" w:hAnsi="Arial Unicode" w:cs="Sylfaen"/>
          <w:sz w:val="20"/>
          <w:szCs w:val="20"/>
        </w:rPr>
        <w:t>բողոքարկման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վճարի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չափը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կազմում</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Pr="009E6F20">
        <w:rPr>
          <w:rFonts w:ascii="Arial Unicode" w:hAnsi="Arial Unicode" w:cs="Sylfaen"/>
          <w:sz w:val="20"/>
          <w:szCs w:val="20"/>
          <w:lang w:val="af-ZA"/>
        </w:rPr>
        <w:t xml:space="preserve"> 30 </w:t>
      </w:r>
      <w:r w:rsidRPr="009E6F20">
        <w:rPr>
          <w:rFonts w:ascii="Arial Unicode" w:hAnsi="Arial Unicode" w:cs="Sylfaen"/>
          <w:sz w:val="20"/>
          <w:szCs w:val="20"/>
        </w:rPr>
        <w:t>հազար</w:t>
      </w:r>
      <w:r w:rsidRPr="009E6F20">
        <w:rPr>
          <w:rFonts w:ascii="Arial Unicode" w:hAnsi="Arial Unicode" w:cs="Sylfaen"/>
          <w:sz w:val="20"/>
          <w:szCs w:val="20"/>
          <w:lang w:val="af-ZA"/>
        </w:rPr>
        <w:t xml:space="preserve"> ՀՀ </w:t>
      </w:r>
      <w:r w:rsidRPr="009E6F20">
        <w:rPr>
          <w:rFonts w:ascii="Arial Unicode" w:hAnsi="Arial Unicode" w:cs="Sylfaen"/>
          <w:sz w:val="20"/>
          <w:szCs w:val="20"/>
        </w:rPr>
        <w:t>դրամ</w:t>
      </w:r>
      <w:r w:rsidRPr="009E6F20">
        <w:rPr>
          <w:rFonts w:ascii="Arial Unicode" w:hAnsi="Arial Unicode" w:cs="Sylfaen"/>
          <w:sz w:val="20"/>
          <w:szCs w:val="20"/>
          <w:lang w:val="af-ZA"/>
        </w:rPr>
        <w:t xml:space="preserve">, </w:t>
      </w:r>
      <w:r w:rsidRPr="009E6F20">
        <w:rPr>
          <w:rFonts w:ascii="Arial Unicode" w:hAnsi="Arial Unicode" w:cs="Sylfaen"/>
          <w:sz w:val="20"/>
          <w:szCs w:val="20"/>
        </w:rPr>
        <w:t>որը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վճարվում</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ՀՀ</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պետական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բյուջե</w:t>
      </w:r>
      <w:r w:rsidRPr="009E6F20">
        <w:rPr>
          <w:rFonts w:ascii="Arial Unicode" w:hAnsi="Arial Unicode" w:cs="Sylfaen"/>
          <w:sz w:val="20"/>
          <w:szCs w:val="20"/>
          <w:lang w:val="af-ZA"/>
        </w:rPr>
        <w:t xml:space="preserve">` </w:t>
      </w:r>
      <w:r w:rsidRPr="009E6F20">
        <w:rPr>
          <w:rFonts w:ascii="Arial Unicode" w:hAnsi="Arial Unicode" w:cs="Sylfaen"/>
          <w:sz w:val="20"/>
          <w:szCs w:val="20"/>
        </w:rPr>
        <w:t>այդ</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նպատակով</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լիազորված</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մարմնի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անվամբ</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բացված</w:t>
      </w:r>
      <w:r w:rsidR="00E16EBD" w:rsidRPr="009E6F20">
        <w:rPr>
          <w:rFonts w:ascii="Arial Unicode" w:hAnsi="Arial Unicode" w:cs="Sylfaen"/>
          <w:sz w:val="20"/>
          <w:szCs w:val="20"/>
          <w:lang w:val="af-ZA"/>
        </w:rPr>
        <w:t xml:space="preserve"> </w:t>
      </w:r>
      <w:r w:rsidRPr="009E6F20">
        <w:rPr>
          <w:rFonts w:ascii="Arial Unicode" w:hAnsi="Arial Unicode"/>
          <w:sz w:val="20"/>
          <w:szCs w:val="20"/>
          <w:lang w:val="af-ZA"/>
        </w:rPr>
        <w:t>«</w:t>
      </w:r>
      <w:r w:rsidRPr="009E6F20">
        <w:rPr>
          <w:rFonts w:ascii="Arial Unicode" w:hAnsi="Arial Unicode" w:cs="Sylfaen"/>
          <w:sz w:val="20"/>
          <w:szCs w:val="20"/>
          <w:lang w:val="af-ZA"/>
        </w:rPr>
        <w:t>900008000482</w:t>
      </w:r>
      <w:r w:rsidRPr="009E6F20">
        <w:rPr>
          <w:rFonts w:ascii="Arial Unicode" w:hAnsi="Arial Unicode"/>
          <w:sz w:val="20"/>
          <w:szCs w:val="20"/>
          <w:lang w:val="af-ZA"/>
        </w:rPr>
        <w:t>»</w:t>
      </w:r>
      <w:r w:rsidR="00E16EBD" w:rsidRPr="009E6F20">
        <w:rPr>
          <w:rFonts w:ascii="Arial Unicode" w:hAnsi="Arial Unicode"/>
          <w:sz w:val="20"/>
          <w:szCs w:val="20"/>
          <w:lang w:val="af-ZA"/>
        </w:rPr>
        <w:t xml:space="preserve"> </w:t>
      </w:r>
      <w:r w:rsidRPr="009E6F20">
        <w:rPr>
          <w:rFonts w:ascii="Arial Unicode" w:hAnsi="Arial Unicode" w:cs="Sylfaen"/>
          <w:sz w:val="20"/>
          <w:szCs w:val="20"/>
        </w:rPr>
        <w:t>գանձապետական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հաշվին</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7) </w:t>
      </w:r>
      <w:r w:rsidRPr="009E6F20">
        <w:rPr>
          <w:rFonts w:ascii="Arial Unicode" w:hAnsi="Arial Unicode" w:cs="Sylfaen"/>
          <w:sz w:val="20"/>
          <w:szCs w:val="20"/>
        </w:rPr>
        <w:t>այն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բանկի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անվանումը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հաշվեհամարը</w:t>
      </w:r>
      <w:r w:rsidRPr="009E6F20">
        <w:rPr>
          <w:rFonts w:ascii="Arial Unicode" w:hAnsi="Arial Unicode" w:cs="Sylfaen"/>
          <w:sz w:val="20"/>
          <w:szCs w:val="20"/>
          <w:lang w:val="af-ZA"/>
        </w:rPr>
        <w:t xml:space="preserve">, </w:t>
      </w:r>
      <w:r w:rsidRPr="009E6F20">
        <w:rPr>
          <w:rFonts w:ascii="Arial Unicode" w:hAnsi="Arial Unicode" w:cs="Sylfaen"/>
          <w:sz w:val="20"/>
          <w:szCs w:val="20"/>
        </w:rPr>
        <w:t>որին</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բողոքը</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բավարարվելուդեպքում</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պետք</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հետ</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փոխանցվի</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վճարը</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8) </w:t>
      </w:r>
      <w:r w:rsidRPr="009E6F20">
        <w:rPr>
          <w:rFonts w:ascii="Arial Unicode" w:hAnsi="Arial Unicode" w:cs="Sylfaen"/>
          <w:sz w:val="20"/>
          <w:szCs w:val="20"/>
        </w:rPr>
        <w:t>այլ</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անհրաժեշտ</w:t>
      </w:r>
      <w:r w:rsidR="00E16EBD" w:rsidRPr="009E6F20">
        <w:rPr>
          <w:rFonts w:ascii="Arial Unicode" w:hAnsi="Arial Unicode" w:cs="Sylfaen"/>
          <w:sz w:val="20"/>
          <w:szCs w:val="20"/>
          <w:lang w:val="af-ZA"/>
        </w:rPr>
        <w:t xml:space="preserve"> </w:t>
      </w:r>
      <w:r w:rsidRPr="009E6F20">
        <w:rPr>
          <w:rFonts w:ascii="Arial Unicode" w:hAnsi="Arial Unicode" w:cs="Sylfaen"/>
          <w:sz w:val="20"/>
          <w:szCs w:val="20"/>
        </w:rPr>
        <w:t>տեղեկություններ։</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9E6F20">
        <w:rPr>
          <w:rFonts w:ascii="Calibri" w:hAnsi="Calibri" w:cs="Calibri"/>
          <w:sz w:val="20"/>
          <w:szCs w:val="20"/>
          <w:lang w:val="af-ZA"/>
        </w:rPr>
        <w:t> </w:t>
      </w:r>
      <w:r w:rsidRPr="009E6F20">
        <w:rPr>
          <w:rFonts w:ascii="Arial Unicode" w:hAnsi="Arial Unicode" w:cs="Sylfaen"/>
          <w:sz w:val="20"/>
          <w:szCs w:val="20"/>
          <w:lang w:val="af-ZA"/>
        </w:rPr>
        <w:t xml:space="preserve">  12.7 </w:t>
      </w:r>
      <w:r w:rsidRPr="009E6F20">
        <w:rPr>
          <w:rFonts w:ascii="Arial Unicode" w:hAnsi="Arial Unicode" w:cs="Sylfaen"/>
          <w:sz w:val="20"/>
          <w:szCs w:val="20"/>
        </w:rPr>
        <w:t>Բողոքը</w:t>
      </w:r>
      <w:r w:rsidRPr="009E6F20">
        <w:rPr>
          <w:rFonts w:ascii="Arial Unicode" w:hAnsi="Arial Unicode" w:cs="Sylfaen"/>
          <w:sz w:val="20"/>
          <w:szCs w:val="20"/>
          <w:lang w:val="af-ZA"/>
        </w:rPr>
        <w:t xml:space="preserve">, </w:t>
      </w:r>
      <w:r w:rsidRPr="009E6F20">
        <w:rPr>
          <w:rFonts w:ascii="Arial Unicode" w:hAnsi="Arial Unicode" w:cs="Sylfaen"/>
          <w:sz w:val="20"/>
          <w:szCs w:val="20"/>
        </w:rPr>
        <w:t>այդ</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թվում՝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մասնակի</w:t>
      </w:r>
      <w:r w:rsidRPr="009E6F20">
        <w:rPr>
          <w:rFonts w:ascii="Arial Unicode" w:hAnsi="Arial Unicode" w:cs="Sylfaen"/>
          <w:sz w:val="20"/>
          <w:szCs w:val="20"/>
          <w:lang w:val="af-ZA"/>
        </w:rPr>
        <w:t xml:space="preserve">, </w:t>
      </w:r>
      <w:r w:rsidRPr="009E6F20">
        <w:rPr>
          <w:rFonts w:ascii="Arial Unicode" w:hAnsi="Arial Unicode" w:cs="Sylfaen"/>
          <w:sz w:val="20"/>
          <w:szCs w:val="20"/>
        </w:rPr>
        <w:t>բավարարվելու</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մասին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բողոքներ</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քննող</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անձի</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կողմից</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կայացված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որոշումը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տեղեկագրում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հրապարակվելուն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հաջորդող</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աշխատանքային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օրը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տվյալ</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բողոքը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քննած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որոշում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կայացրած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բողոքներ</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քննող</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անձը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գրավոր</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լիազորված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մարմնին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տրամադրում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բողոքարկման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վճարը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կատարած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լինելը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հավաստող</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փաստաթղթի</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պատճենը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այն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բանկի</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անվանումը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հաշվեհամարը</w:t>
      </w:r>
      <w:r w:rsidRPr="009E6F20">
        <w:rPr>
          <w:rFonts w:ascii="Arial Unicode" w:hAnsi="Arial Unicode" w:cs="Sylfaen"/>
          <w:sz w:val="20"/>
          <w:szCs w:val="20"/>
          <w:lang w:val="af-ZA"/>
        </w:rPr>
        <w:t xml:space="preserve">, </w:t>
      </w:r>
      <w:r w:rsidRPr="009E6F20">
        <w:rPr>
          <w:rFonts w:ascii="Arial Unicode" w:hAnsi="Arial Unicode" w:cs="Sylfaen"/>
          <w:sz w:val="20"/>
          <w:szCs w:val="20"/>
        </w:rPr>
        <w:t>որին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պետք</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փոխանցվի</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հետ</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վերադարձվող</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գումարը</w:t>
      </w:r>
      <w:r w:rsidRPr="009E6F20">
        <w:rPr>
          <w:rFonts w:ascii="Arial Unicode" w:hAnsi="Arial Unicode" w:cs="Sylfaen"/>
          <w:sz w:val="20"/>
          <w:szCs w:val="20"/>
          <w:lang w:val="af-ZA"/>
        </w:rPr>
        <w:t xml:space="preserve">: </w:t>
      </w:r>
      <w:r w:rsidRPr="009E6F20">
        <w:rPr>
          <w:rFonts w:ascii="Arial Unicode" w:hAnsi="Arial Unicode" w:cs="Sylfaen"/>
          <w:sz w:val="20"/>
          <w:szCs w:val="20"/>
        </w:rPr>
        <w:t>Լիազորված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մարմինը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սույն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կետում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նշված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փաստաթղթի</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պատճենը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ստանալու</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օրվան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հաջորդող</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հինգ</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աշխատանքային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օրը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ընթացքում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բողոքարկման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վճարը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հետ</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փոխանցում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այն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վճարած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անձին</w:t>
      </w:r>
      <w:r w:rsidRPr="009E6F20">
        <w:rPr>
          <w:rFonts w:ascii="Arial Unicode" w:hAnsi="Arial Unicode" w:cs="Sylfaen"/>
          <w:sz w:val="20"/>
          <w:szCs w:val="20"/>
          <w:lang w:val="af-ZA"/>
        </w:rPr>
        <w:t xml:space="preserve">` </w:t>
      </w:r>
      <w:r w:rsidRPr="009E6F20">
        <w:rPr>
          <w:rFonts w:ascii="Arial Unicode" w:hAnsi="Arial Unicode" w:cs="Sylfaen"/>
          <w:sz w:val="20"/>
          <w:szCs w:val="20"/>
        </w:rPr>
        <w:t>ներկայացված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բանկային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հաշվին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փոխանցելու</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միջոցով</w:t>
      </w:r>
      <w:r w:rsidRPr="009E6F20">
        <w:rPr>
          <w:rFonts w:ascii="Arial Unicode" w:hAnsi="Arial Unicode" w:cs="Sylfaen"/>
          <w:sz w:val="20"/>
          <w:szCs w:val="20"/>
          <w:lang w:val="af-ZA"/>
        </w:rPr>
        <w:t>:</w:t>
      </w:r>
    </w:p>
    <w:p w:rsidR="00402CEF" w:rsidRPr="009E6F20"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 xml:space="preserve">12.8 </w:t>
      </w:r>
      <w:bookmarkStart w:id="9" w:name="_Hlk9264773"/>
      <w:r w:rsidRPr="009E6F20">
        <w:rPr>
          <w:rFonts w:ascii="Arial Unicode" w:hAnsi="Arial Unicode"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9E6F20">
        <w:rPr>
          <w:rFonts w:ascii="Arial Unicode" w:hAnsi="Arial Unicode" w:cs="Sylfaen"/>
          <w:sz w:val="20"/>
          <w:szCs w:val="20"/>
        </w:rPr>
        <w:t>Ընդորում</w:t>
      </w:r>
      <w:r w:rsidRPr="009E6F20">
        <w:rPr>
          <w:rFonts w:ascii="Arial Unicode" w:hAnsi="Arial Unicode" w:cs="Sylfaen"/>
          <w:sz w:val="20"/>
          <w:szCs w:val="20"/>
          <w:lang w:val="af-ZA"/>
        </w:rPr>
        <w:t xml:space="preserve">, </w:t>
      </w:r>
      <w:r w:rsidRPr="009E6F20">
        <w:rPr>
          <w:rFonts w:ascii="Arial Unicode" w:hAnsi="Arial Unicode" w:cs="Sylfaen"/>
          <w:sz w:val="20"/>
          <w:szCs w:val="20"/>
        </w:rPr>
        <w:t>եթե</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սույն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հրավերի</w:t>
      </w:r>
      <w:r w:rsidRPr="009E6F20">
        <w:rPr>
          <w:rFonts w:ascii="Arial Unicode" w:hAnsi="Arial Unicode" w:cs="Sylfaen"/>
          <w:sz w:val="20"/>
          <w:szCs w:val="20"/>
          <w:lang w:val="af-ZA"/>
        </w:rPr>
        <w:t xml:space="preserve"> 1-</w:t>
      </w:r>
      <w:r w:rsidRPr="009E6F20">
        <w:rPr>
          <w:rFonts w:ascii="Arial Unicode" w:hAnsi="Arial Unicode" w:cs="Sylfaen"/>
          <w:sz w:val="20"/>
          <w:szCs w:val="20"/>
        </w:rPr>
        <w:t>ին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մասի</w:t>
      </w:r>
      <w:r w:rsidRPr="009E6F20">
        <w:rPr>
          <w:rFonts w:ascii="Arial Unicode" w:hAnsi="Arial Unicode" w:cs="Sylfaen"/>
          <w:sz w:val="20"/>
          <w:szCs w:val="20"/>
          <w:lang w:val="af-ZA"/>
        </w:rPr>
        <w:t xml:space="preserve"> 12.4 </w:t>
      </w:r>
      <w:r w:rsidRPr="009E6F20">
        <w:rPr>
          <w:rFonts w:ascii="Arial Unicode" w:hAnsi="Arial Unicode" w:cs="Sylfaen"/>
          <w:sz w:val="20"/>
          <w:szCs w:val="20"/>
        </w:rPr>
        <w:t>կետի</w:t>
      </w:r>
      <w:r w:rsidRPr="009E6F20">
        <w:rPr>
          <w:rFonts w:ascii="Arial Unicode" w:hAnsi="Arial Unicode" w:cs="Sylfaen"/>
          <w:sz w:val="20"/>
          <w:szCs w:val="20"/>
          <w:lang w:val="af-ZA"/>
        </w:rPr>
        <w:t xml:space="preserve"> 2-</w:t>
      </w:r>
      <w:r w:rsidRPr="009E6F20">
        <w:rPr>
          <w:rFonts w:ascii="Arial Unicode" w:hAnsi="Arial Unicode" w:cs="Sylfaen"/>
          <w:sz w:val="20"/>
          <w:szCs w:val="20"/>
        </w:rPr>
        <w:t>րդ</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ենթակետով</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սահմանված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ժամկետում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ներկայացված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բողոքը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չի</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բավարարել</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Օրենքի</w:t>
      </w:r>
      <w:r w:rsidRPr="009E6F20">
        <w:rPr>
          <w:rFonts w:ascii="Arial Unicode" w:hAnsi="Arial Unicode" w:cs="Sylfaen"/>
          <w:sz w:val="20"/>
          <w:szCs w:val="20"/>
          <w:lang w:val="af-ZA"/>
        </w:rPr>
        <w:t xml:space="preserve"> 50-</w:t>
      </w:r>
      <w:r w:rsidRPr="009E6F20">
        <w:rPr>
          <w:rFonts w:ascii="Arial Unicode" w:hAnsi="Arial Unicode" w:cs="Sylfaen"/>
          <w:sz w:val="20"/>
          <w:szCs w:val="20"/>
        </w:rPr>
        <w:t>րդ</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հոդվածի</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պահանջները</w:t>
      </w:r>
      <w:r w:rsidRPr="009E6F20">
        <w:rPr>
          <w:rFonts w:ascii="Arial Unicode" w:hAnsi="Arial Unicode" w:cs="Sylfaen"/>
          <w:sz w:val="20"/>
          <w:szCs w:val="20"/>
          <w:lang w:val="af-ZA"/>
        </w:rPr>
        <w:t xml:space="preserve">, </w:t>
      </w:r>
      <w:r w:rsidRPr="009E6F20">
        <w:rPr>
          <w:rFonts w:ascii="Arial Unicode" w:hAnsi="Arial Unicode" w:cs="Sylfaen"/>
          <w:sz w:val="20"/>
          <w:szCs w:val="20"/>
        </w:rPr>
        <w:t>ապա</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սույն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կետով</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սահմանված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ժամկետում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շտկված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գնումների</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հետ</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կապված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բողոքներ</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քննող</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անձին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ներկայացված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բողոքը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համարվում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սահմանված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ժամկետում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ներկայացված</w:t>
      </w:r>
      <w:r w:rsidRPr="009E6F20">
        <w:rPr>
          <w:rFonts w:ascii="Arial Unicode" w:hAnsi="Arial Unicode" w:cs="Sylfaen"/>
          <w:sz w:val="20"/>
          <w:szCs w:val="20"/>
          <w:lang w:val="af-ZA"/>
        </w:rPr>
        <w:t>:</w:t>
      </w:r>
    </w:p>
    <w:p w:rsidR="00402CEF" w:rsidRPr="00253637" w:rsidRDefault="00402CEF" w:rsidP="00402CEF">
      <w:pPr>
        <w:jc w:val="both"/>
        <w:rPr>
          <w:rFonts w:ascii="Arial Unicode" w:hAnsi="Arial Unicode" w:cs="Sylfaen"/>
          <w:sz w:val="20"/>
          <w:szCs w:val="20"/>
          <w:lang w:val="af-ZA"/>
        </w:rPr>
      </w:pPr>
      <w:r w:rsidRPr="009E6F20">
        <w:rPr>
          <w:rFonts w:ascii="Arial Unicode" w:hAnsi="Arial Unicode" w:cs="Sylfaen"/>
          <w:sz w:val="20"/>
          <w:szCs w:val="20"/>
          <w:lang w:val="af-ZA"/>
        </w:rPr>
        <w:t>12.9</w:t>
      </w:r>
      <w:bookmarkStart w:id="10" w:name="_Hlk9264833"/>
      <w:r w:rsidRPr="009E6F20">
        <w:rPr>
          <w:rFonts w:ascii="Arial Unicode" w:hAnsi="Arial Unicode" w:cs="Sylfaen"/>
          <w:sz w:val="20"/>
          <w:szCs w:val="20"/>
        </w:rPr>
        <w:t>Բողոքը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վարույթ</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ընդունելու</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օրվանից</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մեկ</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աշխատանքային</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օրվա</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ընթացքում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գնումների</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հետ</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կապված</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բողոքներ</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անձը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բողոքը</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և</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դրա</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վերաբերյալ</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հայտարարությունը</w:t>
      </w:r>
      <w:r w:rsidRPr="009E6F20">
        <w:rPr>
          <w:rFonts w:ascii="Arial Unicode" w:hAnsi="Arial Unicode" w:cs="Sylfaen"/>
          <w:sz w:val="20"/>
          <w:szCs w:val="20"/>
          <w:lang w:val="af-ZA"/>
        </w:rPr>
        <w:t xml:space="preserve">, </w:t>
      </w:r>
      <w:r w:rsidRPr="009E6F20">
        <w:rPr>
          <w:rFonts w:ascii="Arial Unicode" w:hAnsi="Arial Unicode" w:cs="Sylfaen"/>
          <w:sz w:val="20"/>
          <w:szCs w:val="20"/>
        </w:rPr>
        <w:t>հրապարակում</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է</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տեղեկագրում</w:t>
      </w:r>
      <w:r w:rsidRPr="009E6F20">
        <w:rPr>
          <w:rFonts w:ascii="Arial Unicode" w:hAnsi="Arial Unicode" w:cs="Sylfaen"/>
          <w:sz w:val="20"/>
          <w:szCs w:val="20"/>
          <w:lang w:val="af-ZA"/>
        </w:rPr>
        <w:t xml:space="preserve">: </w:t>
      </w:r>
      <w:r w:rsidRPr="009E6F20">
        <w:rPr>
          <w:rFonts w:ascii="Arial Unicode" w:hAnsi="Arial Unicode" w:cs="Sylfaen"/>
          <w:sz w:val="20"/>
          <w:szCs w:val="20"/>
        </w:rPr>
        <w:t>Ընդ</w:t>
      </w:r>
      <w:r w:rsidR="009E6F20" w:rsidRPr="009E6F20">
        <w:rPr>
          <w:rFonts w:ascii="Arial Unicode" w:hAnsi="Arial Unicode" w:cs="Sylfaen"/>
          <w:sz w:val="20"/>
          <w:szCs w:val="20"/>
          <w:lang w:val="af-ZA"/>
        </w:rPr>
        <w:t xml:space="preserve"> </w:t>
      </w:r>
      <w:r w:rsidRPr="009E6F20">
        <w:rPr>
          <w:rFonts w:ascii="Arial Unicode" w:hAnsi="Arial Unicode" w:cs="Sylfaen"/>
          <w:sz w:val="20"/>
          <w:szCs w:val="20"/>
        </w:rPr>
        <w:t>որում</w:t>
      </w:r>
      <w:r w:rsidRPr="009E6F20">
        <w:rPr>
          <w:rFonts w:ascii="Arial Unicode" w:hAnsi="Arial Unicode" w:cs="Sylfaen"/>
          <w:sz w:val="20"/>
          <w:szCs w:val="20"/>
          <w:lang w:val="af-ZA"/>
        </w:rPr>
        <w:t xml:space="preserve">, </w:t>
      </w:r>
      <w:r w:rsidRPr="009E6F20">
        <w:rPr>
          <w:rFonts w:ascii="Arial Unicode" w:hAnsi="Arial Unicode" w:cs="Sylfaen"/>
          <w:sz w:val="20"/>
          <w:szCs w:val="20"/>
        </w:rPr>
        <w:t>հայտարարությ</w:t>
      </w:r>
      <w:r w:rsidRPr="00253637">
        <w:rPr>
          <w:rFonts w:ascii="Arial Unicode" w:hAnsi="Arial Unicode" w:cs="Sylfaen"/>
          <w:sz w:val="20"/>
          <w:szCs w:val="20"/>
        </w:rPr>
        <w:t>ան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մեջ</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նշվում</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է</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բողոքի</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քննության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նպատակով</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հրավիրվող</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նիստերին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առցանց</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հետևելու</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համացանցային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հղումը</w:t>
      </w:r>
      <w:r w:rsidRPr="00253637">
        <w:rPr>
          <w:rFonts w:ascii="Arial Unicode" w:hAnsi="Arial Unicode" w:cs="Sylfaen"/>
          <w:sz w:val="20"/>
          <w:szCs w:val="20"/>
          <w:lang w:val="af-ZA"/>
        </w:rPr>
        <w:t xml:space="preserve">: </w:t>
      </w:r>
      <w:r w:rsidRPr="00253637">
        <w:rPr>
          <w:rFonts w:ascii="Arial Unicode" w:hAnsi="Arial Unicode" w:cs="Sylfaen"/>
          <w:sz w:val="20"/>
          <w:szCs w:val="20"/>
        </w:rPr>
        <w:t>Բողոքը</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համարվում</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է</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վարույթ</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ընդունված</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արձանագրված</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թերությունների</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վերացման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վերաբերյալ</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սույն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հրավերի</w:t>
      </w:r>
      <w:r w:rsidRPr="00253637">
        <w:rPr>
          <w:rFonts w:ascii="Arial Unicode" w:hAnsi="Arial Unicode" w:cs="Sylfaen"/>
          <w:sz w:val="20"/>
          <w:szCs w:val="20"/>
          <w:lang w:val="af-ZA"/>
        </w:rPr>
        <w:t xml:space="preserve"> 12.8 </w:t>
      </w:r>
      <w:r w:rsidRPr="00253637">
        <w:rPr>
          <w:rFonts w:ascii="Arial Unicode" w:hAnsi="Arial Unicode" w:cs="Sylfaen"/>
          <w:sz w:val="20"/>
          <w:szCs w:val="20"/>
        </w:rPr>
        <w:t>կետով</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նախատեսված</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ժամկետը</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լրանալու</w:t>
      </w:r>
      <w:r w:rsidRPr="00253637">
        <w:rPr>
          <w:rFonts w:ascii="Arial Unicode" w:hAnsi="Arial Unicode" w:cs="Sylfaen"/>
          <w:sz w:val="20"/>
          <w:szCs w:val="20"/>
          <w:lang w:val="af-ZA"/>
        </w:rPr>
        <w:t xml:space="preserve">, </w:t>
      </w:r>
      <w:r w:rsidRPr="00253637">
        <w:rPr>
          <w:rFonts w:ascii="Arial Unicode" w:hAnsi="Arial Unicode" w:cs="Sylfaen"/>
          <w:sz w:val="20"/>
          <w:szCs w:val="20"/>
        </w:rPr>
        <w:t>իսկ</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թերությունները</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վերացված</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բողոքը</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ներկայացվելու</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դեպքում</w:t>
      </w:r>
      <w:r w:rsidRPr="00253637">
        <w:rPr>
          <w:rFonts w:ascii="Arial Unicode" w:hAnsi="Arial Unicode" w:cs="Sylfaen"/>
          <w:sz w:val="20"/>
          <w:szCs w:val="20"/>
          <w:lang w:val="af-ZA"/>
        </w:rPr>
        <w:t xml:space="preserve">, </w:t>
      </w:r>
      <w:r w:rsidRPr="00253637">
        <w:rPr>
          <w:rFonts w:ascii="Arial Unicode" w:hAnsi="Arial Unicode" w:cs="Sylfaen"/>
          <w:sz w:val="20"/>
          <w:szCs w:val="20"/>
        </w:rPr>
        <w:t>այն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գնումների</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հետ</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կապված</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բողոքներ</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քննող</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անձին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տրամադրվելու</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օրվանից</w:t>
      </w:r>
      <w:r w:rsidRPr="00253637">
        <w:rPr>
          <w:rFonts w:ascii="Arial Unicode" w:hAnsi="Arial Unicode" w:cs="Sylfaen"/>
          <w:sz w:val="20"/>
          <w:szCs w:val="20"/>
          <w:lang w:val="af-ZA"/>
        </w:rPr>
        <w:t>:</w:t>
      </w:r>
    </w:p>
    <w:p w:rsidR="00402CEF" w:rsidRPr="00253637" w:rsidRDefault="00402CEF" w:rsidP="00402CEF">
      <w:pPr>
        <w:jc w:val="both"/>
        <w:rPr>
          <w:rFonts w:ascii="Arial Unicode" w:hAnsi="Arial Unicode" w:cs="Sylfaen"/>
          <w:sz w:val="20"/>
          <w:szCs w:val="20"/>
          <w:lang w:val="af-ZA"/>
        </w:rPr>
      </w:pPr>
      <w:r w:rsidRPr="00253637">
        <w:rPr>
          <w:rFonts w:ascii="Arial Unicode" w:hAnsi="Arial Unicode" w:cs="Sylfaen"/>
          <w:sz w:val="20"/>
          <w:szCs w:val="20"/>
          <w:lang w:val="af-ZA"/>
        </w:rPr>
        <w:t xml:space="preserve">12.10 </w:t>
      </w:r>
      <w:r w:rsidRPr="00253637">
        <w:rPr>
          <w:rFonts w:ascii="Arial Unicode" w:hAnsi="Arial Unicode" w:cs="Sylfaen"/>
          <w:sz w:val="20"/>
          <w:szCs w:val="20"/>
        </w:rPr>
        <w:t>Բողոքը</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վարույթ</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ընդունվելու</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օրվանից</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երկու</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աշխատանքային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օրվա</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ընթացքում</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գնումների</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հետ</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կապված</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բողոքներ</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քննող</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անձը</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գրությամբ</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դիմում</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է</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պատվիրատուին՝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բողոքի</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վերաբերյալ</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գրավոր</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դիրքորոշում</w:t>
      </w:r>
      <w:r w:rsidRPr="00253637">
        <w:rPr>
          <w:rFonts w:ascii="Arial Unicode" w:hAnsi="Arial Unicode" w:cs="Sylfaen"/>
          <w:sz w:val="20"/>
          <w:szCs w:val="20"/>
          <w:lang w:val="af-ZA"/>
        </w:rPr>
        <w:t xml:space="preserve">, </w:t>
      </w:r>
      <w:r w:rsidRPr="00253637">
        <w:rPr>
          <w:rFonts w:ascii="Arial Unicode" w:hAnsi="Arial Unicode" w:cs="Sylfaen"/>
          <w:sz w:val="20"/>
          <w:szCs w:val="20"/>
        </w:rPr>
        <w:t>ինչպես</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նաև</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բողոքի</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քննության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և</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որոշում</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կայացնելու</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համար</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անհրաժեշտ</w:t>
      </w:r>
      <w:r w:rsidRPr="00253637">
        <w:rPr>
          <w:rFonts w:ascii="Arial Unicode" w:hAnsi="Arial Unicode" w:cs="Sylfaen"/>
          <w:sz w:val="20"/>
          <w:szCs w:val="20"/>
          <w:lang w:val="af-ZA"/>
        </w:rPr>
        <w:t xml:space="preserve">` </w:t>
      </w:r>
      <w:r w:rsidRPr="00253637">
        <w:rPr>
          <w:rFonts w:ascii="Arial Unicode" w:hAnsi="Arial Unicode" w:cs="Sylfaen"/>
          <w:sz w:val="20"/>
          <w:szCs w:val="20"/>
        </w:rPr>
        <w:t>գրությամբ</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նշված</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փաստաթղթերը</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ներկայացնելու</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պահանջով՝</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կցելով</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բողոքի</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պատճենը</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և</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կից</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փաստաթղթերը</w:t>
      </w:r>
      <w:r w:rsidRPr="00253637">
        <w:rPr>
          <w:rFonts w:ascii="Arial Unicode" w:hAnsi="Arial Unicode" w:cs="Sylfaen"/>
          <w:sz w:val="20"/>
          <w:szCs w:val="20"/>
          <w:lang w:val="af-ZA"/>
        </w:rPr>
        <w:t xml:space="preserve">` </w:t>
      </w:r>
      <w:r w:rsidRPr="00253637">
        <w:rPr>
          <w:rFonts w:ascii="Arial Unicode" w:hAnsi="Arial Unicode" w:cs="Sylfaen"/>
          <w:sz w:val="20"/>
          <w:szCs w:val="20"/>
        </w:rPr>
        <w:t>առկայության</w:t>
      </w:r>
      <w:r w:rsidR="009E6F20" w:rsidRPr="00253637">
        <w:rPr>
          <w:rFonts w:ascii="Arial Unicode" w:hAnsi="Arial Unicode" w:cs="Sylfaen"/>
          <w:sz w:val="20"/>
          <w:szCs w:val="20"/>
          <w:lang w:val="af-ZA"/>
        </w:rPr>
        <w:t xml:space="preserve"> </w:t>
      </w:r>
      <w:r w:rsidRPr="00253637">
        <w:rPr>
          <w:rFonts w:ascii="Arial Unicode" w:hAnsi="Arial Unicode" w:cs="Sylfaen"/>
          <w:sz w:val="20"/>
          <w:szCs w:val="20"/>
        </w:rPr>
        <w:t>դեպքում</w:t>
      </w:r>
      <w:r w:rsidRPr="00253637">
        <w:rPr>
          <w:rFonts w:ascii="Arial Unicode" w:hAnsi="Arial Unicode" w:cs="Sylfaen"/>
          <w:sz w:val="20"/>
          <w:szCs w:val="20"/>
          <w:lang w:val="af-ZA"/>
        </w:rPr>
        <w:t xml:space="preserve">: </w:t>
      </w:r>
      <w:r w:rsidRPr="00253637">
        <w:rPr>
          <w:rFonts w:ascii="Arial Unicode" w:hAnsi="Arial Unicode" w:cs="Sylfaen"/>
          <w:sz w:val="20"/>
          <w:szCs w:val="20"/>
        </w:rPr>
        <w:t>Բողոքի</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վերաբերյալ</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պատվիրատուի</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դիրքորոշումը</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և</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պահանջված</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փաստաթղթերը</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գնումների</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հետ</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կապված</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բողոքներ</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քննող</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անձին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ներկայացվում</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են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գրավոր</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կամ</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դրանց</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բնօրինակից</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արտատպված</w:t>
      </w:r>
      <w:r w:rsidRPr="00253637">
        <w:rPr>
          <w:rFonts w:ascii="Arial Unicode" w:hAnsi="Arial Unicode" w:cs="Sylfaen"/>
          <w:sz w:val="20"/>
          <w:szCs w:val="20"/>
          <w:lang w:val="af-ZA"/>
        </w:rPr>
        <w:t xml:space="preserve"> (</w:t>
      </w:r>
      <w:r w:rsidRPr="00253637">
        <w:rPr>
          <w:rFonts w:ascii="Arial Unicode" w:hAnsi="Arial Unicode" w:cs="Sylfaen"/>
          <w:sz w:val="20"/>
          <w:szCs w:val="20"/>
        </w:rPr>
        <w:t>սկանավորված</w:t>
      </w:r>
      <w:r w:rsidRPr="00253637">
        <w:rPr>
          <w:rFonts w:ascii="Arial Unicode" w:hAnsi="Arial Unicode" w:cs="Sylfaen"/>
          <w:sz w:val="20"/>
          <w:szCs w:val="20"/>
          <w:lang w:val="af-ZA"/>
        </w:rPr>
        <w:t xml:space="preserve">) </w:t>
      </w:r>
      <w:r w:rsidRPr="00253637">
        <w:rPr>
          <w:rFonts w:ascii="Arial Unicode" w:hAnsi="Arial Unicode" w:cs="Sylfaen"/>
          <w:sz w:val="20"/>
          <w:szCs w:val="20"/>
        </w:rPr>
        <w:t>ձևով՝</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սույն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հրավերի</w:t>
      </w:r>
      <w:r w:rsidRPr="00253637">
        <w:rPr>
          <w:rFonts w:ascii="Arial Unicode" w:hAnsi="Arial Unicode" w:cs="Sylfaen"/>
          <w:sz w:val="20"/>
          <w:szCs w:val="20"/>
          <w:lang w:val="af-ZA"/>
        </w:rPr>
        <w:t xml:space="preserve"> 12.5 </w:t>
      </w:r>
      <w:r w:rsidRPr="00253637">
        <w:rPr>
          <w:rFonts w:ascii="Arial Unicode" w:hAnsi="Arial Unicode" w:cs="Sylfaen"/>
          <w:sz w:val="20"/>
          <w:szCs w:val="20"/>
        </w:rPr>
        <w:t>կետում</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նշված</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էլեկտրոնային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փոստին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ուղարկվելու</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միջոցով</w:t>
      </w:r>
      <w:r w:rsidRPr="00253637">
        <w:rPr>
          <w:rFonts w:ascii="Arial Unicode" w:hAnsi="Arial Unicode" w:cs="Sylfaen"/>
          <w:sz w:val="20"/>
          <w:szCs w:val="20"/>
          <w:lang w:val="af-ZA"/>
        </w:rPr>
        <w:t xml:space="preserve">: </w:t>
      </w:r>
      <w:r w:rsidRPr="00253637">
        <w:rPr>
          <w:rFonts w:ascii="Arial Unicode" w:hAnsi="Arial Unicode" w:cs="Sylfaen"/>
          <w:sz w:val="20"/>
          <w:szCs w:val="20"/>
        </w:rPr>
        <w:t>Սույն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կետում</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նշված</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փաստաթղթերը</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պատվիրատուն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գնումների</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հետ</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կապված</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բողոքներ</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քննող</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անձին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ներկայացնում</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է</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նման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պահանջ</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ստանալու</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օրվանից</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հաշված</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երկուաշխատանքային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օրվա</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ընթացքում</w:t>
      </w:r>
      <w:r w:rsidRPr="00253637">
        <w:rPr>
          <w:rFonts w:ascii="Arial Unicode" w:hAnsi="Arial Unicode" w:cs="Sylfaen"/>
          <w:sz w:val="20"/>
          <w:szCs w:val="20"/>
          <w:lang w:val="af-ZA"/>
        </w:rPr>
        <w:t>:</w:t>
      </w:r>
    </w:p>
    <w:bookmarkEnd w:id="10"/>
    <w:p w:rsidR="00402CEF" w:rsidRPr="00253637" w:rsidRDefault="00402CEF" w:rsidP="00402CEF">
      <w:pPr>
        <w:jc w:val="both"/>
        <w:rPr>
          <w:rFonts w:ascii="Arial Unicode" w:hAnsi="Arial Unicode" w:cs="Sylfaen"/>
          <w:sz w:val="20"/>
          <w:szCs w:val="20"/>
          <w:lang w:val="af-ZA"/>
        </w:rPr>
      </w:pPr>
      <w:r w:rsidRPr="00253637">
        <w:rPr>
          <w:rFonts w:ascii="Arial Unicode" w:hAnsi="Arial Unicode" w:cs="Sylfaen"/>
          <w:sz w:val="20"/>
          <w:szCs w:val="20"/>
          <w:lang w:val="af-ZA"/>
        </w:rPr>
        <w:t>12.11</w:t>
      </w:r>
      <w:r w:rsidRPr="00253637">
        <w:rPr>
          <w:rFonts w:ascii="Arial Unicode" w:hAnsi="Arial Unicode" w:cs="Sylfaen"/>
          <w:sz w:val="20"/>
          <w:szCs w:val="20"/>
        </w:rPr>
        <w:t>Բողոքի</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վերաբերյալ</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որոշումները</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կայացվում</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են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այնպիսի</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ընթացակարգով</w:t>
      </w:r>
      <w:r w:rsidRPr="00253637">
        <w:rPr>
          <w:rFonts w:ascii="Arial Unicode" w:hAnsi="Arial Unicode" w:cs="Sylfaen"/>
          <w:sz w:val="20"/>
          <w:szCs w:val="20"/>
          <w:lang w:val="af-ZA"/>
        </w:rPr>
        <w:t xml:space="preserve">, </w:t>
      </w:r>
      <w:r w:rsidRPr="00253637">
        <w:rPr>
          <w:rFonts w:ascii="Arial Unicode" w:hAnsi="Arial Unicode" w:cs="Sylfaen"/>
          <w:sz w:val="20"/>
          <w:szCs w:val="20"/>
        </w:rPr>
        <w:t>որի</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համաձայն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բողոքը</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ներկայացրած</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անձը</w:t>
      </w:r>
      <w:r w:rsidRPr="00253637">
        <w:rPr>
          <w:rFonts w:ascii="Arial Unicode" w:hAnsi="Arial Unicode" w:cs="Sylfaen"/>
          <w:sz w:val="20"/>
          <w:szCs w:val="20"/>
          <w:lang w:val="af-ZA"/>
        </w:rPr>
        <w:t>, պ</w:t>
      </w:r>
      <w:r w:rsidRPr="00253637">
        <w:rPr>
          <w:rFonts w:ascii="Arial Unicode" w:hAnsi="Arial Unicode" w:cs="Sylfaen"/>
          <w:sz w:val="20"/>
          <w:szCs w:val="20"/>
        </w:rPr>
        <w:t>ատվիրատուն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և</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ներգրավված</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բոլոր</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կողմերնիրավունք</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ունենան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ներկա</w:t>
      </w:r>
      <w:r w:rsidRPr="00253637">
        <w:rPr>
          <w:rFonts w:ascii="Arial Unicode" w:hAnsi="Arial Unicode" w:cs="Sylfaen"/>
          <w:sz w:val="20"/>
          <w:szCs w:val="20"/>
          <w:lang w:val="af-ZA"/>
        </w:rPr>
        <w:t xml:space="preserve"> լինելու </w:t>
      </w:r>
      <w:r w:rsidRPr="00253637">
        <w:rPr>
          <w:rFonts w:ascii="Arial Unicode" w:hAnsi="Arial Unicode" w:cs="Sylfaen"/>
          <w:sz w:val="20"/>
          <w:szCs w:val="20"/>
        </w:rPr>
        <w:t>բողոքի</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քննության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նպատակով</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հրավիրված</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նիստերին</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և</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ներկայացնելու</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իրենց</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տեսակետները։</w:t>
      </w:r>
    </w:p>
    <w:p w:rsidR="00402CEF" w:rsidRPr="00EA7EF6" w:rsidRDefault="00402CEF" w:rsidP="00402CEF">
      <w:pPr>
        <w:jc w:val="both"/>
        <w:rPr>
          <w:rFonts w:ascii="Arial Unicode" w:hAnsi="Arial Unicode" w:cs="Sylfaen"/>
          <w:color w:val="FF0000"/>
          <w:sz w:val="20"/>
          <w:szCs w:val="20"/>
          <w:lang w:val="af-ZA"/>
        </w:rPr>
      </w:pPr>
      <w:r w:rsidRPr="00253637">
        <w:rPr>
          <w:rFonts w:ascii="Arial Unicode" w:hAnsi="Arial Unicode" w:cs="Sylfaen"/>
          <w:sz w:val="20"/>
          <w:szCs w:val="20"/>
          <w:lang w:val="af-ZA"/>
        </w:rPr>
        <w:t xml:space="preserve">12.12 </w:t>
      </w:r>
      <w:r w:rsidRPr="00253637">
        <w:rPr>
          <w:rFonts w:ascii="Arial Unicode" w:hAnsi="Arial Unicode" w:cs="Sylfaen"/>
          <w:sz w:val="20"/>
          <w:szCs w:val="20"/>
        </w:rPr>
        <w:t>Բողոքի</w:t>
      </w:r>
      <w:r w:rsidR="00194636" w:rsidRPr="00253637">
        <w:rPr>
          <w:rFonts w:ascii="Arial Unicode" w:hAnsi="Arial Unicode" w:cs="Sylfaen"/>
          <w:sz w:val="20"/>
          <w:szCs w:val="20"/>
          <w:lang w:val="af-ZA"/>
        </w:rPr>
        <w:t xml:space="preserve"> </w:t>
      </w:r>
      <w:r w:rsidRPr="00253637">
        <w:rPr>
          <w:rFonts w:ascii="Arial Unicode" w:hAnsi="Arial Unicode" w:cs="Sylfaen"/>
          <w:sz w:val="20"/>
          <w:szCs w:val="20"/>
        </w:rPr>
        <w:t>քննությունն</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իրականացվում</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և</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որոշումը</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կայացվում</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է</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բողոքը</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վարույթն</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ընդունվելու</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օրվանից</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ոչ</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ուշ</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քան</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քսան</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օրացուցային</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օրվա</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ընթացքում</w:t>
      </w:r>
      <w:r w:rsidRPr="00253637">
        <w:rPr>
          <w:rFonts w:ascii="Arial Unicode" w:hAnsi="Arial Unicode" w:cs="Sylfaen"/>
          <w:sz w:val="20"/>
          <w:szCs w:val="20"/>
          <w:lang w:val="af-ZA"/>
        </w:rPr>
        <w:t xml:space="preserve">: </w:t>
      </w:r>
      <w:r w:rsidRPr="00253637">
        <w:rPr>
          <w:rFonts w:ascii="Arial Unicode" w:hAnsi="Arial Unicode" w:cs="Sylfaen"/>
          <w:sz w:val="20"/>
          <w:szCs w:val="20"/>
        </w:rPr>
        <w:t>Նշված</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ժամկետը</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կարող</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է</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երկարաձգվել</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մեկ</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անգամ՝</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մինչև</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տասն</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օրացուցային</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օրով՝</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գնումների</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հետ</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կապված</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բողոքներ</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քննող</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անձի</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պատճառաբանված</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միջանկյալ</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lastRenderedPageBreak/>
        <w:t>որոշմամբ</w:t>
      </w:r>
      <w:r w:rsidRPr="00253637">
        <w:rPr>
          <w:rFonts w:ascii="Arial Unicode" w:hAnsi="Arial Unicode" w:cs="Sylfaen"/>
          <w:sz w:val="20"/>
          <w:szCs w:val="20"/>
          <w:lang w:val="af-ZA"/>
        </w:rPr>
        <w:t xml:space="preserve">: </w:t>
      </w:r>
      <w:r w:rsidRPr="00253637">
        <w:rPr>
          <w:rFonts w:ascii="Arial Unicode" w:hAnsi="Arial Unicode" w:cs="Sylfaen"/>
          <w:sz w:val="20"/>
          <w:szCs w:val="20"/>
        </w:rPr>
        <w:t>Ընդ</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որում</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միջանկյալ</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որոշումը</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կայացնելու</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օրը</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գնումների</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հետ</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կապված</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բողոքներ</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քննող</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անձն</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ապահովում</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է</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դրա</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մասին</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համապատասխան</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հայտարարության</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հրապարակումը</w:t>
      </w:r>
      <w:r w:rsidR="00253637" w:rsidRPr="00253637">
        <w:rPr>
          <w:rFonts w:ascii="Arial Unicode" w:hAnsi="Arial Unicode" w:cs="Sylfaen"/>
          <w:sz w:val="20"/>
          <w:szCs w:val="20"/>
          <w:lang w:val="af-ZA"/>
        </w:rPr>
        <w:t xml:space="preserve"> </w:t>
      </w:r>
      <w:r w:rsidRPr="00253637">
        <w:rPr>
          <w:rFonts w:ascii="Arial Unicode" w:hAnsi="Arial Unicode" w:cs="Sylfaen"/>
          <w:sz w:val="20"/>
          <w:szCs w:val="20"/>
        </w:rPr>
        <w:t>տեղեկագրում</w:t>
      </w:r>
      <w:r w:rsidRPr="00EA7EF6">
        <w:rPr>
          <w:rFonts w:ascii="Arial Unicode" w:hAnsi="Arial Unicode" w:cs="Sylfaen"/>
          <w:color w:val="FF0000"/>
          <w:sz w:val="20"/>
          <w:szCs w:val="20"/>
          <w:lang w:val="af-ZA"/>
        </w:rPr>
        <w:t>:</w:t>
      </w:r>
    </w:p>
    <w:p w:rsidR="00402CEF" w:rsidRPr="0048603E" w:rsidRDefault="00402CEF" w:rsidP="00402CEF">
      <w:pPr>
        <w:ind w:firstLine="567"/>
        <w:jc w:val="both"/>
        <w:rPr>
          <w:rFonts w:ascii="Arial Unicode" w:hAnsi="Arial Unicode" w:cs="Sylfaen"/>
          <w:sz w:val="20"/>
          <w:szCs w:val="20"/>
          <w:lang w:val="af-ZA"/>
        </w:rPr>
      </w:pPr>
      <w:r w:rsidRPr="0048603E">
        <w:rPr>
          <w:rFonts w:ascii="Arial Unicode" w:hAnsi="Arial Unicode" w:cs="Sylfaen"/>
          <w:sz w:val="20"/>
          <w:szCs w:val="20"/>
        </w:rPr>
        <w:t>Գնումների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հետ</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կապված</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բողոքներ</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քննող</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անձի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որոշումն</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իրավապարտադիր</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է</w:t>
      </w:r>
      <w:r w:rsidRPr="0048603E">
        <w:rPr>
          <w:rFonts w:ascii="Arial Unicode" w:hAnsi="Arial Unicode" w:cs="Sylfaen"/>
          <w:sz w:val="20"/>
          <w:szCs w:val="20"/>
          <w:lang w:val="af-ZA"/>
        </w:rPr>
        <w:t xml:space="preserve">, </w:t>
      </w:r>
      <w:r w:rsidRPr="0048603E">
        <w:rPr>
          <w:rFonts w:ascii="Arial Unicode" w:hAnsi="Arial Unicode" w:cs="Sylfaen"/>
          <w:sz w:val="20"/>
          <w:szCs w:val="20"/>
        </w:rPr>
        <w:t>որը</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կարող</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է</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փոփոխվել</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կամ</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վերացվել</w:t>
      </w:r>
      <w:r w:rsidRPr="0048603E">
        <w:rPr>
          <w:rFonts w:ascii="Arial Unicode" w:hAnsi="Arial Unicode" w:cs="Sylfaen"/>
          <w:sz w:val="20"/>
          <w:szCs w:val="20"/>
          <w:lang w:val="af-ZA"/>
        </w:rPr>
        <w:t xml:space="preserve">, </w:t>
      </w:r>
      <w:r w:rsidRPr="0048603E">
        <w:rPr>
          <w:rFonts w:ascii="Arial Unicode" w:hAnsi="Arial Unicode" w:cs="Sylfaen"/>
          <w:sz w:val="20"/>
          <w:szCs w:val="20"/>
        </w:rPr>
        <w:t>այդ</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թվում՝</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մասնակի</w:t>
      </w:r>
      <w:r w:rsidRPr="0048603E">
        <w:rPr>
          <w:rFonts w:ascii="Arial Unicode" w:hAnsi="Arial Unicode" w:cs="Sylfaen"/>
          <w:sz w:val="20"/>
          <w:szCs w:val="20"/>
          <w:lang w:val="af-ZA"/>
        </w:rPr>
        <w:t xml:space="preserve">, </w:t>
      </w:r>
      <w:r w:rsidRPr="0048603E">
        <w:rPr>
          <w:rFonts w:ascii="Arial Unicode" w:hAnsi="Arial Unicode" w:cs="Sylfaen"/>
          <w:sz w:val="20"/>
          <w:szCs w:val="20"/>
        </w:rPr>
        <w:t>միայն</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դատարանի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կողմից</w:t>
      </w:r>
      <w:r w:rsidRPr="0048603E">
        <w:rPr>
          <w:rFonts w:ascii="Arial Unicode" w:hAnsi="Arial Unicode" w:cs="Sylfaen"/>
          <w:sz w:val="20"/>
          <w:szCs w:val="20"/>
          <w:lang w:val="af-ZA"/>
        </w:rPr>
        <w:t>:</w:t>
      </w:r>
    </w:p>
    <w:p w:rsidR="00402CEF" w:rsidRPr="0048603E" w:rsidRDefault="00402CEF" w:rsidP="00402CEF">
      <w:pPr>
        <w:jc w:val="both"/>
        <w:rPr>
          <w:rFonts w:ascii="Arial Unicode" w:hAnsi="Arial Unicode" w:cs="Sylfaen"/>
          <w:sz w:val="20"/>
          <w:szCs w:val="20"/>
          <w:lang w:val="af-ZA"/>
        </w:rPr>
      </w:pPr>
      <w:r w:rsidRPr="0048603E">
        <w:rPr>
          <w:rFonts w:ascii="Arial Unicode" w:hAnsi="Arial Unicode" w:cs="Sylfaen"/>
          <w:sz w:val="20"/>
          <w:szCs w:val="20"/>
          <w:lang w:val="af-ZA"/>
        </w:rPr>
        <w:t xml:space="preserve">12.13 </w:t>
      </w:r>
      <w:r w:rsidRPr="0048603E">
        <w:rPr>
          <w:rFonts w:ascii="Arial Unicode" w:hAnsi="Arial Unicode" w:cs="Sylfaen"/>
          <w:sz w:val="20"/>
          <w:szCs w:val="20"/>
        </w:rPr>
        <w:t>Գնումների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հետ</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կապված</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բողոքներ</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քննող</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անձը</w:t>
      </w:r>
      <w:r w:rsidRPr="0048603E">
        <w:rPr>
          <w:rFonts w:ascii="Arial Unicode" w:hAnsi="Arial Unicode" w:cs="Sylfaen"/>
          <w:sz w:val="20"/>
          <w:szCs w:val="20"/>
          <w:lang w:val="af-ZA"/>
        </w:rPr>
        <w:t>`</w:t>
      </w:r>
    </w:p>
    <w:p w:rsidR="00402CEF" w:rsidRPr="0048603E" w:rsidRDefault="00402CEF" w:rsidP="00402CEF">
      <w:pPr>
        <w:jc w:val="both"/>
        <w:rPr>
          <w:rFonts w:ascii="Arial Unicode" w:hAnsi="Arial Unicode" w:cs="Sylfaen"/>
          <w:sz w:val="20"/>
          <w:szCs w:val="20"/>
          <w:lang w:val="af-ZA"/>
        </w:rPr>
      </w:pPr>
      <w:r w:rsidRPr="0048603E">
        <w:rPr>
          <w:rFonts w:ascii="Arial Unicode" w:hAnsi="Arial Unicode" w:cs="Sylfaen"/>
          <w:sz w:val="20"/>
          <w:szCs w:val="20"/>
          <w:lang w:val="af-ZA"/>
        </w:rPr>
        <w:t xml:space="preserve">1) </w:t>
      </w:r>
      <w:r w:rsidRPr="0048603E">
        <w:rPr>
          <w:rFonts w:ascii="Arial Unicode" w:hAnsi="Arial Unicode" w:cs="Sylfaen"/>
          <w:sz w:val="20"/>
          <w:szCs w:val="20"/>
        </w:rPr>
        <w:t>իրավունք</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ունի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պատվիրատուի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և</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հանձնաժողովի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գործողությունների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կամ</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անգործության</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վերաբերյալ</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ընդունելու</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հետևյալ</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որոշումները</w:t>
      </w:r>
      <w:r w:rsidRPr="0048603E">
        <w:rPr>
          <w:rFonts w:ascii="Arial Unicode" w:hAnsi="Arial Unicode" w:cs="Sylfaen"/>
          <w:sz w:val="20"/>
          <w:szCs w:val="20"/>
          <w:lang w:val="af-ZA"/>
        </w:rPr>
        <w:t>.</w:t>
      </w:r>
    </w:p>
    <w:p w:rsidR="00402CEF" w:rsidRPr="0048603E" w:rsidRDefault="00402CEF" w:rsidP="00402CEF">
      <w:pPr>
        <w:jc w:val="both"/>
        <w:rPr>
          <w:rFonts w:ascii="Arial Unicode" w:hAnsi="Arial Unicode" w:cs="Sylfaen"/>
          <w:sz w:val="20"/>
          <w:szCs w:val="20"/>
          <w:lang w:val="af-ZA"/>
        </w:rPr>
      </w:pPr>
      <w:r w:rsidRPr="0048603E">
        <w:rPr>
          <w:rFonts w:ascii="Arial Unicode" w:hAnsi="Arial Unicode" w:cs="Sylfaen"/>
          <w:sz w:val="20"/>
          <w:szCs w:val="20"/>
        </w:rPr>
        <w:t>ա</w:t>
      </w:r>
      <w:r w:rsidRPr="0048603E">
        <w:rPr>
          <w:rFonts w:ascii="Arial Unicode" w:hAnsi="Arial Unicode" w:cs="Sylfaen"/>
          <w:sz w:val="20"/>
          <w:szCs w:val="20"/>
          <w:lang w:val="af-ZA"/>
        </w:rPr>
        <w:t xml:space="preserve">. </w:t>
      </w:r>
      <w:r w:rsidRPr="0048603E">
        <w:rPr>
          <w:rFonts w:ascii="Arial Unicode" w:hAnsi="Arial Unicode" w:cs="Sylfaen"/>
          <w:sz w:val="20"/>
          <w:szCs w:val="20"/>
        </w:rPr>
        <w:t>արգելելու</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կատարել</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որոշակի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գործողություններ</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և</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ընդունել</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որոշումներ</w:t>
      </w:r>
      <w:r w:rsidRPr="0048603E">
        <w:rPr>
          <w:rFonts w:ascii="Arial Unicode" w:hAnsi="Arial Unicode" w:cs="Sylfaen"/>
          <w:sz w:val="20"/>
          <w:szCs w:val="20"/>
          <w:lang w:val="af-ZA"/>
        </w:rPr>
        <w:t>,</w:t>
      </w:r>
    </w:p>
    <w:p w:rsidR="00402CEF" w:rsidRPr="0048603E" w:rsidRDefault="00402CEF" w:rsidP="00402CEF">
      <w:pPr>
        <w:jc w:val="both"/>
        <w:rPr>
          <w:rFonts w:ascii="Arial Unicode" w:hAnsi="Arial Unicode" w:cs="Sylfaen"/>
          <w:sz w:val="20"/>
          <w:szCs w:val="20"/>
          <w:lang w:val="af-ZA"/>
        </w:rPr>
      </w:pPr>
      <w:r w:rsidRPr="0048603E">
        <w:rPr>
          <w:rFonts w:ascii="Arial Unicode" w:hAnsi="Arial Unicode" w:cs="Sylfaen"/>
          <w:sz w:val="20"/>
          <w:szCs w:val="20"/>
        </w:rPr>
        <w:t>բ</w:t>
      </w:r>
      <w:r w:rsidRPr="0048603E">
        <w:rPr>
          <w:rFonts w:ascii="Arial Unicode" w:hAnsi="Arial Unicode" w:cs="Sylfaen"/>
          <w:sz w:val="20"/>
          <w:szCs w:val="20"/>
          <w:lang w:val="af-ZA"/>
        </w:rPr>
        <w:t xml:space="preserve">. </w:t>
      </w:r>
      <w:r w:rsidR="00253637" w:rsidRPr="0048603E">
        <w:rPr>
          <w:rFonts w:ascii="Arial Unicode" w:hAnsi="Arial Unicode" w:cs="Sylfaen"/>
          <w:sz w:val="20"/>
          <w:szCs w:val="20"/>
        </w:rPr>
        <w:t>Պ</w:t>
      </w:r>
      <w:r w:rsidRPr="0048603E">
        <w:rPr>
          <w:rFonts w:ascii="Arial Unicode" w:hAnsi="Arial Unicode" w:cs="Sylfaen"/>
          <w:sz w:val="20"/>
          <w:szCs w:val="20"/>
        </w:rPr>
        <w:t>արտավորեցնելու</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ընդունել</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համապատասխան</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որոշումներ</w:t>
      </w:r>
      <w:r w:rsidRPr="0048603E">
        <w:rPr>
          <w:rFonts w:ascii="Arial Unicode" w:hAnsi="Arial Unicode" w:cs="Sylfaen"/>
          <w:sz w:val="20"/>
          <w:szCs w:val="20"/>
          <w:lang w:val="af-ZA"/>
        </w:rPr>
        <w:t xml:space="preserve">, </w:t>
      </w:r>
      <w:r w:rsidRPr="0048603E">
        <w:rPr>
          <w:rFonts w:ascii="Arial Unicode" w:hAnsi="Arial Unicode" w:cs="Sylfaen"/>
          <w:sz w:val="20"/>
          <w:szCs w:val="20"/>
        </w:rPr>
        <w:t>ներառյալ՝</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չկայացած</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հայտարարելու</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գնման</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ընթացակարգը</w:t>
      </w:r>
      <w:r w:rsidRPr="0048603E">
        <w:rPr>
          <w:rFonts w:ascii="Arial Unicode" w:hAnsi="Arial Unicode" w:cs="Sylfaen"/>
          <w:sz w:val="20"/>
          <w:szCs w:val="20"/>
          <w:lang w:val="af-ZA"/>
        </w:rPr>
        <w:t xml:space="preserve">, </w:t>
      </w:r>
      <w:r w:rsidRPr="0048603E">
        <w:rPr>
          <w:rFonts w:ascii="Arial Unicode" w:hAnsi="Arial Unicode" w:cs="Sylfaen"/>
          <w:sz w:val="20"/>
          <w:szCs w:val="20"/>
        </w:rPr>
        <w:t>բացառությամբ</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պայմանագիրը</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անվավեր</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ճանաչելու</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մասին</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որոշման</w:t>
      </w:r>
      <w:r w:rsidRPr="0048603E">
        <w:rPr>
          <w:rFonts w:ascii="Arial Unicode" w:hAnsi="Arial Unicode" w:cs="Sylfaen"/>
          <w:sz w:val="20"/>
          <w:szCs w:val="20"/>
          <w:lang w:val="af-ZA"/>
        </w:rPr>
        <w:t>.</w:t>
      </w:r>
    </w:p>
    <w:p w:rsidR="00402CEF" w:rsidRPr="0048603E" w:rsidRDefault="00402CEF" w:rsidP="00402CEF">
      <w:pPr>
        <w:jc w:val="both"/>
        <w:rPr>
          <w:rFonts w:ascii="Arial Unicode" w:hAnsi="Arial Unicode" w:cs="Sylfaen"/>
          <w:sz w:val="20"/>
          <w:szCs w:val="20"/>
          <w:lang w:val="af-ZA"/>
        </w:rPr>
      </w:pPr>
      <w:r w:rsidRPr="0048603E">
        <w:rPr>
          <w:rFonts w:ascii="Arial Unicode" w:hAnsi="Arial Unicode" w:cs="Sylfaen"/>
          <w:sz w:val="20"/>
          <w:szCs w:val="20"/>
          <w:lang w:val="af-ZA"/>
        </w:rPr>
        <w:t xml:space="preserve">2) </w:t>
      </w:r>
      <w:r w:rsidRPr="0048603E">
        <w:rPr>
          <w:rFonts w:ascii="Arial Unicode" w:hAnsi="Arial Unicode" w:cs="Sylfaen"/>
          <w:sz w:val="20"/>
          <w:szCs w:val="20"/>
        </w:rPr>
        <w:t>որոշում</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է</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կայացնում</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մասնակցին</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գնումների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գործընթացին</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մասնակցելու</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իրավունք</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չունեցող</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մասնակիցների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ցուցակում</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ներառելու</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մասին</w:t>
      </w:r>
      <w:r w:rsidRPr="0048603E">
        <w:rPr>
          <w:rFonts w:ascii="Arial Unicode" w:hAnsi="Arial Unicode" w:cs="Sylfaen"/>
          <w:sz w:val="20"/>
          <w:szCs w:val="20"/>
          <w:lang w:val="af-ZA"/>
        </w:rPr>
        <w:t>.</w:t>
      </w:r>
    </w:p>
    <w:p w:rsidR="00402CEF" w:rsidRPr="0048603E" w:rsidRDefault="00402CEF" w:rsidP="00402CEF">
      <w:pPr>
        <w:jc w:val="both"/>
        <w:rPr>
          <w:rFonts w:ascii="Arial Unicode" w:hAnsi="Arial Unicode" w:cs="Sylfaen"/>
          <w:sz w:val="20"/>
          <w:szCs w:val="20"/>
          <w:lang w:val="af-ZA"/>
        </w:rPr>
      </w:pPr>
      <w:r w:rsidRPr="0048603E">
        <w:rPr>
          <w:rFonts w:ascii="Arial Unicode" w:hAnsi="Arial Unicode" w:cs="Sylfaen"/>
          <w:sz w:val="20"/>
          <w:szCs w:val="20"/>
          <w:lang w:val="af-ZA"/>
        </w:rPr>
        <w:t xml:space="preserve">3) </w:t>
      </w:r>
      <w:r w:rsidRPr="0048603E">
        <w:rPr>
          <w:rFonts w:ascii="Arial Unicode" w:hAnsi="Arial Unicode" w:cs="Sylfaen"/>
          <w:sz w:val="20"/>
          <w:szCs w:val="20"/>
        </w:rPr>
        <w:t>հաշվառում</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է</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գնումների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հետ</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կապված</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բողոքներ</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քննող</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անձի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կողմից</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ընդունված</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որոշումները</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և</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դրանց</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կատարման</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նկատմամբ</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իրականացնում</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է</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հսկողություն</w:t>
      </w:r>
      <w:r w:rsidRPr="0048603E">
        <w:rPr>
          <w:rFonts w:ascii="Arial Unicode" w:hAnsi="Arial Unicode" w:cs="Sylfaen"/>
          <w:sz w:val="20"/>
          <w:szCs w:val="20"/>
          <w:lang w:val="af-ZA"/>
        </w:rPr>
        <w:t>:</w:t>
      </w:r>
    </w:p>
    <w:p w:rsidR="00402CEF" w:rsidRPr="00455832" w:rsidRDefault="00402CEF" w:rsidP="00402CEF">
      <w:pPr>
        <w:jc w:val="both"/>
        <w:rPr>
          <w:rFonts w:ascii="Arial Unicode" w:hAnsi="Arial Unicode" w:cs="Sylfaen"/>
          <w:sz w:val="20"/>
          <w:szCs w:val="20"/>
          <w:lang w:val="af-ZA"/>
        </w:rPr>
      </w:pPr>
      <w:r w:rsidRPr="0048603E">
        <w:rPr>
          <w:rFonts w:ascii="Arial Unicode" w:hAnsi="Arial Unicode" w:cs="Sylfaen"/>
          <w:sz w:val="20"/>
          <w:szCs w:val="20"/>
          <w:lang w:val="af-ZA"/>
        </w:rPr>
        <w:t>12.14</w:t>
      </w:r>
      <w:r w:rsidRPr="0048603E">
        <w:rPr>
          <w:rFonts w:ascii="Arial Unicode" w:hAnsi="Arial Unicode" w:cs="Sylfaen"/>
          <w:sz w:val="20"/>
          <w:szCs w:val="20"/>
        </w:rPr>
        <w:t>Գնումների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հետ</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կապված</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բողոքներ</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քննող</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անձի</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կողմից</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բողոքը</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բավարարվելու</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դեպքում</w:t>
      </w:r>
      <w:r w:rsidRPr="0048603E">
        <w:rPr>
          <w:rFonts w:ascii="Arial Unicode" w:hAnsi="Arial Unicode" w:cs="Sylfaen"/>
          <w:sz w:val="20"/>
          <w:szCs w:val="20"/>
          <w:lang w:val="af-ZA"/>
        </w:rPr>
        <w:t xml:space="preserve"> պ</w:t>
      </w:r>
      <w:r w:rsidRPr="0048603E">
        <w:rPr>
          <w:rFonts w:ascii="Arial Unicode" w:hAnsi="Arial Unicode" w:cs="Sylfaen"/>
          <w:sz w:val="20"/>
          <w:szCs w:val="20"/>
        </w:rPr>
        <w:t>ատվիրատուն</w:t>
      </w:r>
      <w:r w:rsidR="00253637" w:rsidRPr="0048603E">
        <w:rPr>
          <w:rFonts w:ascii="Arial Unicode" w:hAnsi="Arial Unicode" w:cs="Sylfaen"/>
          <w:sz w:val="20"/>
          <w:szCs w:val="20"/>
          <w:lang w:val="af-ZA"/>
        </w:rPr>
        <w:t xml:space="preserve"> </w:t>
      </w:r>
      <w:r w:rsidRPr="0048603E">
        <w:rPr>
          <w:rFonts w:ascii="Arial Unicode" w:hAnsi="Arial Unicode" w:cs="Sylfaen"/>
          <w:sz w:val="20"/>
          <w:szCs w:val="20"/>
        </w:rPr>
        <w:t>պատասխանա</w:t>
      </w:r>
      <w:r w:rsidRPr="00455832">
        <w:rPr>
          <w:rFonts w:ascii="Arial Unicode" w:hAnsi="Arial Unicode" w:cs="Sylfaen"/>
          <w:sz w:val="20"/>
          <w:szCs w:val="20"/>
        </w:rPr>
        <w:t>տվություն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կրում</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բողոքը</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ներկայացրած</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անձին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պատճառված</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և</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սահմանված</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կարգով</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հիմնավորված</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վնասի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հատուցման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համար։</w:t>
      </w:r>
    </w:p>
    <w:p w:rsidR="00402CEF" w:rsidRPr="00455832" w:rsidRDefault="00402CEF" w:rsidP="00402CEF">
      <w:pPr>
        <w:pStyle w:val="af4"/>
        <w:shd w:val="clear" w:color="auto" w:fill="FFFFFF"/>
        <w:spacing w:before="0" w:beforeAutospacing="0" w:after="0" w:afterAutospacing="0"/>
        <w:jc w:val="both"/>
        <w:rPr>
          <w:rFonts w:ascii="Arial Unicode" w:hAnsi="Arial Unicode"/>
          <w:sz w:val="21"/>
          <w:szCs w:val="21"/>
          <w:lang w:val="af-ZA"/>
        </w:rPr>
      </w:pPr>
      <w:r w:rsidRPr="00455832">
        <w:rPr>
          <w:rFonts w:ascii="Arial Unicode" w:hAnsi="Arial Unicode" w:cs="Sylfaen"/>
          <w:sz w:val="20"/>
          <w:szCs w:val="20"/>
          <w:lang w:val="af-ZA"/>
        </w:rPr>
        <w:t xml:space="preserve">12.15 </w:t>
      </w:r>
      <w:r w:rsidRPr="00455832">
        <w:rPr>
          <w:rFonts w:ascii="Arial Unicode" w:hAnsi="Arial Unicode" w:cs="Sylfaen"/>
          <w:sz w:val="20"/>
          <w:szCs w:val="20"/>
          <w:lang w:val="ru-RU"/>
        </w:rPr>
        <w:t>Բողոքի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քննությունը</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բաց</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է</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հանրության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համար</w:t>
      </w:r>
      <w:r w:rsidRPr="00455832">
        <w:rPr>
          <w:rFonts w:ascii="Arial Unicode" w:hAnsi="Arial Unicode" w:cs="Sylfaen"/>
          <w:sz w:val="20"/>
          <w:szCs w:val="20"/>
          <w:lang w:val="af-ZA"/>
        </w:rPr>
        <w:t xml:space="preserve">: </w:t>
      </w:r>
      <w:bookmarkStart w:id="11" w:name="_Hlk9265079"/>
      <w:r w:rsidRPr="00455832">
        <w:rPr>
          <w:rFonts w:ascii="Arial Unicode" w:hAnsi="Arial Unicode" w:cs="Sylfaen"/>
          <w:sz w:val="20"/>
          <w:szCs w:val="20"/>
          <w:lang w:val="ru-RU"/>
        </w:rPr>
        <w:t>Բողոքի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քննությունն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իրականացվում</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է</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նիստերի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միջոցով</w:t>
      </w:r>
      <w:r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Նիստերը</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ձայնագրվում</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են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և</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բողոքի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վերաբերյալ</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կայացված</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որոշման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հետ</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մեկտեղ</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հրապարակվում</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են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տեղեկագրում</w:t>
      </w:r>
      <w:r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Ձայնագրման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անհնարինության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դեպքում</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նիստերը</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սղագրվում</w:t>
      </w:r>
      <w:r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Նիստերը</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առցանց</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հեռարձակվում</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են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նաև</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lang w:val="ru-RU"/>
        </w:rPr>
        <w:t>համացանցում</w:t>
      </w:r>
      <w:r w:rsidRPr="00455832">
        <w:rPr>
          <w:rFonts w:ascii="Arial Unicode" w:hAnsi="Arial Unicode" w:cs="Sylfaen"/>
          <w:sz w:val="20"/>
          <w:szCs w:val="20"/>
          <w:lang w:val="af-ZA"/>
        </w:rPr>
        <w:t>:</w:t>
      </w:r>
    </w:p>
    <w:bookmarkEnd w:id="11"/>
    <w:p w:rsidR="00402CEF" w:rsidRPr="00455832" w:rsidRDefault="00402CEF" w:rsidP="00402CEF">
      <w:pPr>
        <w:jc w:val="both"/>
        <w:rPr>
          <w:rFonts w:ascii="Arial Unicode" w:hAnsi="Arial Unicode" w:cs="Sylfaen"/>
          <w:sz w:val="20"/>
          <w:szCs w:val="20"/>
          <w:lang w:val="af-ZA"/>
        </w:rPr>
      </w:pPr>
      <w:r w:rsidRPr="00455832">
        <w:rPr>
          <w:rFonts w:ascii="Arial Unicode" w:hAnsi="Arial Unicode" w:cs="Sylfaen"/>
          <w:sz w:val="20"/>
          <w:szCs w:val="20"/>
          <w:lang w:val="af-ZA"/>
        </w:rPr>
        <w:t xml:space="preserve">12.16 </w:t>
      </w:r>
      <w:r w:rsidRPr="00455832">
        <w:rPr>
          <w:rFonts w:ascii="Arial Unicode" w:hAnsi="Arial Unicode" w:cs="Sylfaen"/>
          <w:sz w:val="20"/>
          <w:szCs w:val="20"/>
        </w:rPr>
        <w:t>Յուրաքանչյուր</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անձ</w:t>
      </w:r>
      <w:r w:rsidRPr="00455832">
        <w:rPr>
          <w:rFonts w:ascii="Arial Unicode" w:hAnsi="Arial Unicode" w:cs="Sylfaen"/>
          <w:sz w:val="20"/>
          <w:szCs w:val="20"/>
          <w:lang w:val="af-ZA"/>
        </w:rPr>
        <w:t xml:space="preserve">, </w:t>
      </w:r>
      <w:r w:rsidRPr="00455832">
        <w:rPr>
          <w:rFonts w:ascii="Arial Unicode" w:hAnsi="Arial Unicode" w:cs="Sylfaen"/>
          <w:sz w:val="20"/>
          <w:szCs w:val="20"/>
        </w:rPr>
        <w:t>որի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շահերը</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խախտվել</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են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կամ</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կարող</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են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խախտվել</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բողոքարկման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հիմք</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ծառայած</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գործողությունների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արդյունքում</w:t>
      </w:r>
      <w:r w:rsidRPr="00455832">
        <w:rPr>
          <w:rFonts w:ascii="Arial Unicode" w:hAnsi="Arial Unicode" w:cs="Sylfaen"/>
          <w:sz w:val="20"/>
          <w:szCs w:val="20"/>
          <w:lang w:val="af-ZA"/>
        </w:rPr>
        <w:t xml:space="preserve">, </w:t>
      </w:r>
      <w:r w:rsidRPr="00455832">
        <w:rPr>
          <w:rFonts w:ascii="Arial Unicode" w:hAnsi="Arial Unicode" w:cs="Sylfaen"/>
          <w:sz w:val="20"/>
          <w:szCs w:val="20"/>
        </w:rPr>
        <w:t>իրավունք</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ունի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մասնակցելու</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բողոքարկման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ընթացակարգին</w:t>
      </w:r>
      <w:r w:rsidRPr="00455832">
        <w:rPr>
          <w:rFonts w:ascii="Arial Unicode" w:hAnsi="Arial Unicode" w:cs="Sylfaen"/>
          <w:sz w:val="20"/>
          <w:szCs w:val="20"/>
          <w:lang w:val="af-ZA"/>
        </w:rPr>
        <w:t xml:space="preserve">` </w:t>
      </w:r>
      <w:r w:rsidRPr="00455832">
        <w:rPr>
          <w:rFonts w:ascii="Arial Unicode" w:hAnsi="Arial Unicode" w:cs="Sylfaen"/>
          <w:sz w:val="20"/>
          <w:szCs w:val="20"/>
        </w:rPr>
        <w:t>մինչև</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բողոքի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վերաբերյալ</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որոշում</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ընդունելու</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ժամկետը</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գնումների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հետ</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կապված</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բողոքներ</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քննող</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անձին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ներկայացնելով</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համանման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բողոք։</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Օրենքի</w:t>
      </w:r>
      <w:r w:rsidRPr="00455832">
        <w:rPr>
          <w:rFonts w:ascii="Arial Unicode" w:hAnsi="Arial Unicode" w:cs="Sylfaen"/>
          <w:sz w:val="20"/>
          <w:szCs w:val="20"/>
          <w:lang w:val="af-ZA"/>
        </w:rPr>
        <w:t xml:space="preserve"> 50-</w:t>
      </w:r>
      <w:r w:rsidRPr="00455832">
        <w:rPr>
          <w:rFonts w:ascii="Arial Unicode" w:hAnsi="Arial Unicode" w:cs="Sylfaen"/>
          <w:sz w:val="20"/>
          <w:szCs w:val="20"/>
        </w:rPr>
        <w:t>րդ</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հոդվածի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համաձայն</w:t>
      </w:r>
      <w:r w:rsidRPr="00455832">
        <w:rPr>
          <w:rFonts w:ascii="Arial Unicode" w:hAnsi="Arial Unicode" w:cs="Sylfaen"/>
          <w:sz w:val="20"/>
          <w:szCs w:val="20"/>
          <w:lang w:val="af-ZA"/>
        </w:rPr>
        <w:t xml:space="preserve">` </w:t>
      </w:r>
      <w:r w:rsidRPr="00455832">
        <w:rPr>
          <w:rFonts w:ascii="Arial Unicode" w:hAnsi="Arial Unicode" w:cs="Sylfaen"/>
          <w:sz w:val="20"/>
          <w:szCs w:val="20"/>
        </w:rPr>
        <w:t>բողոքարկման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ընթացակարգին</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չմասնակցած</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անձը</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զրկվում</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գնումների</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հետ</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կապված</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բողոքներ</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քննող</w:t>
      </w:r>
      <w:r w:rsidR="00253637" w:rsidRPr="00455832">
        <w:rPr>
          <w:rFonts w:ascii="Arial Unicode" w:hAnsi="Arial Unicode" w:cs="Sylfaen"/>
          <w:sz w:val="20"/>
          <w:szCs w:val="20"/>
          <w:lang w:val="af-ZA"/>
        </w:rPr>
        <w:t xml:space="preserve"> </w:t>
      </w:r>
      <w:r w:rsidRPr="00455832">
        <w:rPr>
          <w:rFonts w:ascii="Arial Unicode" w:hAnsi="Arial Unicode" w:cs="Sylfaen"/>
          <w:sz w:val="20"/>
          <w:szCs w:val="20"/>
        </w:rPr>
        <w:t>անձին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համանման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բողոք</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ներկայացնելու</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իրավունքից։</w:t>
      </w:r>
    </w:p>
    <w:p w:rsidR="00402CEF" w:rsidRPr="00455832" w:rsidRDefault="00402CEF" w:rsidP="00402CEF">
      <w:pPr>
        <w:jc w:val="both"/>
        <w:rPr>
          <w:rFonts w:ascii="Arial Unicode" w:hAnsi="Arial Unicode" w:cs="Sylfaen"/>
          <w:sz w:val="20"/>
          <w:szCs w:val="20"/>
          <w:lang w:val="af-ZA"/>
        </w:rPr>
      </w:pPr>
      <w:r w:rsidRPr="00455832">
        <w:rPr>
          <w:rFonts w:ascii="Arial Unicode" w:hAnsi="Arial Unicode" w:cs="Sylfaen"/>
          <w:sz w:val="20"/>
          <w:szCs w:val="20"/>
          <w:lang w:val="af-ZA"/>
        </w:rPr>
        <w:t xml:space="preserve">12.17 </w:t>
      </w:r>
      <w:r w:rsidRPr="00455832">
        <w:rPr>
          <w:rFonts w:ascii="Arial Unicode" w:hAnsi="Arial Unicode" w:cs="Sylfaen"/>
          <w:sz w:val="20"/>
          <w:szCs w:val="20"/>
        </w:rPr>
        <w:t>Գնումների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հետ</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կապված</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բողոքներ</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քննող</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անձը</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որոշումն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կայացնելու</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օրվան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հաջորդող</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երկու</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աշխատանքային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օրվա</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ընթացքում</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որոշումը</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հրապարակում</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Pr="00455832">
        <w:rPr>
          <w:rFonts w:ascii="Arial Unicode" w:hAnsi="Arial Unicode" w:cs="Sylfaen"/>
          <w:sz w:val="20"/>
          <w:szCs w:val="20"/>
          <w:lang w:val="af-ZA"/>
        </w:rPr>
        <w:t xml:space="preserve"> տեղեկագրում` նշելով հրապարակման ամսաթիվը</w:t>
      </w:r>
      <w:r w:rsidRPr="00455832">
        <w:rPr>
          <w:rFonts w:ascii="Arial Unicode" w:hAnsi="Arial Unicode" w:cs="Sylfaen"/>
          <w:sz w:val="20"/>
          <w:szCs w:val="20"/>
        </w:rPr>
        <w:t>։</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Գնումների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հետ</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կապված</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բողոքներ</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քննող</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անձի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որոշումն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ուժի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մեջ</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մտնում</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այն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տեղեկագրում</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հրապարակելուն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հաջորդող</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օրը</w:t>
      </w:r>
      <w:r w:rsidRPr="00455832">
        <w:rPr>
          <w:rFonts w:ascii="Arial Unicode" w:hAnsi="Arial Unicode" w:cs="Sylfaen"/>
          <w:sz w:val="20"/>
          <w:szCs w:val="20"/>
          <w:lang w:val="af-ZA"/>
        </w:rPr>
        <w:t>:</w:t>
      </w:r>
    </w:p>
    <w:p w:rsidR="00402CEF" w:rsidRPr="00455832" w:rsidRDefault="00402CEF" w:rsidP="00402CEF">
      <w:pPr>
        <w:jc w:val="both"/>
        <w:rPr>
          <w:rFonts w:ascii="Arial Unicode" w:hAnsi="Arial Unicode" w:cs="Sylfaen"/>
          <w:sz w:val="20"/>
          <w:szCs w:val="20"/>
          <w:lang w:val="af-ZA"/>
        </w:rPr>
      </w:pPr>
      <w:r w:rsidRPr="00455832">
        <w:rPr>
          <w:rFonts w:ascii="Arial Unicode" w:hAnsi="Arial Unicode" w:cs="Sylfaen"/>
          <w:sz w:val="20"/>
          <w:szCs w:val="20"/>
          <w:lang w:val="af-ZA"/>
        </w:rPr>
        <w:t xml:space="preserve">12.18 </w:t>
      </w:r>
      <w:r w:rsidRPr="00455832">
        <w:rPr>
          <w:rFonts w:ascii="Arial Unicode" w:hAnsi="Arial Unicode" w:cs="Sylfaen"/>
          <w:sz w:val="20"/>
          <w:szCs w:val="20"/>
        </w:rPr>
        <w:t>Յուրաքանչյուր</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անձ</w:t>
      </w:r>
      <w:r w:rsidRPr="00455832">
        <w:rPr>
          <w:rFonts w:ascii="Arial Unicode" w:hAnsi="Arial Unicode" w:cs="Sylfaen"/>
          <w:sz w:val="20"/>
          <w:szCs w:val="20"/>
          <w:lang w:val="af-ZA"/>
        </w:rPr>
        <w:t xml:space="preserve">, </w:t>
      </w:r>
      <w:r w:rsidRPr="00455832">
        <w:rPr>
          <w:rFonts w:ascii="Arial Unicode" w:hAnsi="Arial Unicode" w:cs="Sylfaen"/>
          <w:sz w:val="20"/>
          <w:szCs w:val="20"/>
        </w:rPr>
        <w:t>որը</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շահագրգռված</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կոնկրետ</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գործարքի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կնքման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հարցում</w:t>
      </w:r>
      <w:r w:rsidRPr="00455832">
        <w:rPr>
          <w:rFonts w:ascii="Arial Unicode" w:hAnsi="Arial Unicode" w:cs="Sylfaen"/>
          <w:sz w:val="20"/>
          <w:szCs w:val="20"/>
          <w:lang w:val="af-ZA"/>
        </w:rPr>
        <w:t xml:space="preserve">, </w:t>
      </w:r>
      <w:r w:rsidRPr="00455832">
        <w:rPr>
          <w:rFonts w:ascii="Arial Unicode" w:hAnsi="Arial Unicode" w:cs="Sylfaen"/>
          <w:sz w:val="20"/>
          <w:szCs w:val="20"/>
        </w:rPr>
        <w:t>և</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որը</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վնասներ</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կրել</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պատվիրատուի</w:t>
      </w:r>
      <w:r w:rsidRPr="00455832">
        <w:rPr>
          <w:rFonts w:ascii="Arial Unicode" w:hAnsi="Arial Unicode" w:cs="Sylfaen"/>
          <w:sz w:val="20"/>
          <w:szCs w:val="20"/>
          <w:lang w:val="af-ZA"/>
        </w:rPr>
        <w:t xml:space="preserve">, </w:t>
      </w:r>
      <w:r w:rsidRPr="00455832">
        <w:rPr>
          <w:rFonts w:ascii="Arial Unicode" w:hAnsi="Arial Unicode" w:cs="Sylfaen"/>
          <w:sz w:val="20"/>
          <w:szCs w:val="20"/>
        </w:rPr>
        <w:t>հանձնաժողովի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կամ</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գնումների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հետ</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կապված</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բողոքներ</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քննող</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անձի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կատարած</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գործողության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կամ</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անգործության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հետևանքով</w:t>
      </w:r>
      <w:r w:rsidRPr="00455832">
        <w:rPr>
          <w:rFonts w:ascii="Arial Unicode" w:hAnsi="Arial Unicode" w:cs="Sylfaen"/>
          <w:sz w:val="20"/>
          <w:szCs w:val="20"/>
          <w:lang w:val="af-ZA"/>
        </w:rPr>
        <w:t xml:space="preserve">, </w:t>
      </w:r>
      <w:r w:rsidRPr="00455832">
        <w:rPr>
          <w:rFonts w:ascii="Arial Unicode" w:hAnsi="Arial Unicode" w:cs="Sylfaen"/>
          <w:sz w:val="20"/>
          <w:szCs w:val="20"/>
        </w:rPr>
        <w:t>իրավունք</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ունի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դատական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կարգով</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պահանջելու</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վնասների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փոխհատուցում։</w:t>
      </w:r>
    </w:p>
    <w:p w:rsidR="00402CEF" w:rsidRPr="00455832" w:rsidRDefault="00402CEF" w:rsidP="00402CEF">
      <w:pPr>
        <w:jc w:val="both"/>
        <w:rPr>
          <w:rFonts w:ascii="Arial Unicode" w:hAnsi="Arial Unicode" w:cs="Sylfaen"/>
          <w:sz w:val="20"/>
          <w:szCs w:val="20"/>
          <w:lang w:val="af-ZA"/>
        </w:rPr>
      </w:pPr>
      <w:r w:rsidRPr="00455832">
        <w:rPr>
          <w:rFonts w:ascii="Arial Unicode" w:hAnsi="Arial Unicode" w:cs="Sylfaen"/>
          <w:sz w:val="20"/>
          <w:szCs w:val="20"/>
          <w:lang w:val="af-ZA"/>
        </w:rPr>
        <w:t xml:space="preserve">12.19 </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Գնումների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հետ</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կապված</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բողոքներ</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քննող</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անձին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ներկայացված</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բողոքն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ինքնաբերաբար</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կասեցնում</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գնման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գործընթացը</w:t>
      </w:r>
      <w:r w:rsidRPr="00455832">
        <w:rPr>
          <w:rFonts w:ascii="Arial Unicode" w:hAnsi="Arial Unicode" w:cs="Sylfaen"/>
          <w:sz w:val="20"/>
          <w:szCs w:val="20"/>
          <w:lang w:val="af-ZA"/>
        </w:rPr>
        <w:t xml:space="preserve">` </w:t>
      </w:r>
      <w:r w:rsidRPr="00455832">
        <w:rPr>
          <w:rFonts w:ascii="Arial Unicode" w:hAnsi="Arial Unicode" w:cs="Sylfaen"/>
          <w:sz w:val="20"/>
          <w:szCs w:val="20"/>
        </w:rPr>
        <w:t>Օրենքի</w:t>
      </w:r>
      <w:r w:rsidRPr="00455832">
        <w:rPr>
          <w:rFonts w:ascii="Arial Unicode" w:hAnsi="Arial Unicode" w:cs="Sylfaen"/>
          <w:sz w:val="20"/>
          <w:szCs w:val="20"/>
          <w:lang w:val="af-ZA"/>
        </w:rPr>
        <w:t xml:space="preserve"> 50-</w:t>
      </w:r>
      <w:r w:rsidRPr="00455832">
        <w:rPr>
          <w:rFonts w:ascii="Arial Unicode" w:hAnsi="Arial Unicode" w:cs="Sylfaen"/>
          <w:sz w:val="20"/>
          <w:szCs w:val="20"/>
        </w:rPr>
        <w:t>րդ</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հոդվածի</w:t>
      </w:r>
      <w:r w:rsidRPr="00455832">
        <w:rPr>
          <w:rFonts w:ascii="Arial Unicode" w:hAnsi="Arial Unicode" w:cs="Sylfaen"/>
          <w:sz w:val="20"/>
          <w:szCs w:val="20"/>
          <w:lang w:val="af-ZA"/>
        </w:rPr>
        <w:t xml:space="preserve"> 9-</w:t>
      </w:r>
      <w:r w:rsidRPr="00455832">
        <w:rPr>
          <w:rFonts w:ascii="Arial Unicode" w:hAnsi="Arial Unicode" w:cs="Sylfaen"/>
          <w:sz w:val="20"/>
          <w:szCs w:val="20"/>
        </w:rPr>
        <w:t>րդ</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մասով</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նախատեսված</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հայտարարությունը</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հրապարակվելու</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օրվանից</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մինչև</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բողոքի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քննության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արդյունքներով</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ընդունված</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որոշման՝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ուժի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մեջ</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մտնելու</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օրը</w:t>
      </w:r>
      <w:r w:rsidRPr="00455832">
        <w:rPr>
          <w:rFonts w:ascii="Arial Unicode" w:hAnsi="Arial Unicode" w:cs="Sylfaen"/>
          <w:sz w:val="20"/>
          <w:szCs w:val="20"/>
          <w:lang w:val="af-ZA"/>
        </w:rPr>
        <w:t xml:space="preserve">:  </w:t>
      </w:r>
    </w:p>
    <w:p w:rsidR="00402CEF" w:rsidRPr="00455832" w:rsidRDefault="00402CEF" w:rsidP="00402CEF">
      <w:pPr>
        <w:ind w:firstLine="567"/>
        <w:jc w:val="both"/>
        <w:rPr>
          <w:rFonts w:ascii="Arial Unicode" w:hAnsi="Arial Unicode" w:cs="Sylfaen"/>
          <w:sz w:val="20"/>
          <w:szCs w:val="20"/>
          <w:lang w:val="af-ZA"/>
        </w:rPr>
      </w:pPr>
      <w:r w:rsidRPr="00455832">
        <w:rPr>
          <w:rFonts w:ascii="Arial Unicode" w:hAnsi="Arial Unicode" w:cs="Sylfaen"/>
          <w:sz w:val="20"/>
          <w:szCs w:val="20"/>
        </w:rPr>
        <w:t>Օրենքի</w:t>
      </w:r>
      <w:r w:rsidRPr="00455832">
        <w:rPr>
          <w:rFonts w:ascii="Arial Unicode" w:hAnsi="Arial Unicode" w:cs="Sylfaen"/>
          <w:sz w:val="20"/>
          <w:szCs w:val="20"/>
          <w:lang w:val="af-ZA"/>
        </w:rPr>
        <w:t xml:space="preserve"> 51-</w:t>
      </w:r>
      <w:r w:rsidRPr="00455832">
        <w:rPr>
          <w:rFonts w:ascii="Arial Unicode" w:hAnsi="Arial Unicode" w:cs="Sylfaen"/>
          <w:sz w:val="20"/>
          <w:szCs w:val="20"/>
        </w:rPr>
        <w:t>րդ</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հոդվածի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համաձայն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գնումների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հետ</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կապված</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բողոքներ</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բողոքը</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քննող</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անձը</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կայացնում</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գնման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գործընթացի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կասեցումը</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հանելու</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մասին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որոշում</w:t>
      </w:r>
      <w:r w:rsidRPr="00455832">
        <w:rPr>
          <w:rFonts w:ascii="Arial Unicode" w:hAnsi="Arial Unicode" w:cs="Sylfaen"/>
          <w:sz w:val="20"/>
          <w:szCs w:val="20"/>
          <w:lang w:val="af-ZA"/>
        </w:rPr>
        <w:t xml:space="preserve">, </w:t>
      </w:r>
      <w:r w:rsidRPr="00455832">
        <w:rPr>
          <w:rFonts w:ascii="Arial Unicode" w:hAnsi="Arial Unicode" w:cs="Sylfaen"/>
          <w:sz w:val="20"/>
          <w:szCs w:val="20"/>
        </w:rPr>
        <w:t>եթե</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օրենքի</w:t>
      </w:r>
      <w:r w:rsidRPr="00455832">
        <w:rPr>
          <w:rFonts w:ascii="Arial Unicode" w:hAnsi="Arial Unicode" w:cs="Sylfaen"/>
          <w:sz w:val="20"/>
          <w:szCs w:val="20"/>
          <w:lang w:val="af-ZA"/>
        </w:rPr>
        <w:t xml:space="preserve"> 2-</w:t>
      </w:r>
      <w:r w:rsidRPr="00455832">
        <w:rPr>
          <w:rFonts w:ascii="Arial Unicode" w:hAnsi="Arial Unicode" w:cs="Sylfaen"/>
          <w:sz w:val="20"/>
          <w:szCs w:val="20"/>
        </w:rPr>
        <w:t>րդ</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հոդվածի</w:t>
      </w:r>
      <w:r w:rsidRPr="00455832">
        <w:rPr>
          <w:rFonts w:ascii="Arial Unicode" w:hAnsi="Arial Unicode" w:cs="Sylfaen"/>
          <w:sz w:val="20"/>
          <w:szCs w:val="20"/>
          <w:lang w:val="af-ZA"/>
        </w:rPr>
        <w:t xml:space="preserve"> 1-</w:t>
      </w:r>
      <w:r w:rsidRPr="00455832">
        <w:rPr>
          <w:rFonts w:ascii="Arial Unicode" w:hAnsi="Arial Unicode" w:cs="Sylfaen"/>
          <w:sz w:val="20"/>
          <w:szCs w:val="20"/>
        </w:rPr>
        <w:t>ին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մասով</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սահմանված</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մարմինների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ղեկավարները</w:t>
      </w:r>
      <w:r w:rsidRPr="00455832">
        <w:rPr>
          <w:rFonts w:ascii="Arial Unicode" w:hAnsi="Arial Unicode" w:cs="Sylfaen"/>
          <w:sz w:val="20"/>
          <w:szCs w:val="20"/>
          <w:lang w:val="af-ZA"/>
        </w:rPr>
        <w:t xml:space="preserve">, </w:t>
      </w:r>
      <w:r w:rsidRPr="00455832">
        <w:rPr>
          <w:rFonts w:ascii="Arial Unicode" w:hAnsi="Arial Unicode" w:cs="Sylfaen"/>
          <w:sz w:val="20"/>
          <w:szCs w:val="20"/>
        </w:rPr>
        <w:t>իսկ</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իրավաբանական</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անձանց</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դեպքում</w:t>
      </w:r>
      <w:r w:rsidRPr="00455832">
        <w:rPr>
          <w:rFonts w:ascii="Arial Unicode" w:hAnsi="Arial Unicode" w:cs="Sylfaen"/>
          <w:sz w:val="20"/>
          <w:szCs w:val="20"/>
          <w:lang w:val="af-ZA"/>
        </w:rPr>
        <w:t xml:space="preserve">` </w:t>
      </w:r>
      <w:r w:rsidRPr="00455832">
        <w:rPr>
          <w:rFonts w:ascii="Arial Unicode" w:hAnsi="Arial Unicode" w:cs="Sylfaen"/>
          <w:sz w:val="20"/>
          <w:szCs w:val="20"/>
        </w:rPr>
        <w:t>գործադիր</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մարմնի</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ղեկավարը</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գրավոր</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հայտնում</w:t>
      </w:r>
      <w:r w:rsidR="0048603E"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Pr="00455832">
        <w:rPr>
          <w:rFonts w:ascii="Arial Unicode" w:hAnsi="Arial Unicode" w:cs="Sylfaen"/>
          <w:sz w:val="20"/>
          <w:szCs w:val="20"/>
          <w:lang w:val="af-ZA"/>
        </w:rPr>
        <w:t xml:space="preserve">, </w:t>
      </w:r>
      <w:r w:rsidRPr="00455832">
        <w:rPr>
          <w:rFonts w:ascii="Arial Unicode" w:hAnsi="Arial Unicode" w:cs="Sylfaen"/>
          <w:sz w:val="20"/>
          <w:szCs w:val="20"/>
        </w:rPr>
        <w:t>որ</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հանրային</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կամ</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պաշտպանության</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և</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ազգային</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անվտանգության</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շահերից</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ելնելով</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անհրաժեշտ</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շարունակել</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գնման</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գործընթացը</w:t>
      </w:r>
      <w:r w:rsidRPr="00455832">
        <w:rPr>
          <w:rFonts w:ascii="Arial Unicode" w:hAnsi="Arial Unicode" w:cs="Sylfaen"/>
          <w:sz w:val="20"/>
          <w:szCs w:val="20"/>
          <w:lang w:val="af-ZA"/>
        </w:rPr>
        <w:t>:</w:t>
      </w:r>
    </w:p>
    <w:p w:rsidR="00402CEF" w:rsidRPr="00455832" w:rsidRDefault="00402CEF" w:rsidP="00402CEF">
      <w:pPr>
        <w:ind w:firstLine="567"/>
        <w:jc w:val="both"/>
        <w:rPr>
          <w:rFonts w:ascii="Arial Unicode" w:hAnsi="Arial Unicode" w:cs="Sylfaen"/>
          <w:b/>
          <w:sz w:val="20"/>
          <w:szCs w:val="20"/>
          <w:lang w:val="es-ES"/>
        </w:rPr>
      </w:pPr>
      <w:r w:rsidRPr="00455832">
        <w:rPr>
          <w:rFonts w:ascii="Arial Unicode" w:hAnsi="Arial Unicode" w:cs="Sylfaen"/>
          <w:sz w:val="20"/>
          <w:szCs w:val="20"/>
        </w:rPr>
        <w:t>Գնումների</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հետ</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կապված</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բողոքներ</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քննող</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անձի</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որոշմամբ</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կասեցումը</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կարող</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հանվել</w:t>
      </w:r>
      <w:r w:rsidRPr="00455832">
        <w:rPr>
          <w:rFonts w:ascii="Arial Unicode" w:hAnsi="Arial Unicode" w:cs="Sylfaen"/>
          <w:sz w:val="20"/>
          <w:szCs w:val="20"/>
          <w:lang w:val="af-ZA"/>
        </w:rPr>
        <w:t xml:space="preserve">, </w:t>
      </w:r>
      <w:r w:rsidRPr="00455832">
        <w:rPr>
          <w:rFonts w:ascii="Arial Unicode" w:hAnsi="Arial Unicode" w:cs="Sylfaen"/>
          <w:sz w:val="20"/>
          <w:szCs w:val="20"/>
        </w:rPr>
        <w:t>եթե</w:t>
      </w:r>
      <w:r w:rsidR="00E43E7B" w:rsidRPr="00455832">
        <w:rPr>
          <w:rFonts w:ascii="Arial Unicode" w:hAnsi="Arial Unicode" w:cs="Sylfaen"/>
          <w:sz w:val="20"/>
          <w:szCs w:val="20"/>
          <w:lang w:val="af-ZA"/>
        </w:rPr>
        <w:t xml:space="preserve"> </w:t>
      </w:r>
      <w:r w:rsidRPr="00455832">
        <w:rPr>
          <w:rFonts w:ascii="Arial Unicode" w:hAnsi="Arial Unicode" w:cs="Sylfaen"/>
          <w:sz w:val="20"/>
          <w:szCs w:val="20"/>
        </w:rPr>
        <w:t>պատվիրատուի</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ներկայացրած</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հիմնավորումների</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համաձայն</w:t>
      </w:r>
      <w:r w:rsidRPr="00455832">
        <w:rPr>
          <w:rFonts w:ascii="Arial Unicode" w:hAnsi="Arial Unicode" w:cs="Sylfaen"/>
          <w:sz w:val="20"/>
          <w:szCs w:val="20"/>
          <w:lang w:val="af-ZA"/>
        </w:rPr>
        <w:t xml:space="preserve">, </w:t>
      </w:r>
      <w:r w:rsidRPr="00455832">
        <w:rPr>
          <w:rFonts w:ascii="Arial Unicode" w:hAnsi="Arial Unicode" w:cs="Sylfaen"/>
          <w:sz w:val="20"/>
          <w:szCs w:val="20"/>
        </w:rPr>
        <w:t>հանրային</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կամ</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պաշտպանության</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և</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ազգային</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անվտանգության</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շահերից</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ելնելով</w:t>
      </w:r>
      <w:r w:rsidRPr="00455832">
        <w:rPr>
          <w:rFonts w:ascii="Arial Unicode" w:hAnsi="Arial Unicode" w:cs="Sylfaen"/>
          <w:sz w:val="20"/>
          <w:szCs w:val="20"/>
          <w:lang w:val="af-ZA"/>
        </w:rPr>
        <w:t xml:space="preserve">, </w:t>
      </w:r>
      <w:r w:rsidRPr="00455832">
        <w:rPr>
          <w:rFonts w:ascii="Arial Unicode" w:hAnsi="Arial Unicode" w:cs="Sylfaen"/>
          <w:sz w:val="20"/>
          <w:szCs w:val="20"/>
        </w:rPr>
        <w:t>անհրաժեշտ</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շարունակել</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գնման</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գործընթացը</w:t>
      </w:r>
      <w:r w:rsidRPr="00455832">
        <w:rPr>
          <w:rFonts w:ascii="Arial Unicode" w:hAnsi="Arial Unicode" w:cs="Sylfaen"/>
          <w:sz w:val="20"/>
          <w:szCs w:val="20"/>
          <w:lang w:val="af-ZA"/>
        </w:rPr>
        <w:t xml:space="preserve">: </w:t>
      </w:r>
      <w:r w:rsidRPr="00455832">
        <w:rPr>
          <w:rFonts w:ascii="Arial Unicode" w:hAnsi="Arial Unicode" w:cs="Sylfaen"/>
          <w:sz w:val="20"/>
          <w:szCs w:val="20"/>
        </w:rPr>
        <w:t>Սույն</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կետով</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նախատեսված</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որոշումը</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գնումների</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հետ</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կապված</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բողոքներ</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քննող</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անձը</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հրապարակում</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տեղեկագրում</w:t>
      </w:r>
      <w:r w:rsidRPr="00455832">
        <w:rPr>
          <w:rFonts w:ascii="Arial Unicode" w:hAnsi="Arial Unicode" w:cs="Sylfaen"/>
          <w:sz w:val="20"/>
          <w:szCs w:val="20"/>
          <w:lang w:val="af-ZA"/>
        </w:rPr>
        <w:t xml:space="preserve">` </w:t>
      </w:r>
      <w:r w:rsidRPr="00455832">
        <w:rPr>
          <w:rFonts w:ascii="Arial Unicode" w:hAnsi="Arial Unicode" w:cs="Sylfaen"/>
          <w:sz w:val="20"/>
          <w:szCs w:val="20"/>
        </w:rPr>
        <w:t>այն</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կայացնելու</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օրվան</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հաջորդող</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աշխատանքային</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rPr>
        <w:t>օրը</w:t>
      </w:r>
      <w:r w:rsidRPr="00455832">
        <w:rPr>
          <w:rFonts w:ascii="Arial Unicode" w:hAnsi="Arial Unicode" w:cs="Sylfaen"/>
          <w:sz w:val="20"/>
          <w:szCs w:val="20"/>
          <w:lang w:val="af-ZA"/>
        </w:rPr>
        <w:t>:</w:t>
      </w:r>
    </w:p>
    <w:p w:rsidR="00402CEF" w:rsidRPr="00455832" w:rsidRDefault="00402CEF" w:rsidP="00402CEF">
      <w:pPr>
        <w:ind w:firstLine="567"/>
        <w:jc w:val="center"/>
        <w:rPr>
          <w:rFonts w:ascii="Arial Unicode" w:hAnsi="Arial Unicode" w:cs="Sylfaen"/>
          <w:b/>
          <w:lang w:val="es-ES"/>
        </w:rPr>
      </w:pPr>
    </w:p>
    <w:p w:rsidR="00402CEF" w:rsidRPr="00455832" w:rsidRDefault="00402CEF" w:rsidP="00192DF3">
      <w:pPr>
        <w:jc w:val="center"/>
        <w:rPr>
          <w:rFonts w:ascii="Arial Unicode" w:hAnsi="Arial Unicode"/>
          <w:b/>
          <w:lang w:val="af-ZA"/>
        </w:rPr>
      </w:pPr>
      <w:r w:rsidRPr="00455832">
        <w:rPr>
          <w:rFonts w:ascii="Arial Unicode" w:hAnsi="Arial Unicode" w:cs="Sylfaen"/>
          <w:b/>
          <w:lang w:val="es-ES"/>
        </w:rPr>
        <w:br w:type="page"/>
      </w:r>
      <w:r w:rsidRPr="00455832">
        <w:rPr>
          <w:rFonts w:ascii="Arial Unicode" w:hAnsi="Arial Unicode" w:cs="Sylfaen"/>
          <w:b/>
          <w:lang w:val="es-ES"/>
        </w:rPr>
        <w:lastRenderedPageBreak/>
        <w:t>ՄԱՍ</w:t>
      </w:r>
      <w:r w:rsidRPr="00455832">
        <w:rPr>
          <w:rFonts w:ascii="Arial Unicode" w:hAnsi="Arial Unicode"/>
          <w:b/>
          <w:lang w:val="af-ZA"/>
        </w:rPr>
        <w:t xml:space="preserve">  II</w:t>
      </w:r>
    </w:p>
    <w:p w:rsidR="00402CEF" w:rsidRPr="00455832" w:rsidRDefault="00402CEF" w:rsidP="00402CEF">
      <w:pPr>
        <w:pStyle w:val="aa"/>
        <w:ind w:right="-7"/>
        <w:jc w:val="center"/>
        <w:rPr>
          <w:rFonts w:ascii="Arial Unicode" w:hAnsi="Arial Unicode"/>
          <w:b/>
          <w:szCs w:val="22"/>
          <w:lang w:val="af-ZA"/>
        </w:rPr>
      </w:pPr>
      <w:r w:rsidRPr="00455832">
        <w:rPr>
          <w:rFonts w:ascii="Arial Unicode" w:hAnsi="Arial Unicode" w:cs="Sylfaen"/>
          <w:b/>
          <w:szCs w:val="22"/>
          <w:lang w:val="es-ES"/>
        </w:rPr>
        <w:t>ՀՐԱՀԱՆԳ</w:t>
      </w:r>
    </w:p>
    <w:p w:rsidR="00402CEF" w:rsidRPr="00455832" w:rsidRDefault="00402CEF" w:rsidP="00402CEF">
      <w:pPr>
        <w:pStyle w:val="aa"/>
        <w:ind w:right="-7"/>
        <w:jc w:val="center"/>
        <w:rPr>
          <w:rFonts w:ascii="Arial Unicode" w:hAnsi="Arial Unicode"/>
          <w:b/>
          <w:szCs w:val="22"/>
          <w:lang w:val="af-ZA"/>
        </w:rPr>
      </w:pPr>
      <w:r w:rsidRPr="00455832">
        <w:rPr>
          <w:rFonts w:ascii="Arial Unicode" w:hAnsi="Arial Unicode" w:cs="Sylfaen"/>
          <w:b/>
          <w:szCs w:val="22"/>
          <w:lang w:val="es-ES"/>
        </w:rPr>
        <w:t>ԲԱՑ</w:t>
      </w:r>
      <w:r w:rsidR="00192DF3" w:rsidRPr="00455832">
        <w:rPr>
          <w:rFonts w:ascii="Arial Unicode" w:hAnsi="Arial Unicode" w:cs="Sylfaen"/>
          <w:b/>
          <w:szCs w:val="22"/>
          <w:lang w:val="es-ES"/>
        </w:rPr>
        <w:t xml:space="preserve"> </w:t>
      </w:r>
      <w:r w:rsidRPr="00455832">
        <w:rPr>
          <w:rFonts w:ascii="Arial Unicode" w:hAnsi="Arial Unicode" w:cs="Sylfaen"/>
          <w:b/>
          <w:szCs w:val="22"/>
          <w:lang w:val="es-ES"/>
        </w:rPr>
        <w:t>Մ Ր Ց ՈՒ Յ Թ Ի</w:t>
      </w:r>
      <w:r w:rsidR="00192DF3" w:rsidRPr="00455832">
        <w:rPr>
          <w:rFonts w:ascii="Arial Unicode" w:hAnsi="Arial Unicode" w:cs="Sylfaen"/>
          <w:b/>
          <w:szCs w:val="22"/>
          <w:lang w:val="es-ES"/>
        </w:rPr>
        <w:t xml:space="preserve"> </w:t>
      </w:r>
      <w:r w:rsidRPr="00455832">
        <w:rPr>
          <w:rFonts w:ascii="Arial Unicode" w:hAnsi="Arial Unicode" w:cs="Sylfaen"/>
          <w:b/>
          <w:szCs w:val="22"/>
          <w:lang w:val="es-ES"/>
        </w:rPr>
        <w:t>ՀԱՅՏԸ</w:t>
      </w:r>
      <w:r w:rsidR="00192DF3" w:rsidRPr="00455832">
        <w:rPr>
          <w:rFonts w:ascii="Arial Unicode" w:hAnsi="Arial Unicode" w:cs="Sylfaen"/>
          <w:b/>
          <w:szCs w:val="22"/>
          <w:lang w:val="es-ES"/>
        </w:rPr>
        <w:t xml:space="preserve"> </w:t>
      </w:r>
      <w:r w:rsidRPr="00455832">
        <w:rPr>
          <w:rFonts w:ascii="Arial Unicode" w:hAnsi="Arial Unicode" w:cs="Sylfaen"/>
          <w:b/>
          <w:szCs w:val="22"/>
          <w:lang w:val="es-ES"/>
        </w:rPr>
        <w:t>ՊԱՏՐԱՍՏԵԼՈՒ</w:t>
      </w:r>
    </w:p>
    <w:p w:rsidR="00402CEF" w:rsidRPr="00455832" w:rsidRDefault="00402CEF" w:rsidP="00402CEF">
      <w:pPr>
        <w:ind w:firstLine="567"/>
        <w:jc w:val="center"/>
        <w:rPr>
          <w:rFonts w:ascii="Arial Unicode" w:hAnsi="Arial Unicode"/>
          <w:lang w:val="af-ZA"/>
        </w:rPr>
      </w:pPr>
    </w:p>
    <w:p w:rsidR="00402CEF" w:rsidRPr="00455832" w:rsidRDefault="00402CEF" w:rsidP="00402CEF">
      <w:pPr>
        <w:jc w:val="center"/>
        <w:rPr>
          <w:rFonts w:ascii="Arial Unicode" w:hAnsi="Arial Unicode"/>
          <w:b/>
          <w:sz w:val="20"/>
          <w:lang w:val="af-ZA"/>
        </w:rPr>
      </w:pPr>
      <w:r w:rsidRPr="00455832">
        <w:rPr>
          <w:rFonts w:ascii="Arial Unicode" w:hAnsi="Arial Unicode"/>
          <w:b/>
          <w:sz w:val="20"/>
          <w:lang w:val="af-ZA"/>
        </w:rPr>
        <w:t xml:space="preserve">1. </w:t>
      </w:r>
      <w:r w:rsidRPr="00455832">
        <w:rPr>
          <w:rFonts w:ascii="Arial Unicode" w:hAnsi="Arial Unicode" w:cs="Sylfaen"/>
          <w:b/>
          <w:sz w:val="20"/>
          <w:lang w:val="es-ES"/>
        </w:rPr>
        <w:t>ԸՆԴՀԱՆՈՒՐ</w:t>
      </w:r>
      <w:r w:rsidR="00192DF3" w:rsidRPr="00455832">
        <w:rPr>
          <w:rFonts w:ascii="Arial Unicode" w:hAnsi="Arial Unicode" w:cs="Sylfaen"/>
          <w:b/>
          <w:sz w:val="20"/>
          <w:lang w:val="es-ES"/>
        </w:rPr>
        <w:t xml:space="preserve"> </w:t>
      </w:r>
      <w:r w:rsidRPr="00455832">
        <w:rPr>
          <w:rFonts w:ascii="Arial Unicode" w:hAnsi="Arial Unicode" w:cs="Sylfaen"/>
          <w:b/>
          <w:sz w:val="20"/>
          <w:lang w:val="es-ES"/>
        </w:rPr>
        <w:t>ԴՐՈՒՅԹՆԵՐ</w:t>
      </w:r>
    </w:p>
    <w:p w:rsidR="00402CEF" w:rsidRPr="00455832" w:rsidRDefault="00402CEF" w:rsidP="00402CEF">
      <w:pPr>
        <w:ind w:firstLine="567"/>
        <w:jc w:val="both"/>
        <w:rPr>
          <w:rFonts w:ascii="Arial Unicode" w:hAnsi="Arial Unicode"/>
          <w:lang w:val="af-ZA"/>
        </w:rPr>
      </w:pPr>
    </w:p>
    <w:p w:rsidR="00402CEF" w:rsidRPr="00455832" w:rsidRDefault="00402CEF" w:rsidP="00402CEF">
      <w:pPr>
        <w:jc w:val="both"/>
        <w:rPr>
          <w:rFonts w:ascii="Arial Unicode" w:hAnsi="Arial Unicode" w:cs="Sylfaen"/>
          <w:sz w:val="20"/>
          <w:lang w:val="af-ZA"/>
        </w:rPr>
      </w:pPr>
      <w:r w:rsidRPr="00455832">
        <w:rPr>
          <w:rFonts w:ascii="Arial Unicode" w:hAnsi="Arial Unicode" w:cs="Sylfaen"/>
          <w:sz w:val="20"/>
          <w:lang w:val="af-ZA"/>
        </w:rPr>
        <w:t xml:space="preserve">1.1 </w:t>
      </w:r>
      <w:r w:rsidRPr="00455832">
        <w:rPr>
          <w:rFonts w:ascii="Arial Unicode" w:hAnsi="Arial Unicode" w:cs="Sylfaen"/>
          <w:sz w:val="20"/>
        </w:rPr>
        <w:t>Սույն</w:t>
      </w:r>
      <w:r w:rsidR="00192DF3" w:rsidRPr="00455832">
        <w:rPr>
          <w:rFonts w:ascii="Arial Unicode" w:hAnsi="Arial Unicode" w:cs="Sylfaen"/>
          <w:sz w:val="20"/>
          <w:lang w:val="af-ZA"/>
        </w:rPr>
        <w:t xml:space="preserve"> </w:t>
      </w:r>
      <w:r w:rsidRPr="00455832">
        <w:rPr>
          <w:rFonts w:ascii="Arial Unicode" w:hAnsi="Arial Unicode" w:cs="Sylfaen"/>
          <w:sz w:val="20"/>
        </w:rPr>
        <w:t>հրահանգը</w:t>
      </w:r>
      <w:r w:rsidR="00192DF3" w:rsidRPr="00455832">
        <w:rPr>
          <w:rFonts w:ascii="Arial Unicode" w:hAnsi="Arial Unicode" w:cs="Sylfaen"/>
          <w:sz w:val="20"/>
          <w:lang w:val="af-ZA"/>
        </w:rPr>
        <w:t xml:space="preserve"> </w:t>
      </w:r>
      <w:r w:rsidRPr="00455832">
        <w:rPr>
          <w:rFonts w:ascii="Arial Unicode" w:hAnsi="Arial Unicode" w:cs="Sylfaen"/>
          <w:sz w:val="20"/>
        </w:rPr>
        <w:t>նպատակ</w:t>
      </w:r>
      <w:r w:rsidR="00192DF3" w:rsidRPr="00455832">
        <w:rPr>
          <w:rFonts w:ascii="Arial Unicode" w:hAnsi="Arial Unicode" w:cs="Sylfaen"/>
          <w:sz w:val="20"/>
          <w:lang w:val="af-ZA"/>
        </w:rPr>
        <w:t xml:space="preserve"> </w:t>
      </w:r>
      <w:r w:rsidRPr="00455832">
        <w:rPr>
          <w:rFonts w:ascii="Arial Unicode" w:hAnsi="Arial Unicode" w:cs="Sylfaen"/>
          <w:sz w:val="20"/>
        </w:rPr>
        <w:t>ունի</w:t>
      </w:r>
      <w:r w:rsidR="00192DF3" w:rsidRPr="00455832">
        <w:rPr>
          <w:rFonts w:ascii="Arial Unicode" w:hAnsi="Arial Unicode" w:cs="Sylfaen"/>
          <w:sz w:val="20"/>
          <w:lang w:val="af-ZA"/>
        </w:rPr>
        <w:t xml:space="preserve"> </w:t>
      </w:r>
      <w:r w:rsidRPr="00455832">
        <w:rPr>
          <w:rFonts w:ascii="Arial Unicode" w:hAnsi="Arial Unicode" w:cs="Sylfaen"/>
          <w:sz w:val="20"/>
        </w:rPr>
        <w:t>օժանդակել</w:t>
      </w:r>
      <w:r w:rsidRPr="00455832">
        <w:rPr>
          <w:rFonts w:ascii="Arial Unicode" w:hAnsi="Arial Unicode" w:cs="Sylfaen"/>
          <w:sz w:val="20"/>
          <w:lang w:val="af-ZA"/>
        </w:rPr>
        <w:t xml:space="preserve"> մ</w:t>
      </w:r>
      <w:r w:rsidRPr="00455832">
        <w:rPr>
          <w:rFonts w:ascii="Arial Unicode" w:hAnsi="Arial Unicode" w:cs="Sylfaen"/>
          <w:sz w:val="20"/>
        </w:rPr>
        <w:t>ասնակիցների</w:t>
      </w:r>
      <w:r w:rsidR="00192DF3" w:rsidRPr="00455832">
        <w:rPr>
          <w:rFonts w:ascii="Arial Unicode" w:hAnsi="Arial Unicode" w:cs="Sylfaen"/>
          <w:sz w:val="20"/>
          <w:lang w:val="en-US"/>
        </w:rPr>
        <w:t>ն</w:t>
      </w:r>
      <w:r w:rsidR="00192DF3" w:rsidRPr="00455832">
        <w:rPr>
          <w:rFonts w:ascii="Arial Unicode" w:hAnsi="Arial Unicode" w:cs="Sylfaen"/>
          <w:sz w:val="20"/>
          <w:lang w:val="af-ZA"/>
        </w:rPr>
        <w:t xml:space="preserve">  </w:t>
      </w:r>
      <w:r w:rsidRPr="00455832">
        <w:rPr>
          <w:rFonts w:ascii="Arial Unicode" w:hAnsi="Arial Unicode" w:cs="Sylfaen"/>
          <w:sz w:val="20"/>
        </w:rPr>
        <w:t>հայտը</w:t>
      </w:r>
      <w:r w:rsidR="00192DF3" w:rsidRPr="00455832">
        <w:rPr>
          <w:rFonts w:ascii="Arial Unicode" w:hAnsi="Arial Unicode" w:cs="Sylfaen"/>
          <w:sz w:val="20"/>
          <w:lang w:val="af-ZA"/>
        </w:rPr>
        <w:t xml:space="preserve"> </w:t>
      </w:r>
      <w:r w:rsidRPr="00455832">
        <w:rPr>
          <w:rFonts w:ascii="Arial Unicode" w:hAnsi="Arial Unicode" w:cs="Sylfaen"/>
          <w:sz w:val="20"/>
        </w:rPr>
        <w:t>պատրաստելիս։</w:t>
      </w:r>
    </w:p>
    <w:p w:rsidR="00402CEF" w:rsidRPr="00455832" w:rsidRDefault="00402CEF" w:rsidP="00402CEF">
      <w:pPr>
        <w:jc w:val="both"/>
        <w:rPr>
          <w:rFonts w:ascii="Arial Unicode" w:hAnsi="Arial Unicode" w:cs="Sylfaen"/>
          <w:sz w:val="20"/>
          <w:lang w:val="af-ZA"/>
        </w:rPr>
      </w:pPr>
      <w:r w:rsidRPr="00455832">
        <w:rPr>
          <w:rFonts w:ascii="Arial Unicode" w:hAnsi="Arial Unicode" w:cs="Sylfaen"/>
          <w:sz w:val="20"/>
          <w:lang w:val="af-ZA"/>
        </w:rPr>
        <w:t xml:space="preserve">1.2 </w:t>
      </w:r>
      <w:r w:rsidRPr="00455832">
        <w:rPr>
          <w:rFonts w:ascii="Arial Unicode" w:hAnsi="Arial Unicode" w:cs="Sylfaen"/>
          <w:sz w:val="20"/>
        </w:rPr>
        <w:t>Նպատակահարմարության</w:t>
      </w:r>
      <w:r w:rsidR="00192DF3" w:rsidRPr="00455832">
        <w:rPr>
          <w:rFonts w:ascii="Arial Unicode" w:hAnsi="Arial Unicode" w:cs="Sylfaen"/>
          <w:sz w:val="20"/>
          <w:lang w:val="af-ZA"/>
        </w:rPr>
        <w:t xml:space="preserve"> </w:t>
      </w:r>
      <w:r w:rsidRPr="00455832">
        <w:rPr>
          <w:rFonts w:ascii="Arial Unicode" w:hAnsi="Arial Unicode" w:cs="Sylfaen"/>
          <w:sz w:val="20"/>
        </w:rPr>
        <w:t>դեպքում</w:t>
      </w:r>
      <w:r w:rsidRPr="00455832">
        <w:rPr>
          <w:rFonts w:ascii="Arial Unicode" w:hAnsi="Arial Unicode" w:cs="Sylfaen"/>
          <w:sz w:val="20"/>
          <w:lang w:val="af-ZA"/>
        </w:rPr>
        <w:t xml:space="preserve"> մ</w:t>
      </w:r>
      <w:r w:rsidRPr="00455832">
        <w:rPr>
          <w:rFonts w:ascii="Arial Unicode" w:hAnsi="Arial Unicode" w:cs="Sylfaen"/>
          <w:sz w:val="20"/>
        </w:rPr>
        <w:t>ասնակիցը</w:t>
      </w:r>
      <w:r w:rsidR="00192DF3" w:rsidRPr="00455832">
        <w:rPr>
          <w:rFonts w:ascii="Arial Unicode" w:hAnsi="Arial Unicode" w:cs="Sylfaen"/>
          <w:sz w:val="20"/>
          <w:lang w:val="af-ZA"/>
        </w:rPr>
        <w:t xml:space="preserve"> </w:t>
      </w:r>
      <w:r w:rsidRPr="00455832">
        <w:rPr>
          <w:rFonts w:ascii="Arial Unicode" w:hAnsi="Arial Unicode" w:cs="Sylfaen"/>
          <w:sz w:val="20"/>
        </w:rPr>
        <w:t>պահանջվող</w:t>
      </w:r>
      <w:r w:rsidR="00192DF3" w:rsidRPr="00455832">
        <w:rPr>
          <w:rFonts w:ascii="Arial Unicode" w:hAnsi="Arial Unicode" w:cs="Sylfaen"/>
          <w:sz w:val="20"/>
          <w:lang w:val="af-ZA"/>
        </w:rPr>
        <w:t xml:space="preserve"> </w:t>
      </w:r>
      <w:r w:rsidRPr="00455832">
        <w:rPr>
          <w:rFonts w:ascii="Arial Unicode" w:hAnsi="Arial Unicode" w:cs="Sylfaen"/>
          <w:sz w:val="20"/>
        </w:rPr>
        <w:t>տեղեկությունները</w:t>
      </w:r>
      <w:r w:rsidR="00192DF3" w:rsidRPr="00455832">
        <w:rPr>
          <w:rFonts w:ascii="Arial Unicode" w:hAnsi="Arial Unicode" w:cs="Sylfaen"/>
          <w:sz w:val="20"/>
          <w:lang w:val="af-ZA"/>
        </w:rPr>
        <w:t xml:space="preserve"> </w:t>
      </w:r>
      <w:r w:rsidRPr="00455832">
        <w:rPr>
          <w:rFonts w:ascii="Arial Unicode" w:hAnsi="Arial Unicode" w:cs="Sylfaen"/>
          <w:sz w:val="20"/>
        </w:rPr>
        <w:t>կարող</w:t>
      </w:r>
      <w:r w:rsidR="00192DF3" w:rsidRPr="00455832">
        <w:rPr>
          <w:rFonts w:ascii="Arial Unicode" w:hAnsi="Arial Unicode" w:cs="Sylfaen"/>
          <w:sz w:val="20"/>
          <w:lang w:val="af-ZA"/>
        </w:rPr>
        <w:t xml:space="preserve"> </w:t>
      </w:r>
      <w:r w:rsidRPr="00455832">
        <w:rPr>
          <w:rFonts w:ascii="Arial Unicode" w:hAnsi="Arial Unicode" w:cs="Sylfaen"/>
          <w:sz w:val="20"/>
        </w:rPr>
        <w:t>է</w:t>
      </w:r>
      <w:r w:rsidR="00192DF3" w:rsidRPr="00455832">
        <w:rPr>
          <w:rFonts w:ascii="Arial Unicode" w:hAnsi="Arial Unicode" w:cs="Sylfaen"/>
          <w:sz w:val="20"/>
          <w:lang w:val="af-ZA"/>
        </w:rPr>
        <w:t xml:space="preserve"> </w:t>
      </w:r>
      <w:r w:rsidRPr="00455832">
        <w:rPr>
          <w:rFonts w:ascii="Arial Unicode" w:hAnsi="Arial Unicode" w:cs="Sylfaen"/>
          <w:sz w:val="20"/>
        </w:rPr>
        <w:t>ներկայացնել</w:t>
      </w:r>
      <w:r w:rsidR="00192DF3" w:rsidRPr="00455832">
        <w:rPr>
          <w:rFonts w:ascii="Arial Unicode" w:hAnsi="Arial Unicode" w:cs="Sylfaen"/>
          <w:sz w:val="20"/>
          <w:lang w:val="af-ZA"/>
        </w:rPr>
        <w:t xml:space="preserve"> </w:t>
      </w:r>
      <w:r w:rsidRPr="00455832">
        <w:rPr>
          <w:rFonts w:ascii="Arial Unicode" w:hAnsi="Arial Unicode" w:cs="Sylfaen"/>
          <w:sz w:val="20"/>
        </w:rPr>
        <w:t>սույն</w:t>
      </w:r>
      <w:r w:rsidR="00192DF3" w:rsidRPr="00455832">
        <w:rPr>
          <w:rFonts w:ascii="Arial Unicode" w:hAnsi="Arial Unicode" w:cs="Sylfaen"/>
          <w:sz w:val="20"/>
          <w:lang w:val="af-ZA"/>
        </w:rPr>
        <w:t xml:space="preserve"> </w:t>
      </w:r>
      <w:r w:rsidRPr="00455832">
        <w:rPr>
          <w:rFonts w:ascii="Arial Unicode" w:hAnsi="Arial Unicode" w:cs="Sylfaen"/>
          <w:sz w:val="20"/>
        </w:rPr>
        <w:t>հրահանգով</w:t>
      </w:r>
      <w:r w:rsidR="00192DF3" w:rsidRPr="00455832">
        <w:rPr>
          <w:rFonts w:ascii="Arial Unicode" w:hAnsi="Arial Unicode" w:cs="Sylfaen"/>
          <w:sz w:val="20"/>
          <w:lang w:val="af-ZA"/>
        </w:rPr>
        <w:t xml:space="preserve"> </w:t>
      </w:r>
      <w:r w:rsidRPr="00455832">
        <w:rPr>
          <w:rFonts w:ascii="Arial Unicode" w:hAnsi="Arial Unicode" w:cs="Sylfaen"/>
          <w:sz w:val="20"/>
        </w:rPr>
        <w:t>առաջարկվող</w:t>
      </w:r>
      <w:r w:rsidR="00192DF3" w:rsidRPr="00455832">
        <w:rPr>
          <w:rFonts w:ascii="Arial Unicode" w:hAnsi="Arial Unicode" w:cs="Sylfaen"/>
          <w:sz w:val="20"/>
          <w:lang w:val="af-ZA"/>
        </w:rPr>
        <w:t xml:space="preserve"> </w:t>
      </w:r>
      <w:r w:rsidRPr="00455832">
        <w:rPr>
          <w:rFonts w:ascii="Arial Unicode" w:hAnsi="Arial Unicode" w:cs="Sylfaen"/>
          <w:sz w:val="20"/>
        </w:rPr>
        <w:t>ձևերից</w:t>
      </w:r>
      <w:r w:rsidR="00192DF3" w:rsidRPr="00455832">
        <w:rPr>
          <w:rFonts w:ascii="Arial Unicode" w:hAnsi="Arial Unicode" w:cs="Sylfaen"/>
          <w:sz w:val="20"/>
          <w:lang w:val="af-ZA"/>
        </w:rPr>
        <w:t xml:space="preserve"> </w:t>
      </w:r>
      <w:r w:rsidRPr="00455832">
        <w:rPr>
          <w:rFonts w:ascii="Arial Unicode" w:hAnsi="Arial Unicode" w:cs="Sylfaen"/>
          <w:sz w:val="20"/>
        </w:rPr>
        <w:t>տարբերվող</w:t>
      </w:r>
      <w:r w:rsidRPr="00455832">
        <w:rPr>
          <w:rFonts w:ascii="Arial Unicode" w:hAnsi="Arial Unicode" w:cs="Sylfaen"/>
          <w:sz w:val="20"/>
          <w:lang w:val="af-ZA"/>
        </w:rPr>
        <w:t xml:space="preserve">` </w:t>
      </w:r>
      <w:r w:rsidRPr="00455832">
        <w:rPr>
          <w:rFonts w:ascii="Arial Unicode" w:hAnsi="Arial Unicode" w:cs="Sylfaen"/>
          <w:sz w:val="20"/>
        </w:rPr>
        <w:t>այլձևերով</w:t>
      </w:r>
      <w:r w:rsidRPr="00455832">
        <w:rPr>
          <w:rFonts w:ascii="Arial Unicode" w:hAnsi="Arial Unicode" w:cs="Sylfaen"/>
          <w:sz w:val="20"/>
          <w:lang w:val="af-ZA"/>
        </w:rPr>
        <w:t xml:space="preserve">` </w:t>
      </w:r>
      <w:r w:rsidRPr="00455832">
        <w:rPr>
          <w:rFonts w:ascii="Arial Unicode" w:hAnsi="Arial Unicode" w:cs="Sylfaen"/>
          <w:sz w:val="20"/>
        </w:rPr>
        <w:t>պահպանելով</w:t>
      </w:r>
      <w:r w:rsidR="00192DF3" w:rsidRPr="00455832">
        <w:rPr>
          <w:rFonts w:ascii="Arial Unicode" w:hAnsi="Arial Unicode" w:cs="Sylfaen"/>
          <w:sz w:val="20"/>
          <w:lang w:val="af-ZA"/>
        </w:rPr>
        <w:t xml:space="preserve"> </w:t>
      </w:r>
      <w:r w:rsidRPr="00455832">
        <w:rPr>
          <w:rFonts w:ascii="Arial Unicode" w:hAnsi="Arial Unicode" w:cs="Sylfaen"/>
          <w:sz w:val="20"/>
        </w:rPr>
        <w:t>պահանջվող</w:t>
      </w:r>
      <w:r w:rsidR="00192DF3" w:rsidRPr="00455832">
        <w:rPr>
          <w:rFonts w:ascii="Arial Unicode" w:hAnsi="Arial Unicode" w:cs="Sylfaen"/>
          <w:sz w:val="20"/>
          <w:lang w:val="af-ZA"/>
        </w:rPr>
        <w:t xml:space="preserve"> </w:t>
      </w:r>
      <w:r w:rsidRPr="00455832">
        <w:rPr>
          <w:rFonts w:ascii="Arial Unicode" w:hAnsi="Arial Unicode" w:cs="Sylfaen"/>
          <w:sz w:val="20"/>
        </w:rPr>
        <w:t>վավերապայմանները։</w:t>
      </w:r>
    </w:p>
    <w:p w:rsidR="00402CEF" w:rsidRPr="00455832" w:rsidRDefault="00402CEF" w:rsidP="00402CEF">
      <w:pPr>
        <w:jc w:val="both"/>
        <w:rPr>
          <w:rFonts w:ascii="Arial Unicode" w:hAnsi="Arial Unicode" w:cs="Sylfaen"/>
          <w:sz w:val="20"/>
          <w:lang w:val="af-ZA"/>
        </w:rPr>
      </w:pPr>
      <w:r w:rsidRPr="00455832">
        <w:rPr>
          <w:rFonts w:ascii="Arial Unicode" w:hAnsi="Arial Unicode" w:cs="Sylfaen"/>
          <w:sz w:val="20"/>
          <w:lang w:val="af-ZA"/>
        </w:rPr>
        <w:t xml:space="preserve">1.3 </w:t>
      </w:r>
      <w:r w:rsidRPr="00455832">
        <w:rPr>
          <w:rFonts w:ascii="Arial Unicode" w:hAnsi="Arial Unicode" w:cs="Sylfaen"/>
          <w:sz w:val="20"/>
        </w:rPr>
        <w:t>Հայտերը</w:t>
      </w:r>
      <w:r w:rsidRPr="00455832">
        <w:rPr>
          <w:rFonts w:ascii="Arial Unicode" w:hAnsi="Arial Unicode" w:cs="Sylfaen"/>
          <w:sz w:val="20"/>
          <w:lang w:val="af-ZA"/>
        </w:rPr>
        <w:t xml:space="preserve">, </w:t>
      </w:r>
      <w:r w:rsidRPr="00455832">
        <w:rPr>
          <w:rFonts w:ascii="Arial Unicode" w:hAnsi="Arial Unicode" w:cs="Sylfaen"/>
          <w:sz w:val="20"/>
        </w:rPr>
        <w:t>հայերենից</w:t>
      </w:r>
      <w:r w:rsidR="00192DF3" w:rsidRPr="00455832">
        <w:rPr>
          <w:rFonts w:ascii="Arial Unicode" w:hAnsi="Arial Unicode" w:cs="Sylfaen"/>
          <w:sz w:val="20"/>
          <w:lang w:val="af-ZA"/>
        </w:rPr>
        <w:t xml:space="preserve"> </w:t>
      </w:r>
      <w:r w:rsidRPr="00455832">
        <w:rPr>
          <w:rFonts w:ascii="Arial Unicode" w:hAnsi="Arial Unicode" w:cs="Sylfaen"/>
          <w:sz w:val="20"/>
        </w:rPr>
        <w:t>բացի</w:t>
      </w:r>
      <w:r w:rsidRPr="00455832">
        <w:rPr>
          <w:rFonts w:ascii="Arial Unicode" w:hAnsi="Arial Unicode" w:cs="Sylfaen"/>
          <w:sz w:val="20"/>
          <w:lang w:val="af-ZA"/>
        </w:rPr>
        <w:t xml:space="preserve">, </w:t>
      </w:r>
      <w:r w:rsidRPr="00455832">
        <w:rPr>
          <w:rFonts w:ascii="Arial Unicode" w:hAnsi="Arial Unicode" w:cs="Sylfaen"/>
          <w:sz w:val="20"/>
        </w:rPr>
        <w:t>կարող</w:t>
      </w:r>
      <w:r w:rsidR="00192DF3" w:rsidRPr="00455832">
        <w:rPr>
          <w:rFonts w:ascii="Arial Unicode" w:hAnsi="Arial Unicode" w:cs="Sylfaen"/>
          <w:sz w:val="20"/>
          <w:lang w:val="af-ZA"/>
        </w:rPr>
        <w:t xml:space="preserve"> </w:t>
      </w:r>
      <w:r w:rsidRPr="00455832">
        <w:rPr>
          <w:rFonts w:ascii="Arial Unicode" w:hAnsi="Arial Unicode" w:cs="Sylfaen"/>
          <w:sz w:val="20"/>
        </w:rPr>
        <w:t>են</w:t>
      </w:r>
      <w:r w:rsidR="00192DF3" w:rsidRPr="00455832">
        <w:rPr>
          <w:rFonts w:ascii="Arial Unicode" w:hAnsi="Arial Unicode" w:cs="Sylfaen"/>
          <w:sz w:val="20"/>
          <w:lang w:val="af-ZA"/>
        </w:rPr>
        <w:t xml:space="preserve"> </w:t>
      </w:r>
      <w:r w:rsidRPr="00455832">
        <w:rPr>
          <w:rFonts w:ascii="Arial Unicode" w:hAnsi="Arial Unicode" w:cs="Sylfaen"/>
          <w:sz w:val="20"/>
        </w:rPr>
        <w:t>ներկայացվել</w:t>
      </w:r>
      <w:r w:rsidR="00192DF3" w:rsidRPr="00455832">
        <w:rPr>
          <w:rFonts w:ascii="Arial Unicode" w:hAnsi="Arial Unicode" w:cs="Sylfaen"/>
          <w:sz w:val="20"/>
          <w:lang w:val="af-ZA"/>
        </w:rPr>
        <w:t xml:space="preserve"> </w:t>
      </w:r>
      <w:r w:rsidRPr="00455832">
        <w:rPr>
          <w:rFonts w:ascii="Arial Unicode" w:hAnsi="Arial Unicode" w:cs="Sylfaen"/>
          <w:sz w:val="20"/>
        </w:rPr>
        <w:t>նաև</w:t>
      </w:r>
      <w:r w:rsidR="00192DF3" w:rsidRPr="00455832">
        <w:rPr>
          <w:rFonts w:ascii="Arial Unicode" w:hAnsi="Arial Unicode" w:cs="Sylfaen"/>
          <w:sz w:val="20"/>
          <w:lang w:val="af-ZA"/>
        </w:rPr>
        <w:t xml:space="preserve"> </w:t>
      </w:r>
      <w:r w:rsidRPr="00455832">
        <w:rPr>
          <w:rFonts w:ascii="Arial Unicode" w:hAnsi="Arial Unicode" w:cs="Sylfaen"/>
          <w:sz w:val="20"/>
        </w:rPr>
        <w:t>անգլերեն</w:t>
      </w:r>
      <w:r w:rsidR="00192DF3" w:rsidRPr="00455832">
        <w:rPr>
          <w:rFonts w:ascii="Arial Unicode" w:hAnsi="Arial Unicode" w:cs="Sylfaen"/>
          <w:sz w:val="20"/>
          <w:lang w:val="af-ZA"/>
        </w:rPr>
        <w:t xml:space="preserve"> </w:t>
      </w:r>
      <w:r w:rsidRPr="00455832">
        <w:rPr>
          <w:rFonts w:ascii="Arial Unicode" w:hAnsi="Arial Unicode" w:cs="Sylfaen"/>
          <w:sz w:val="20"/>
        </w:rPr>
        <w:t>կամ</w:t>
      </w:r>
      <w:r w:rsidR="00192DF3" w:rsidRPr="00455832">
        <w:rPr>
          <w:rFonts w:ascii="Arial Unicode" w:hAnsi="Arial Unicode" w:cs="Sylfaen"/>
          <w:sz w:val="20"/>
          <w:lang w:val="af-ZA"/>
        </w:rPr>
        <w:t xml:space="preserve"> </w:t>
      </w:r>
      <w:r w:rsidRPr="00455832">
        <w:rPr>
          <w:rFonts w:ascii="Arial Unicode" w:hAnsi="Arial Unicode" w:cs="Sylfaen"/>
          <w:sz w:val="20"/>
        </w:rPr>
        <w:t>ռուսերեն։</w:t>
      </w:r>
    </w:p>
    <w:p w:rsidR="00402CEF" w:rsidRPr="00455832" w:rsidRDefault="00402CEF" w:rsidP="00402CEF">
      <w:pPr>
        <w:jc w:val="center"/>
        <w:rPr>
          <w:rFonts w:ascii="Arial Unicode" w:hAnsi="Arial Unicode"/>
          <w:b/>
          <w:lang w:val="af-ZA"/>
        </w:rPr>
      </w:pPr>
    </w:p>
    <w:p w:rsidR="00402CEF" w:rsidRPr="00455832" w:rsidRDefault="00402CEF" w:rsidP="00402CEF">
      <w:pPr>
        <w:jc w:val="center"/>
        <w:rPr>
          <w:rFonts w:ascii="Arial Unicode" w:hAnsi="Arial Unicode"/>
          <w:b/>
          <w:sz w:val="20"/>
          <w:lang w:val="af-ZA"/>
        </w:rPr>
      </w:pPr>
      <w:r w:rsidRPr="00455832">
        <w:rPr>
          <w:rFonts w:ascii="Arial Unicode" w:hAnsi="Arial Unicode"/>
          <w:b/>
          <w:sz w:val="20"/>
          <w:lang w:val="af-ZA"/>
        </w:rPr>
        <w:t xml:space="preserve">2. </w:t>
      </w:r>
      <w:r w:rsidRPr="00455832">
        <w:rPr>
          <w:rFonts w:ascii="Arial Unicode" w:hAnsi="Arial Unicode" w:cs="Sylfaen"/>
          <w:b/>
          <w:sz w:val="20"/>
          <w:lang w:val="es-ES"/>
        </w:rPr>
        <w:t>ԸՆԹԱՑԱԿԱՐԳԻ</w:t>
      </w:r>
      <w:r w:rsidR="00192DF3" w:rsidRPr="00455832">
        <w:rPr>
          <w:rFonts w:ascii="Arial Unicode" w:hAnsi="Arial Unicode" w:cs="Sylfaen"/>
          <w:b/>
          <w:sz w:val="20"/>
          <w:lang w:val="es-ES"/>
        </w:rPr>
        <w:t xml:space="preserve"> </w:t>
      </w:r>
      <w:r w:rsidRPr="00455832">
        <w:rPr>
          <w:rFonts w:ascii="Arial Unicode" w:hAnsi="Arial Unicode" w:cs="Sylfaen"/>
          <w:b/>
          <w:sz w:val="20"/>
          <w:lang w:val="es-ES"/>
        </w:rPr>
        <w:t>ՀԱՅՏԸ</w:t>
      </w:r>
    </w:p>
    <w:p w:rsidR="00402CEF" w:rsidRPr="00455832" w:rsidRDefault="00402CEF" w:rsidP="00402CEF">
      <w:pPr>
        <w:ind w:firstLine="720"/>
        <w:jc w:val="center"/>
        <w:rPr>
          <w:rFonts w:ascii="Arial Unicode" w:hAnsi="Arial Unicode"/>
          <w:lang w:val="af-ZA"/>
        </w:rPr>
      </w:pPr>
    </w:p>
    <w:p w:rsidR="00402CEF" w:rsidRPr="00455832" w:rsidRDefault="00402CEF" w:rsidP="00402CEF">
      <w:pPr>
        <w:ind w:firstLine="567"/>
        <w:jc w:val="both"/>
        <w:rPr>
          <w:rFonts w:ascii="Arial Unicode" w:hAnsi="Arial Unicode"/>
          <w:sz w:val="20"/>
          <w:szCs w:val="20"/>
          <w:lang w:val="es-ES"/>
        </w:rPr>
      </w:pPr>
      <w:r w:rsidRPr="00455832">
        <w:rPr>
          <w:rFonts w:ascii="Arial Unicode" w:hAnsi="Arial Unicode"/>
          <w:sz w:val="20"/>
          <w:szCs w:val="20"/>
          <w:lang w:val="hy-AM"/>
        </w:rPr>
        <w:t xml:space="preserve">Ընթացակարգին մասնակցելու համար </w:t>
      </w:r>
      <w:r w:rsidRPr="00455832">
        <w:rPr>
          <w:rFonts w:ascii="Arial Unicode" w:hAnsi="Arial Unicode"/>
          <w:sz w:val="20"/>
          <w:szCs w:val="20"/>
        </w:rPr>
        <w:t>մ</w:t>
      </w:r>
      <w:r w:rsidRPr="00455832">
        <w:rPr>
          <w:rFonts w:ascii="Arial Unicode" w:hAnsi="Arial Unicode"/>
          <w:sz w:val="20"/>
          <w:szCs w:val="20"/>
          <w:lang w:val="hy-AM"/>
        </w:rPr>
        <w:t xml:space="preserve">ասնակիցը </w:t>
      </w:r>
      <w:r w:rsidRPr="00455832">
        <w:rPr>
          <w:rFonts w:ascii="Arial Unicode" w:hAnsi="Arial Unicode"/>
          <w:sz w:val="20"/>
          <w:szCs w:val="20"/>
        </w:rPr>
        <w:t>սույնհրավերի</w:t>
      </w:r>
      <w:r w:rsidRPr="00455832">
        <w:rPr>
          <w:rFonts w:ascii="Arial Unicode" w:hAnsi="Arial Unicode"/>
          <w:sz w:val="20"/>
          <w:szCs w:val="20"/>
          <w:lang w:val="af-ZA"/>
        </w:rPr>
        <w:t xml:space="preserve"> 2-</w:t>
      </w:r>
      <w:r w:rsidRPr="00455832">
        <w:rPr>
          <w:rFonts w:ascii="Arial Unicode" w:hAnsi="Arial Unicode"/>
          <w:sz w:val="20"/>
          <w:szCs w:val="20"/>
        </w:rPr>
        <w:t>րդմասի</w:t>
      </w:r>
      <w:r w:rsidRPr="00455832">
        <w:rPr>
          <w:rFonts w:ascii="Arial Unicode" w:hAnsi="Arial Unicode"/>
          <w:sz w:val="20"/>
          <w:szCs w:val="20"/>
          <w:lang w:val="af-ZA"/>
        </w:rPr>
        <w:t xml:space="preserve"> 3-</w:t>
      </w:r>
      <w:r w:rsidRPr="00455832">
        <w:rPr>
          <w:rFonts w:ascii="Arial Unicode" w:hAnsi="Arial Unicode"/>
          <w:sz w:val="20"/>
          <w:szCs w:val="20"/>
        </w:rPr>
        <w:t>րդ</w:t>
      </w:r>
      <w:r w:rsidR="00192DF3" w:rsidRPr="00455832">
        <w:rPr>
          <w:rFonts w:ascii="Arial Unicode" w:hAnsi="Arial Unicode"/>
          <w:sz w:val="20"/>
          <w:szCs w:val="20"/>
          <w:lang w:val="af-ZA"/>
        </w:rPr>
        <w:t xml:space="preserve"> </w:t>
      </w:r>
      <w:r w:rsidRPr="00455832">
        <w:rPr>
          <w:rFonts w:ascii="Arial Unicode" w:hAnsi="Arial Unicode"/>
          <w:sz w:val="20"/>
          <w:szCs w:val="20"/>
        </w:rPr>
        <w:t>բաժնով</w:t>
      </w:r>
      <w:r w:rsidR="00192DF3" w:rsidRPr="00455832">
        <w:rPr>
          <w:rFonts w:ascii="Arial Unicode" w:hAnsi="Arial Unicode"/>
          <w:sz w:val="20"/>
          <w:szCs w:val="20"/>
          <w:lang w:val="af-ZA"/>
        </w:rPr>
        <w:t xml:space="preserve"> </w:t>
      </w:r>
      <w:r w:rsidRPr="00455832">
        <w:rPr>
          <w:rFonts w:ascii="Arial Unicode" w:hAnsi="Arial Unicode"/>
          <w:sz w:val="20"/>
          <w:szCs w:val="20"/>
        </w:rPr>
        <w:t>սահմանված</w:t>
      </w:r>
      <w:r w:rsidR="00192DF3" w:rsidRPr="00455832">
        <w:rPr>
          <w:rFonts w:ascii="Arial Unicode" w:hAnsi="Arial Unicode"/>
          <w:sz w:val="20"/>
          <w:szCs w:val="20"/>
          <w:lang w:val="af-ZA"/>
        </w:rPr>
        <w:t xml:space="preserve"> </w:t>
      </w:r>
      <w:r w:rsidRPr="00455832">
        <w:rPr>
          <w:rFonts w:ascii="Arial Unicode" w:hAnsi="Arial Unicode"/>
          <w:sz w:val="20"/>
          <w:szCs w:val="20"/>
        </w:rPr>
        <w:t>կարգով</w:t>
      </w:r>
      <w:r w:rsidRPr="00455832">
        <w:rPr>
          <w:rFonts w:ascii="Arial Unicode" w:hAnsi="Arial Unicode"/>
          <w:sz w:val="20"/>
          <w:szCs w:val="20"/>
          <w:lang w:val="hy-AM"/>
        </w:rPr>
        <w:t xml:space="preserve"> ներկայացնում է հայտ: Հայտին կցվում են սույն հրավերով նախատեսված համապատասխան փաստաթղթեր</w:t>
      </w:r>
      <w:r w:rsidRPr="00455832">
        <w:rPr>
          <w:rFonts w:ascii="Arial Unicode" w:hAnsi="Arial Unicode"/>
          <w:sz w:val="20"/>
          <w:szCs w:val="20"/>
          <w:lang w:val="es-ES"/>
        </w:rPr>
        <w:t>ը (տեղեկությունները):</w:t>
      </w:r>
    </w:p>
    <w:p w:rsidR="00402CEF" w:rsidRPr="00455832" w:rsidRDefault="00402CEF" w:rsidP="00402CEF">
      <w:pPr>
        <w:ind w:firstLine="567"/>
        <w:jc w:val="both"/>
        <w:rPr>
          <w:rFonts w:ascii="Arial Unicode" w:hAnsi="Arial Unicode" w:cs="Sylfaen"/>
          <w:sz w:val="20"/>
          <w:lang w:val="es-ES"/>
        </w:rPr>
      </w:pPr>
      <w:r w:rsidRPr="00455832">
        <w:rPr>
          <w:rFonts w:ascii="Arial Unicode" w:hAnsi="Arial Unicode" w:cs="Sylfaen"/>
          <w:sz w:val="20"/>
        </w:rPr>
        <w:t>Մասնակիցը</w:t>
      </w:r>
      <w:r w:rsidR="00192DF3" w:rsidRPr="00455832">
        <w:rPr>
          <w:rFonts w:ascii="Arial Unicode" w:hAnsi="Arial Unicode" w:cs="Sylfaen"/>
          <w:sz w:val="20"/>
          <w:lang w:val="es-ES"/>
        </w:rPr>
        <w:t xml:space="preserve"> </w:t>
      </w:r>
      <w:r w:rsidRPr="00455832">
        <w:rPr>
          <w:rFonts w:ascii="Arial Unicode" w:hAnsi="Arial Unicode" w:cs="Sylfaen"/>
          <w:sz w:val="20"/>
        </w:rPr>
        <w:t>հայտով</w:t>
      </w:r>
      <w:r w:rsidR="00192DF3" w:rsidRPr="00455832">
        <w:rPr>
          <w:rFonts w:ascii="Arial Unicode" w:hAnsi="Arial Unicode" w:cs="Sylfaen"/>
          <w:sz w:val="20"/>
          <w:lang w:val="es-ES"/>
        </w:rPr>
        <w:t xml:space="preserve"> </w:t>
      </w:r>
      <w:r w:rsidRPr="00455832">
        <w:rPr>
          <w:rFonts w:ascii="Arial Unicode" w:hAnsi="Arial Unicode" w:cs="Sylfaen"/>
          <w:sz w:val="20"/>
        </w:rPr>
        <w:t>ներկայացնում</w:t>
      </w:r>
      <w:r w:rsidR="00192DF3" w:rsidRPr="00455832">
        <w:rPr>
          <w:rFonts w:ascii="Arial Unicode" w:hAnsi="Arial Unicode" w:cs="Sylfaen"/>
          <w:sz w:val="20"/>
          <w:lang w:val="es-ES"/>
        </w:rPr>
        <w:t xml:space="preserve"> </w:t>
      </w:r>
      <w:r w:rsidRPr="00455832">
        <w:rPr>
          <w:rFonts w:ascii="Arial Unicode" w:hAnsi="Arial Unicode" w:cs="Sylfaen"/>
          <w:sz w:val="20"/>
        </w:rPr>
        <w:t>է</w:t>
      </w:r>
      <w:r w:rsidR="00192DF3" w:rsidRPr="00455832">
        <w:rPr>
          <w:rFonts w:ascii="Arial Unicode" w:hAnsi="Arial Unicode" w:cs="Sylfaen"/>
          <w:sz w:val="20"/>
          <w:lang w:val="es-ES"/>
        </w:rPr>
        <w:t xml:space="preserve"> </w:t>
      </w:r>
      <w:r w:rsidRPr="00455832">
        <w:rPr>
          <w:rFonts w:ascii="Arial Unicode" w:hAnsi="Arial Unicode" w:cs="Sylfaen"/>
          <w:sz w:val="20"/>
        </w:rPr>
        <w:t>իր</w:t>
      </w:r>
      <w:r w:rsidR="00192DF3" w:rsidRPr="00455832">
        <w:rPr>
          <w:rFonts w:ascii="Arial Unicode" w:hAnsi="Arial Unicode" w:cs="Sylfaen"/>
          <w:sz w:val="20"/>
          <w:lang w:val="es-ES"/>
        </w:rPr>
        <w:t xml:space="preserve"> </w:t>
      </w:r>
      <w:r w:rsidRPr="00455832">
        <w:rPr>
          <w:rFonts w:ascii="Arial Unicode" w:hAnsi="Arial Unicode" w:cs="Sylfaen"/>
          <w:sz w:val="20"/>
        </w:rPr>
        <w:t>կողմից</w:t>
      </w:r>
      <w:r w:rsidR="00192DF3" w:rsidRPr="00455832">
        <w:rPr>
          <w:rFonts w:ascii="Arial Unicode" w:hAnsi="Arial Unicode" w:cs="Sylfaen"/>
          <w:sz w:val="20"/>
          <w:lang w:val="es-ES"/>
        </w:rPr>
        <w:t xml:space="preserve"> </w:t>
      </w:r>
      <w:r w:rsidRPr="00455832">
        <w:rPr>
          <w:rFonts w:ascii="Arial Unicode" w:hAnsi="Arial Unicode" w:cs="Sylfaen"/>
          <w:sz w:val="20"/>
        </w:rPr>
        <w:t>հաստատված</w:t>
      </w:r>
      <w:r w:rsidRPr="00455832">
        <w:rPr>
          <w:rFonts w:ascii="Arial Unicode" w:hAnsi="Arial Unicode" w:cs="Sylfaen"/>
          <w:sz w:val="20"/>
          <w:lang w:val="es-ES"/>
        </w:rPr>
        <w:t>`</w:t>
      </w:r>
    </w:p>
    <w:p w:rsidR="00402CEF" w:rsidRPr="00455832" w:rsidRDefault="00402CEF" w:rsidP="00402CEF">
      <w:pPr>
        <w:jc w:val="both"/>
        <w:rPr>
          <w:rFonts w:ascii="Arial Unicode" w:hAnsi="Arial Unicode" w:cs="Sylfaen"/>
          <w:sz w:val="20"/>
          <w:lang w:val="es-ES"/>
        </w:rPr>
      </w:pPr>
      <w:r w:rsidRPr="00455832">
        <w:rPr>
          <w:rFonts w:ascii="Arial Unicode" w:hAnsi="Arial Unicode" w:cs="Sylfaen"/>
          <w:sz w:val="20"/>
          <w:lang w:val="es-ES"/>
        </w:rPr>
        <w:t xml:space="preserve">2.1 </w:t>
      </w:r>
      <w:r w:rsidRPr="00455832">
        <w:rPr>
          <w:rFonts w:ascii="Arial Unicode" w:hAnsi="Arial Unicode" w:cs="Sylfaen"/>
          <w:sz w:val="20"/>
        </w:rPr>
        <w:t>ընթացակարգին</w:t>
      </w:r>
      <w:r w:rsidR="00192DF3" w:rsidRPr="00455832">
        <w:rPr>
          <w:rFonts w:ascii="Arial Unicode" w:hAnsi="Arial Unicode" w:cs="Sylfaen"/>
          <w:sz w:val="20"/>
          <w:lang w:val="es-ES"/>
        </w:rPr>
        <w:t xml:space="preserve"> </w:t>
      </w:r>
      <w:r w:rsidRPr="00455832">
        <w:rPr>
          <w:rFonts w:ascii="Arial Unicode" w:hAnsi="Arial Unicode" w:cs="Sylfaen"/>
          <w:sz w:val="20"/>
        </w:rPr>
        <w:t>մասնակցելու</w:t>
      </w:r>
      <w:r w:rsidR="00192DF3" w:rsidRPr="00455832">
        <w:rPr>
          <w:rFonts w:ascii="Arial Unicode" w:hAnsi="Arial Unicode" w:cs="Sylfaen"/>
          <w:sz w:val="20"/>
          <w:lang w:val="es-ES"/>
        </w:rPr>
        <w:t xml:space="preserve"> </w:t>
      </w:r>
      <w:r w:rsidRPr="00455832">
        <w:rPr>
          <w:rFonts w:ascii="Arial Unicode" w:hAnsi="Arial Unicode" w:cs="Sylfaen"/>
          <w:sz w:val="20"/>
        </w:rPr>
        <w:t>դիմում</w:t>
      </w:r>
      <w:r w:rsidRPr="00455832">
        <w:rPr>
          <w:rFonts w:ascii="Arial Unicode" w:hAnsi="Arial Unicode" w:cs="Sylfaen"/>
          <w:sz w:val="20"/>
          <w:lang w:val="es-ES"/>
        </w:rPr>
        <w:t>-</w:t>
      </w:r>
      <w:r w:rsidRPr="00455832">
        <w:rPr>
          <w:rFonts w:ascii="Arial Unicode" w:hAnsi="Arial Unicode" w:cs="Sylfaen"/>
          <w:sz w:val="20"/>
        </w:rPr>
        <w:t>հայտարարություն</w:t>
      </w:r>
      <w:r w:rsidRPr="00455832">
        <w:rPr>
          <w:rFonts w:ascii="Arial Unicode" w:hAnsi="Arial Unicode" w:cs="Sylfaen"/>
          <w:sz w:val="20"/>
          <w:lang w:val="af-ZA"/>
        </w:rPr>
        <w:t>` համաձայն հ</w:t>
      </w:r>
      <w:r w:rsidRPr="00455832">
        <w:rPr>
          <w:rFonts w:ascii="Arial Unicode" w:hAnsi="Arial Unicode" w:cs="Sylfaen"/>
          <w:sz w:val="20"/>
        </w:rPr>
        <w:t>ավելված</w:t>
      </w:r>
      <w:r w:rsidRPr="00455832">
        <w:rPr>
          <w:rFonts w:ascii="Arial Unicode" w:hAnsi="Arial Unicode" w:cs="Sylfaen"/>
          <w:sz w:val="20"/>
          <w:lang w:val="af-ZA"/>
        </w:rPr>
        <w:t xml:space="preserve"> N 1-ի</w:t>
      </w:r>
      <w:r w:rsidRPr="00455832">
        <w:rPr>
          <w:rFonts w:ascii="Arial Unicode" w:hAnsi="Arial Unicode" w:cs="Sylfaen"/>
          <w:sz w:val="20"/>
          <w:lang w:val="es-ES"/>
        </w:rPr>
        <w:t>.</w:t>
      </w:r>
    </w:p>
    <w:p w:rsidR="00402CEF" w:rsidRPr="00455832" w:rsidRDefault="00402CEF" w:rsidP="00402CEF">
      <w:pPr>
        <w:pStyle w:val="norm"/>
        <w:spacing w:line="276" w:lineRule="auto"/>
        <w:ind w:firstLine="0"/>
        <w:rPr>
          <w:rFonts w:ascii="Arial Unicode" w:hAnsi="Arial Unicode" w:cs="Sylfaen"/>
          <w:sz w:val="20"/>
          <w:szCs w:val="24"/>
          <w:lang w:val="af-ZA" w:eastAsia="en-US"/>
        </w:rPr>
      </w:pPr>
      <w:r w:rsidRPr="00455832">
        <w:rPr>
          <w:rFonts w:ascii="Arial Unicode" w:hAnsi="Arial Unicode" w:cs="Sylfaen"/>
          <w:sz w:val="20"/>
          <w:lang w:val="af-ZA"/>
        </w:rPr>
        <w:t xml:space="preserve">2.2 </w:t>
      </w:r>
      <w:r w:rsidRPr="00455832">
        <w:rPr>
          <w:rFonts w:ascii="Arial Unicode" w:hAnsi="Arial Unicode" w:cs="Sylfaen"/>
          <w:sz w:val="20"/>
          <w:szCs w:val="24"/>
          <w:lang w:eastAsia="en-US"/>
        </w:rPr>
        <w:t>գործակալության</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պայմանագրի</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պատճենը</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և</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դրա</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կողմ</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հանդիսացող</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անձի</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տվյալները</w:t>
      </w:r>
      <w:r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եթե</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պայմանագիրն</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իրականացվելու</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է</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գործակալության</w:t>
      </w:r>
      <w:r w:rsidR="00192DF3" w:rsidRPr="00455832">
        <w:rPr>
          <w:rFonts w:ascii="Arial Unicode" w:hAnsi="Arial Unicode" w:cs="Sylfaen"/>
          <w:sz w:val="20"/>
          <w:szCs w:val="24"/>
          <w:lang w:val="es-ES" w:eastAsia="en-US"/>
        </w:rPr>
        <w:t xml:space="preserve"> </w:t>
      </w:r>
      <w:r w:rsidRPr="00455832">
        <w:rPr>
          <w:rFonts w:ascii="Arial Unicode" w:hAnsi="Arial Unicode" w:cs="Sylfaen"/>
          <w:sz w:val="20"/>
          <w:szCs w:val="24"/>
          <w:lang w:eastAsia="en-US"/>
        </w:rPr>
        <w:t>միջոցով</w:t>
      </w:r>
      <w:r w:rsidRPr="00455832">
        <w:rPr>
          <w:rFonts w:ascii="Arial Unicode" w:hAnsi="Arial Unicode" w:cs="Sylfaen"/>
          <w:sz w:val="20"/>
          <w:szCs w:val="24"/>
          <w:lang w:val="af-ZA" w:eastAsia="en-US"/>
        </w:rPr>
        <w:t>.</w:t>
      </w:r>
    </w:p>
    <w:p w:rsidR="00402CEF" w:rsidRPr="00455832" w:rsidRDefault="00402CEF" w:rsidP="00402CEF">
      <w:pPr>
        <w:pStyle w:val="norm"/>
        <w:spacing w:line="240" w:lineRule="auto"/>
        <w:ind w:firstLine="0"/>
        <w:rPr>
          <w:rFonts w:ascii="Arial Unicode" w:hAnsi="Arial Unicode" w:cs="Sylfaen"/>
          <w:sz w:val="20"/>
          <w:szCs w:val="24"/>
          <w:lang w:val="af-ZA" w:eastAsia="en-US"/>
        </w:rPr>
      </w:pPr>
      <w:r w:rsidRPr="00455832">
        <w:rPr>
          <w:rFonts w:ascii="Arial Unicode" w:hAnsi="Arial Unicode" w:cs="Sylfaen"/>
          <w:sz w:val="20"/>
          <w:szCs w:val="24"/>
          <w:lang w:val="af-ZA" w:eastAsia="en-US"/>
        </w:rPr>
        <w:t xml:space="preserve">2.3 </w:t>
      </w:r>
      <w:r w:rsidRPr="00455832">
        <w:rPr>
          <w:rFonts w:ascii="Arial Unicode" w:hAnsi="Arial Unicode" w:cs="Sylfaen"/>
          <w:sz w:val="20"/>
          <w:szCs w:val="24"/>
          <w:lang w:eastAsia="en-US"/>
        </w:rPr>
        <w:t>համատեղ</w:t>
      </w:r>
      <w:r w:rsidR="00192DF3"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գործունեության</w:t>
      </w:r>
      <w:r w:rsidR="00192DF3"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պայմանագիրը</w:t>
      </w:r>
      <w:r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եթե</w:t>
      </w:r>
      <w:r w:rsidR="00192DF3"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մասնակիցները</w:t>
      </w:r>
      <w:r w:rsidR="00192DF3"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գնման</w:t>
      </w:r>
      <w:r w:rsidR="00192DF3"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ընթացակարգին</w:t>
      </w:r>
      <w:r w:rsidR="00192DF3"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մասնակցում</w:t>
      </w:r>
      <w:r w:rsidR="00192DF3"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են</w:t>
      </w:r>
      <w:r w:rsidR="00192DF3"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համատեղ</w:t>
      </w:r>
      <w:r w:rsidR="00192DF3"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գործունեության</w:t>
      </w:r>
      <w:r w:rsidR="00192DF3"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կարգով</w:t>
      </w:r>
      <w:r w:rsidRPr="00455832">
        <w:rPr>
          <w:rFonts w:ascii="Arial Unicode" w:hAnsi="Arial Unicode" w:cs="Sylfaen"/>
          <w:sz w:val="20"/>
          <w:szCs w:val="24"/>
          <w:lang w:val="af-ZA" w:eastAsia="en-US"/>
        </w:rPr>
        <w:t xml:space="preserve"> (</w:t>
      </w:r>
      <w:r w:rsidRPr="00455832">
        <w:rPr>
          <w:rFonts w:ascii="Arial Unicode" w:hAnsi="Arial Unicode" w:cs="Sylfaen"/>
          <w:sz w:val="20"/>
          <w:szCs w:val="24"/>
          <w:lang w:eastAsia="en-US"/>
        </w:rPr>
        <w:t>կոնսորցիումով</w:t>
      </w:r>
      <w:r w:rsidRPr="00455832">
        <w:rPr>
          <w:rFonts w:ascii="Arial Unicode" w:hAnsi="Arial Unicode" w:cs="Sylfaen"/>
          <w:sz w:val="20"/>
          <w:szCs w:val="24"/>
          <w:lang w:val="af-ZA" w:eastAsia="en-US"/>
        </w:rPr>
        <w:t>).</w:t>
      </w:r>
      <w:r w:rsidRPr="00455832">
        <w:rPr>
          <w:rFonts w:ascii="Arial Unicode" w:hAnsi="Arial Unicode" w:cs="Sylfaen"/>
          <w:sz w:val="20"/>
          <w:szCs w:val="24"/>
          <w:vertAlign w:val="superscript"/>
          <w:lang w:val="af-ZA" w:eastAsia="en-US"/>
        </w:rPr>
        <w:t>15</w:t>
      </w:r>
      <w:r w:rsidRPr="00455832">
        <w:rPr>
          <w:rStyle w:val="af6"/>
          <w:rFonts w:ascii="Arial Unicode" w:hAnsi="Arial Unicode" w:cs="Sylfaen"/>
          <w:sz w:val="20"/>
          <w:szCs w:val="24"/>
          <w:lang w:val="af-ZA" w:eastAsia="en-US"/>
        </w:rPr>
        <w:footnoteReference w:id="6"/>
      </w:r>
    </w:p>
    <w:p w:rsidR="00402CEF" w:rsidRPr="00455832" w:rsidRDefault="00402CEF" w:rsidP="00402CEF">
      <w:pPr>
        <w:jc w:val="both"/>
        <w:rPr>
          <w:rFonts w:ascii="Arial Unicode" w:hAnsi="Arial Unicode" w:cs="Sylfaen"/>
          <w:sz w:val="20"/>
          <w:lang w:val="af-ZA"/>
        </w:rPr>
      </w:pPr>
      <w:r w:rsidRPr="00455832">
        <w:rPr>
          <w:rFonts w:ascii="Arial Unicode" w:hAnsi="Arial Unicode" w:cs="Sylfaen"/>
          <w:sz w:val="20"/>
          <w:lang w:val="af-ZA"/>
        </w:rPr>
        <w:t xml:space="preserve">2.5 </w:t>
      </w:r>
      <w:r w:rsidRPr="00455832">
        <w:rPr>
          <w:rFonts w:ascii="Arial Unicode" w:hAnsi="Arial Unicode" w:cs="Sylfaen"/>
          <w:sz w:val="20"/>
          <w:lang w:val="hy-AM"/>
        </w:rPr>
        <w:t>գնային</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առաջարկ</w:t>
      </w:r>
      <w:r w:rsidRPr="00455832">
        <w:rPr>
          <w:rFonts w:ascii="Arial Unicode" w:hAnsi="Arial Unicode" w:cs="Sylfaen"/>
          <w:sz w:val="20"/>
          <w:lang w:val="af-ZA"/>
        </w:rPr>
        <w:t xml:space="preserve">` </w:t>
      </w:r>
      <w:r w:rsidRPr="00455832">
        <w:rPr>
          <w:rFonts w:ascii="Arial Unicode" w:hAnsi="Arial Unicode" w:cs="Sylfaen"/>
          <w:sz w:val="20"/>
          <w:lang w:val="hy-AM"/>
        </w:rPr>
        <w:t>համաձայն</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հավելված</w:t>
      </w:r>
      <w:r w:rsidRPr="00455832">
        <w:rPr>
          <w:rFonts w:ascii="Arial Unicode" w:hAnsi="Arial Unicode" w:cs="Sylfaen"/>
          <w:sz w:val="20"/>
          <w:lang w:val="af-ZA"/>
        </w:rPr>
        <w:t xml:space="preserve"> N 2-</w:t>
      </w:r>
      <w:r w:rsidRPr="00455832">
        <w:rPr>
          <w:rFonts w:ascii="Arial Unicode" w:hAnsi="Arial Unicode" w:cs="Sylfaen"/>
          <w:sz w:val="20"/>
          <w:lang w:val="hy-AM"/>
        </w:rPr>
        <w:t>ի</w:t>
      </w:r>
      <w:r w:rsidRPr="00455832">
        <w:rPr>
          <w:rFonts w:ascii="Arial Unicode" w:hAnsi="Arial Unicode" w:cs="Sylfaen"/>
          <w:sz w:val="20"/>
          <w:lang w:val="af-ZA"/>
        </w:rPr>
        <w:t xml:space="preserve">: Գնային առաջարկը </w:t>
      </w:r>
      <w:r w:rsidRPr="00455832">
        <w:rPr>
          <w:rFonts w:ascii="Arial Unicode" w:hAnsi="Arial Unicode" w:cs="Sylfaen"/>
          <w:sz w:val="20"/>
          <w:lang w:val="hy-AM"/>
        </w:rPr>
        <w:t>ներկայացվում</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է</w:t>
      </w:r>
      <w:r w:rsidR="00192DF3" w:rsidRPr="00455832">
        <w:rPr>
          <w:rFonts w:ascii="Arial Unicode" w:hAnsi="Arial Unicode" w:cs="Sylfaen"/>
          <w:sz w:val="20"/>
          <w:lang w:val="af-ZA"/>
        </w:rPr>
        <w:t xml:space="preserve"> </w:t>
      </w:r>
      <w:r w:rsidRPr="00455832">
        <w:rPr>
          <w:rFonts w:ascii="Arial Unicode" w:hAnsi="Arial Unicode" w:cs="Sylfaen"/>
          <w:sz w:val="20"/>
          <w:szCs w:val="20"/>
          <w:lang w:val="hy-AM"/>
        </w:rPr>
        <w:t>ինքնարժեք, շահույթ</w:t>
      </w:r>
      <w:r w:rsidR="00192DF3" w:rsidRPr="00455832">
        <w:rPr>
          <w:rFonts w:ascii="Arial Unicode" w:hAnsi="Arial Unicode" w:cs="Sylfaen"/>
          <w:sz w:val="20"/>
          <w:szCs w:val="20"/>
          <w:lang w:val="af-ZA"/>
        </w:rPr>
        <w:t xml:space="preserve"> </w:t>
      </w:r>
      <w:r w:rsidRPr="00455832">
        <w:rPr>
          <w:rFonts w:ascii="Arial Unicode" w:hAnsi="Arial Unicode" w:cs="Sylfaen"/>
          <w:sz w:val="20"/>
          <w:lang w:val="hy-AM"/>
        </w:rPr>
        <w:t>և</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ավելացված</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արժեքի</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հարկ</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ընդհանրական</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բաղադրիչներից</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բաղկացած</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հաշվարկի</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ձևով։</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Ինքնարժեքի</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բաղադրիչների</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հաշվարկ</w:t>
      </w:r>
      <w:r w:rsidRPr="00455832">
        <w:rPr>
          <w:rFonts w:ascii="Arial Unicode" w:hAnsi="Arial Unicode" w:cs="Sylfaen"/>
          <w:sz w:val="20"/>
          <w:lang w:val="af-ZA"/>
        </w:rPr>
        <w:t xml:space="preserve">` </w:t>
      </w:r>
      <w:r w:rsidRPr="00455832">
        <w:rPr>
          <w:rFonts w:ascii="Arial Unicode" w:hAnsi="Arial Unicode" w:cs="Sylfaen"/>
          <w:sz w:val="20"/>
          <w:lang w:val="hy-AM"/>
        </w:rPr>
        <w:t>բացվածք</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կամ</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այլ</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մանրամասներ</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չեն</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պահանջվում</w:t>
      </w:r>
      <w:r w:rsidR="00192DF3" w:rsidRPr="00455832">
        <w:rPr>
          <w:rFonts w:ascii="Arial Unicode" w:hAnsi="Arial Unicode" w:cs="Sylfaen"/>
          <w:sz w:val="20"/>
          <w:lang w:val="af-ZA"/>
        </w:rPr>
        <w:t xml:space="preserve"> </w:t>
      </w:r>
      <w:r w:rsidRPr="00455832">
        <w:rPr>
          <w:rFonts w:ascii="Arial Unicode" w:hAnsi="Arial Unicode" w:cs="Sylfaen"/>
          <w:sz w:val="20"/>
          <w:lang w:val="hy-AM"/>
        </w:rPr>
        <w:t>և</w:t>
      </w:r>
      <w:r w:rsidR="00192DF3" w:rsidRPr="00455832">
        <w:rPr>
          <w:rFonts w:ascii="Arial Unicode" w:hAnsi="Arial Unicode" w:cs="Sylfaen"/>
          <w:sz w:val="20"/>
          <w:lang w:val="af-ZA"/>
        </w:rPr>
        <w:t xml:space="preserve"> </w:t>
      </w:r>
      <w:r w:rsidRPr="00455832">
        <w:rPr>
          <w:rFonts w:ascii="Arial Unicode" w:hAnsi="Arial Unicode" w:cs="Sylfaen"/>
          <w:sz w:val="20"/>
          <w:lang w:val="hy-AM"/>
        </w:rPr>
        <w:t>ներկայացվում</w:t>
      </w:r>
      <w:r w:rsidRPr="00455832">
        <w:rPr>
          <w:rFonts w:ascii="Arial Unicode" w:hAnsi="Arial Unicode" w:cs="Sylfaen"/>
          <w:sz w:val="20"/>
          <w:lang w:val="af-ZA"/>
        </w:rPr>
        <w:t>:.</w:t>
      </w:r>
    </w:p>
    <w:p w:rsidR="00402CEF" w:rsidRPr="00455832" w:rsidRDefault="00402CEF" w:rsidP="00402CEF">
      <w:pPr>
        <w:ind w:firstLine="567"/>
        <w:jc w:val="both"/>
        <w:rPr>
          <w:rFonts w:ascii="Arial Unicode" w:hAnsi="Arial Unicode" w:cs="Sylfaen"/>
          <w:sz w:val="20"/>
          <w:lang w:val="af-ZA"/>
        </w:rPr>
      </w:pPr>
    </w:p>
    <w:p w:rsidR="00402CEF" w:rsidRPr="00455832" w:rsidRDefault="00402CEF" w:rsidP="00402CEF">
      <w:pPr>
        <w:jc w:val="center"/>
        <w:rPr>
          <w:rFonts w:ascii="Arial Unicode" w:hAnsi="Arial Unicode" w:cs="Sylfaen"/>
          <w:b/>
          <w:sz w:val="20"/>
          <w:lang w:val="es-ES"/>
        </w:rPr>
      </w:pPr>
      <w:r w:rsidRPr="00455832">
        <w:rPr>
          <w:rFonts w:ascii="Arial Unicode" w:hAnsi="Arial Unicode"/>
          <w:b/>
          <w:sz w:val="20"/>
          <w:lang w:val="es-ES"/>
        </w:rPr>
        <w:t xml:space="preserve">3. </w:t>
      </w:r>
      <w:r w:rsidRPr="00455832">
        <w:rPr>
          <w:rFonts w:ascii="Arial Unicode" w:hAnsi="Arial Unicode" w:cs="Sylfaen"/>
          <w:b/>
          <w:sz w:val="20"/>
          <w:lang w:val="es-ES"/>
        </w:rPr>
        <w:t>ՀԱՅՏԸ</w:t>
      </w:r>
      <w:r w:rsidR="00192DF3" w:rsidRPr="00455832">
        <w:rPr>
          <w:rFonts w:ascii="Arial Unicode" w:hAnsi="Arial Unicode" w:cs="Sylfaen"/>
          <w:b/>
          <w:sz w:val="20"/>
          <w:lang w:val="es-ES"/>
        </w:rPr>
        <w:t xml:space="preserve"> </w:t>
      </w:r>
      <w:r w:rsidRPr="00455832">
        <w:rPr>
          <w:rFonts w:ascii="Arial Unicode" w:hAnsi="Arial Unicode" w:cs="Sylfaen"/>
          <w:b/>
          <w:sz w:val="20"/>
          <w:lang w:val="es-ES"/>
        </w:rPr>
        <w:t>ՊԱՏՐԱՍՏԵԼՈՒ</w:t>
      </w:r>
      <w:r w:rsidR="00192DF3" w:rsidRPr="00455832">
        <w:rPr>
          <w:rFonts w:ascii="Arial Unicode" w:hAnsi="Arial Unicode" w:cs="Sylfaen"/>
          <w:b/>
          <w:sz w:val="20"/>
          <w:lang w:val="es-ES"/>
        </w:rPr>
        <w:t xml:space="preserve"> </w:t>
      </w:r>
      <w:r w:rsidRPr="00455832">
        <w:rPr>
          <w:rFonts w:ascii="Arial Unicode" w:hAnsi="Arial Unicode" w:cs="Sylfaen"/>
          <w:b/>
          <w:sz w:val="20"/>
          <w:lang w:val="es-ES"/>
        </w:rPr>
        <w:t>ԿԱՐԳԸ</w:t>
      </w:r>
    </w:p>
    <w:p w:rsidR="00402CEF" w:rsidRPr="00455832" w:rsidRDefault="00402CEF" w:rsidP="00402CEF">
      <w:pPr>
        <w:jc w:val="center"/>
        <w:rPr>
          <w:rFonts w:ascii="Arial Unicode" w:hAnsi="Arial Unicode" w:cs="Sylfaen"/>
          <w:b/>
          <w:sz w:val="20"/>
          <w:lang w:val="es-ES"/>
        </w:rPr>
      </w:pPr>
    </w:p>
    <w:p w:rsidR="00402CEF" w:rsidRPr="00455832" w:rsidRDefault="00402CEF" w:rsidP="00402CEF">
      <w:pPr>
        <w:jc w:val="both"/>
        <w:rPr>
          <w:rFonts w:ascii="Arial Unicode" w:hAnsi="Arial Unicode" w:cs="Sylfaen"/>
          <w:sz w:val="20"/>
          <w:szCs w:val="20"/>
          <w:lang w:val="es-ES"/>
        </w:rPr>
      </w:pPr>
      <w:r w:rsidRPr="00455832">
        <w:rPr>
          <w:rFonts w:ascii="Arial Unicode" w:hAnsi="Arial Unicode"/>
          <w:sz w:val="20"/>
          <w:szCs w:val="20"/>
          <w:lang w:val="es-ES"/>
        </w:rPr>
        <w:t xml:space="preserve">3.1 </w:t>
      </w:r>
      <w:r w:rsidRPr="00455832">
        <w:rPr>
          <w:rFonts w:ascii="Arial Unicode" w:hAnsi="Arial Unicode" w:cs="Sylfaen"/>
          <w:sz w:val="20"/>
          <w:szCs w:val="20"/>
          <w:lang w:val="hy-AM"/>
        </w:rPr>
        <w:t>Մասնակիցը</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lang w:val="hy-AM"/>
        </w:rPr>
        <w:t>հայտը</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lang w:val="hy-AM"/>
        </w:rPr>
        <w:t>ներկայացնում</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lang w:val="hy-AM"/>
        </w:rPr>
        <w:t>է</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lang w:val="hy-AM"/>
        </w:rPr>
        <w:t>սույն</w:t>
      </w:r>
      <w:r w:rsidR="00192DF3" w:rsidRPr="00455832">
        <w:rPr>
          <w:rFonts w:ascii="Arial Unicode" w:hAnsi="Arial Unicode" w:cs="Sylfaen"/>
          <w:sz w:val="20"/>
          <w:szCs w:val="20"/>
          <w:lang w:val="af-ZA"/>
        </w:rPr>
        <w:t xml:space="preserve"> </w:t>
      </w:r>
      <w:r w:rsidRPr="00455832">
        <w:rPr>
          <w:rFonts w:ascii="Arial Unicode" w:hAnsi="Arial Unicode" w:cs="Sylfaen"/>
          <w:sz w:val="20"/>
          <w:szCs w:val="20"/>
          <w:lang w:val="hy-AM"/>
        </w:rPr>
        <w:t>հրավերով</w:t>
      </w:r>
      <w:r w:rsidR="00192DF3"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սահմանված</w:t>
      </w:r>
      <w:r w:rsidR="00192DF3"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կարգով։</w:t>
      </w:r>
    </w:p>
    <w:p w:rsidR="00402CEF" w:rsidRPr="00455832" w:rsidRDefault="00402CEF" w:rsidP="00402CEF">
      <w:pPr>
        <w:ind w:firstLine="567"/>
        <w:jc w:val="both"/>
        <w:rPr>
          <w:rFonts w:ascii="Arial Unicode" w:hAnsi="Arial Unicode" w:cs="Sylfaen"/>
          <w:sz w:val="20"/>
          <w:lang w:val="af-ZA"/>
        </w:rPr>
      </w:pPr>
      <w:r w:rsidRPr="00455832">
        <w:rPr>
          <w:rFonts w:ascii="Arial Unicode" w:hAnsi="Arial Unicode"/>
          <w:sz w:val="20"/>
          <w:szCs w:val="20"/>
          <w:lang w:val="hy-AM"/>
        </w:rPr>
        <w:t>Մ</w:t>
      </w:r>
      <w:r w:rsidRPr="00455832">
        <w:rPr>
          <w:rFonts w:ascii="Arial Unicode" w:hAnsi="Arial Unicode" w:cs="Sylfaen"/>
          <w:sz w:val="20"/>
          <w:szCs w:val="20"/>
          <w:lang w:val="hy-AM"/>
        </w:rPr>
        <w:t>ասնակցի</w:t>
      </w:r>
      <w:r w:rsidR="00192DF3"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առաջարկները</w:t>
      </w:r>
      <w:r w:rsidRPr="00455832">
        <w:rPr>
          <w:rFonts w:ascii="Arial Unicode" w:hAnsi="Arial Unicode"/>
          <w:sz w:val="20"/>
          <w:szCs w:val="20"/>
          <w:lang w:val="es-ES"/>
        </w:rPr>
        <w:t xml:space="preserve">, </w:t>
      </w:r>
      <w:r w:rsidRPr="00455832">
        <w:rPr>
          <w:rFonts w:ascii="Arial Unicode" w:hAnsi="Arial Unicode" w:cs="Sylfaen"/>
          <w:sz w:val="20"/>
          <w:szCs w:val="20"/>
          <w:lang w:val="hy-AM"/>
        </w:rPr>
        <w:t>դրանց</w:t>
      </w:r>
      <w:r w:rsidR="00192DF3"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վերաբերող</w:t>
      </w:r>
      <w:r w:rsidR="00192DF3"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փաստաթղթերը</w:t>
      </w:r>
      <w:r w:rsidR="00192DF3"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դրվում</w:t>
      </w:r>
      <w:r w:rsidR="00192DF3"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են</w:t>
      </w:r>
      <w:r w:rsidR="00192DF3"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ծրարի</w:t>
      </w:r>
      <w:r w:rsidR="00192DF3"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մեջ</w:t>
      </w:r>
      <w:r w:rsidRPr="00455832">
        <w:rPr>
          <w:rFonts w:ascii="Arial Unicode" w:hAnsi="Arial Unicode"/>
          <w:sz w:val="20"/>
          <w:szCs w:val="20"/>
          <w:lang w:val="es-ES"/>
        </w:rPr>
        <w:t xml:space="preserve">, </w:t>
      </w:r>
      <w:r w:rsidRPr="00455832">
        <w:rPr>
          <w:rFonts w:ascii="Arial Unicode" w:hAnsi="Arial Unicode" w:cs="Sylfaen"/>
          <w:sz w:val="20"/>
          <w:szCs w:val="20"/>
          <w:lang w:val="hy-AM"/>
        </w:rPr>
        <w:t>որը</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սոսնձում</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է</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այն</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ներկայացնողը</w:t>
      </w:r>
      <w:r w:rsidRPr="00455832">
        <w:rPr>
          <w:rFonts w:ascii="Arial Unicode" w:hAnsi="Arial Unicode"/>
          <w:sz w:val="20"/>
          <w:szCs w:val="20"/>
          <w:lang w:val="es-ES"/>
        </w:rPr>
        <w:t xml:space="preserve">: </w:t>
      </w:r>
      <w:r w:rsidRPr="00455832">
        <w:rPr>
          <w:rFonts w:ascii="Arial Unicode" w:hAnsi="Arial Unicode" w:cs="Sylfaen"/>
          <w:sz w:val="20"/>
          <w:szCs w:val="20"/>
          <w:lang w:val="hy-AM"/>
        </w:rPr>
        <w:t>Ծրարում</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ներառված</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փաստաթղթերը</w:t>
      </w:r>
      <w:r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կազմվում</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են</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բնօրինակից</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55832">
        <w:rPr>
          <w:rFonts w:ascii="Arial Unicode" w:hAnsi="Arial Unicode" w:cs="Sylfaen"/>
          <w:sz w:val="20"/>
          <w:szCs w:val="20"/>
          <w:lang w:val="hy-AM"/>
        </w:rPr>
        <w:t>և</w:t>
      </w:r>
      <w:r w:rsidR="00E82E5A" w:rsidRPr="00455832">
        <w:rPr>
          <w:rFonts w:ascii="Arial Unicode" w:hAnsi="Arial Unicode" w:cs="Sylfaen"/>
          <w:sz w:val="20"/>
          <w:szCs w:val="20"/>
          <w:lang w:val="es-ES"/>
        </w:rPr>
        <w:t xml:space="preserve"> </w:t>
      </w:r>
      <w:r w:rsidRPr="00455832">
        <w:rPr>
          <w:rFonts w:ascii="Arial Unicode" w:hAnsi="Arial Unicode"/>
          <w:sz w:val="20"/>
          <w:szCs w:val="20"/>
          <w:lang w:val="es-ES"/>
        </w:rPr>
        <w:t xml:space="preserve">2 </w:t>
      </w:r>
      <w:r w:rsidRPr="00455832">
        <w:rPr>
          <w:rFonts w:ascii="Arial Unicode" w:hAnsi="Arial Unicode"/>
          <w:sz w:val="20"/>
          <w:szCs w:val="20"/>
          <w:lang w:val="hy-AM"/>
        </w:rPr>
        <w:t>օրինակ</w:t>
      </w:r>
      <w:r w:rsidR="00E82E5A" w:rsidRPr="00455832">
        <w:rPr>
          <w:rFonts w:ascii="Arial Unicode" w:hAnsi="Arial Unicode"/>
          <w:sz w:val="20"/>
          <w:szCs w:val="20"/>
          <w:lang w:val="es-ES"/>
        </w:rPr>
        <w:t xml:space="preserve"> </w:t>
      </w:r>
      <w:r w:rsidRPr="00455832">
        <w:rPr>
          <w:rFonts w:ascii="Arial Unicode" w:hAnsi="Arial Unicode" w:cs="Sylfaen"/>
          <w:sz w:val="20"/>
          <w:szCs w:val="20"/>
          <w:lang w:val="hy-AM"/>
        </w:rPr>
        <w:t>պատճեններից</w:t>
      </w:r>
      <w:r w:rsidRPr="00455832">
        <w:rPr>
          <w:rFonts w:ascii="Arial Unicode" w:hAnsi="Arial Unicode"/>
          <w:sz w:val="20"/>
          <w:szCs w:val="20"/>
          <w:lang w:val="es-ES"/>
        </w:rPr>
        <w:t xml:space="preserve">: </w:t>
      </w:r>
      <w:r w:rsidRPr="00455832">
        <w:rPr>
          <w:rFonts w:ascii="Arial Unicode" w:hAnsi="Arial Unicode" w:cs="Sylfaen"/>
          <w:sz w:val="20"/>
          <w:szCs w:val="20"/>
          <w:lang w:val="hy-AM"/>
        </w:rPr>
        <w:t>Փաստաթղթերի</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փաթեթների</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վրա</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համապատասխանաբար</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գրվում</w:t>
      </w:r>
      <w:r w:rsidR="00E82E5A" w:rsidRPr="00455832">
        <w:rPr>
          <w:rFonts w:ascii="Arial Unicode" w:hAnsi="Arial Unicode" w:cs="Sylfaen"/>
          <w:sz w:val="20"/>
          <w:szCs w:val="20"/>
          <w:lang w:val="es-ES"/>
        </w:rPr>
        <w:t xml:space="preserve"> </w:t>
      </w:r>
      <w:r w:rsidRPr="00455832">
        <w:rPr>
          <w:rFonts w:ascii="Arial Unicode" w:hAnsi="Arial Unicode" w:cs="Sylfaen"/>
          <w:sz w:val="20"/>
          <w:szCs w:val="20"/>
          <w:lang w:val="hy-AM"/>
        </w:rPr>
        <w:t>են</w:t>
      </w:r>
      <w:r w:rsidRPr="00455832">
        <w:rPr>
          <w:rFonts w:ascii="Arial Unicode" w:hAnsi="Arial Unicode"/>
          <w:sz w:val="20"/>
          <w:szCs w:val="20"/>
          <w:lang w:val="es-ES"/>
        </w:rPr>
        <w:t xml:space="preserve"> «</w:t>
      </w:r>
      <w:r w:rsidRPr="00455832">
        <w:rPr>
          <w:rFonts w:ascii="Arial Unicode" w:hAnsi="Arial Unicode" w:cs="Sylfaen"/>
          <w:sz w:val="20"/>
          <w:szCs w:val="20"/>
          <w:lang w:val="hy-AM"/>
        </w:rPr>
        <w:t>բնօրինակ</w:t>
      </w:r>
      <w:r w:rsidRPr="00455832">
        <w:rPr>
          <w:rFonts w:ascii="Arial Unicode" w:hAnsi="Arial Unicode"/>
          <w:sz w:val="20"/>
          <w:szCs w:val="20"/>
          <w:lang w:val="es-ES"/>
        </w:rPr>
        <w:t xml:space="preserve">» </w:t>
      </w:r>
      <w:r w:rsidRPr="00455832">
        <w:rPr>
          <w:rFonts w:ascii="Arial Unicode" w:hAnsi="Arial Unicode" w:cs="Sylfaen"/>
          <w:sz w:val="20"/>
          <w:szCs w:val="20"/>
          <w:lang w:val="hy-AM"/>
        </w:rPr>
        <w:t>և</w:t>
      </w:r>
      <w:r w:rsidRPr="00455832">
        <w:rPr>
          <w:rFonts w:ascii="Arial Unicode" w:hAnsi="Arial Unicode"/>
          <w:sz w:val="20"/>
          <w:szCs w:val="20"/>
          <w:lang w:val="es-ES"/>
        </w:rPr>
        <w:t xml:space="preserve"> «</w:t>
      </w:r>
      <w:r w:rsidRPr="00455832">
        <w:rPr>
          <w:rFonts w:ascii="Arial Unicode" w:hAnsi="Arial Unicode" w:cs="Sylfaen"/>
          <w:sz w:val="20"/>
          <w:szCs w:val="20"/>
          <w:lang w:val="hy-AM"/>
        </w:rPr>
        <w:t>պատճեն</w:t>
      </w:r>
      <w:r w:rsidRPr="00455832">
        <w:rPr>
          <w:rFonts w:ascii="Arial Unicode" w:hAnsi="Arial Unicode"/>
          <w:sz w:val="20"/>
          <w:szCs w:val="20"/>
          <w:lang w:val="es-ES"/>
        </w:rPr>
        <w:t xml:space="preserve">» </w:t>
      </w:r>
      <w:r w:rsidRPr="00455832">
        <w:rPr>
          <w:rFonts w:ascii="Arial Unicode" w:hAnsi="Arial Unicode" w:cs="Sylfaen"/>
          <w:sz w:val="20"/>
          <w:szCs w:val="20"/>
          <w:lang w:val="hy-AM"/>
        </w:rPr>
        <w:t>բառերը</w:t>
      </w:r>
      <w:r w:rsidRPr="00455832">
        <w:rPr>
          <w:rFonts w:ascii="Arial Unicode" w:hAnsi="Arial Unicode"/>
          <w:sz w:val="20"/>
          <w:szCs w:val="20"/>
          <w:lang w:val="es-ES"/>
        </w:rPr>
        <w:t xml:space="preserve">: </w:t>
      </w:r>
      <w:r w:rsidRPr="00455832">
        <w:rPr>
          <w:rFonts w:ascii="Arial Unicode" w:hAnsi="Arial Unicode" w:cs="Sylfaen"/>
          <w:sz w:val="20"/>
          <w:lang w:val="hy-AM"/>
        </w:rPr>
        <w:t>Հայտում</w:t>
      </w:r>
      <w:r w:rsidR="00E82E5A" w:rsidRPr="00455832">
        <w:rPr>
          <w:rFonts w:ascii="Arial Unicode" w:hAnsi="Arial Unicode" w:cs="Sylfaen"/>
          <w:sz w:val="20"/>
          <w:lang w:val="es-ES"/>
        </w:rPr>
        <w:t xml:space="preserve"> </w:t>
      </w:r>
      <w:r w:rsidRPr="00455832">
        <w:rPr>
          <w:rFonts w:ascii="Arial Unicode" w:hAnsi="Arial Unicode" w:cs="Sylfaen"/>
          <w:sz w:val="20"/>
          <w:lang w:val="hy-AM"/>
        </w:rPr>
        <w:t>ներառվող</w:t>
      </w:r>
      <w:r w:rsidR="00E82E5A" w:rsidRPr="00455832">
        <w:rPr>
          <w:rFonts w:ascii="Arial Unicode" w:hAnsi="Arial Unicode" w:cs="Sylfaen"/>
          <w:sz w:val="20"/>
          <w:lang w:val="es-ES"/>
        </w:rPr>
        <w:t xml:space="preserve"> </w:t>
      </w:r>
      <w:r w:rsidRPr="00455832">
        <w:rPr>
          <w:rFonts w:ascii="Arial Unicode" w:hAnsi="Arial Unicode" w:cs="Sylfaen"/>
          <w:sz w:val="20"/>
          <w:lang w:val="hy-AM"/>
        </w:rPr>
        <w:t>բնօրինակ</w:t>
      </w:r>
      <w:r w:rsidR="00E82E5A" w:rsidRPr="00455832">
        <w:rPr>
          <w:rFonts w:ascii="Arial Unicode" w:hAnsi="Arial Unicode" w:cs="Sylfaen"/>
          <w:sz w:val="20"/>
          <w:lang w:val="es-ES"/>
        </w:rPr>
        <w:t xml:space="preserve"> </w:t>
      </w:r>
      <w:r w:rsidRPr="00455832">
        <w:rPr>
          <w:rFonts w:ascii="Arial Unicode" w:hAnsi="Arial Unicode" w:cs="Sylfaen"/>
          <w:sz w:val="20"/>
          <w:lang w:val="hy-AM"/>
        </w:rPr>
        <w:t>փաստաթղթերի</w:t>
      </w:r>
      <w:r w:rsidR="00E82E5A" w:rsidRPr="00455832">
        <w:rPr>
          <w:rFonts w:ascii="Arial Unicode" w:hAnsi="Arial Unicode" w:cs="Sylfaen"/>
          <w:sz w:val="20"/>
          <w:lang w:val="es-ES"/>
        </w:rPr>
        <w:t xml:space="preserve"> </w:t>
      </w:r>
      <w:r w:rsidRPr="00455832">
        <w:rPr>
          <w:rFonts w:ascii="Arial Unicode" w:hAnsi="Arial Unicode" w:cs="Sylfaen"/>
          <w:sz w:val="20"/>
          <w:lang w:val="hy-AM"/>
        </w:rPr>
        <w:t>փոխարեն</w:t>
      </w:r>
      <w:r w:rsidR="00E82E5A" w:rsidRPr="00455832">
        <w:rPr>
          <w:rFonts w:ascii="Arial Unicode" w:hAnsi="Arial Unicode" w:cs="Sylfaen"/>
          <w:sz w:val="20"/>
          <w:lang w:val="es-ES"/>
        </w:rPr>
        <w:t xml:space="preserve"> </w:t>
      </w:r>
      <w:r w:rsidRPr="00455832">
        <w:rPr>
          <w:rFonts w:ascii="Arial Unicode" w:hAnsi="Arial Unicode" w:cs="Sylfaen"/>
          <w:sz w:val="20"/>
          <w:lang w:val="hy-AM"/>
        </w:rPr>
        <w:t>կարող</w:t>
      </w:r>
      <w:r w:rsidR="00E82E5A" w:rsidRPr="00455832">
        <w:rPr>
          <w:rFonts w:ascii="Arial Unicode" w:hAnsi="Arial Unicode" w:cs="Sylfaen"/>
          <w:sz w:val="20"/>
          <w:lang w:val="es-ES"/>
        </w:rPr>
        <w:t xml:space="preserve"> </w:t>
      </w:r>
      <w:r w:rsidRPr="00455832">
        <w:rPr>
          <w:rFonts w:ascii="Arial Unicode" w:hAnsi="Arial Unicode" w:cs="Sylfaen"/>
          <w:sz w:val="20"/>
          <w:lang w:val="hy-AM"/>
        </w:rPr>
        <w:t>են</w:t>
      </w:r>
      <w:r w:rsidR="00E82E5A" w:rsidRPr="00455832">
        <w:rPr>
          <w:rFonts w:ascii="Arial Unicode" w:hAnsi="Arial Unicode" w:cs="Sylfaen"/>
          <w:sz w:val="20"/>
          <w:lang w:val="es-ES"/>
        </w:rPr>
        <w:t xml:space="preserve"> </w:t>
      </w:r>
      <w:r w:rsidRPr="00455832">
        <w:rPr>
          <w:rFonts w:ascii="Arial Unicode" w:hAnsi="Arial Unicode" w:cs="Sylfaen"/>
          <w:sz w:val="20"/>
          <w:lang w:val="hy-AM"/>
        </w:rPr>
        <w:t>ներկայացվել</w:t>
      </w:r>
      <w:r w:rsidR="00E82E5A" w:rsidRPr="00455832">
        <w:rPr>
          <w:rFonts w:ascii="Arial Unicode" w:hAnsi="Arial Unicode" w:cs="Sylfaen"/>
          <w:sz w:val="20"/>
          <w:lang w:val="es-ES"/>
        </w:rPr>
        <w:t xml:space="preserve"> </w:t>
      </w:r>
      <w:r w:rsidRPr="00455832">
        <w:rPr>
          <w:rFonts w:ascii="Arial Unicode" w:hAnsi="Arial Unicode" w:cs="Sylfaen"/>
          <w:sz w:val="20"/>
          <w:lang w:val="hy-AM"/>
        </w:rPr>
        <w:t>դրանց</w:t>
      </w:r>
      <w:r w:rsidR="00E82E5A" w:rsidRPr="00455832">
        <w:rPr>
          <w:rFonts w:ascii="Arial Unicode" w:hAnsi="Arial Unicode" w:cs="Sylfaen"/>
          <w:sz w:val="20"/>
          <w:lang w:val="es-ES"/>
        </w:rPr>
        <w:t xml:space="preserve"> </w:t>
      </w:r>
      <w:r w:rsidRPr="00455832">
        <w:rPr>
          <w:rFonts w:ascii="Arial Unicode" w:hAnsi="Arial Unicode" w:cs="Sylfaen"/>
          <w:sz w:val="20"/>
          <w:lang w:val="hy-AM"/>
        </w:rPr>
        <w:t>նոտարական</w:t>
      </w:r>
      <w:r w:rsidR="00E82E5A" w:rsidRPr="00455832">
        <w:rPr>
          <w:rFonts w:ascii="Arial Unicode" w:hAnsi="Arial Unicode" w:cs="Sylfaen"/>
          <w:sz w:val="20"/>
          <w:lang w:val="es-ES"/>
        </w:rPr>
        <w:t xml:space="preserve"> </w:t>
      </w:r>
      <w:r w:rsidRPr="00455832">
        <w:rPr>
          <w:rFonts w:ascii="Arial Unicode" w:hAnsi="Arial Unicode" w:cs="Sylfaen"/>
          <w:sz w:val="20"/>
          <w:lang w:val="hy-AM"/>
        </w:rPr>
        <w:t>կարգով</w:t>
      </w:r>
      <w:r w:rsidR="00E82E5A" w:rsidRPr="00455832">
        <w:rPr>
          <w:rFonts w:ascii="Arial Unicode" w:hAnsi="Arial Unicode" w:cs="Sylfaen"/>
          <w:sz w:val="20"/>
          <w:lang w:val="es-ES"/>
        </w:rPr>
        <w:t xml:space="preserve"> </w:t>
      </w:r>
      <w:r w:rsidRPr="00455832">
        <w:rPr>
          <w:rFonts w:ascii="Arial Unicode" w:hAnsi="Arial Unicode" w:cs="Sylfaen"/>
          <w:sz w:val="20"/>
          <w:lang w:val="hy-AM"/>
        </w:rPr>
        <w:t>վավերացված</w:t>
      </w:r>
      <w:r w:rsidR="00E82E5A" w:rsidRPr="00455832">
        <w:rPr>
          <w:rFonts w:ascii="Arial Unicode" w:hAnsi="Arial Unicode" w:cs="Sylfaen"/>
          <w:sz w:val="20"/>
          <w:lang w:val="es-ES"/>
        </w:rPr>
        <w:t xml:space="preserve"> </w:t>
      </w:r>
      <w:r w:rsidRPr="00455832">
        <w:rPr>
          <w:rFonts w:ascii="Arial Unicode" w:hAnsi="Arial Unicode" w:cs="Sylfaen"/>
          <w:sz w:val="20"/>
          <w:lang w:val="hy-AM"/>
        </w:rPr>
        <w:t>օրինակները։</w:t>
      </w:r>
    </w:p>
    <w:p w:rsidR="00402CEF" w:rsidRPr="00455832" w:rsidRDefault="00402CEF" w:rsidP="00402CEF">
      <w:pPr>
        <w:ind w:firstLine="720"/>
        <w:jc w:val="both"/>
        <w:rPr>
          <w:rFonts w:ascii="Arial Unicode" w:hAnsi="Arial Unicode"/>
          <w:sz w:val="20"/>
          <w:szCs w:val="20"/>
          <w:lang w:val="af-ZA"/>
        </w:rPr>
      </w:pPr>
      <w:r w:rsidRPr="00455832">
        <w:rPr>
          <w:rFonts w:ascii="Arial Unicode" w:hAnsi="Arial Unicode" w:cs="Sylfaen"/>
          <w:sz w:val="20"/>
          <w:szCs w:val="20"/>
        </w:rPr>
        <w:t>Ծրարը</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և</w:t>
      </w:r>
      <w:r w:rsidR="00E82E5A" w:rsidRPr="00455832">
        <w:rPr>
          <w:rFonts w:ascii="Arial Unicode" w:hAnsi="Arial Unicode" w:cs="Sylfaen"/>
          <w:sz w:val="20"/>
          <w:szCs w:val="20"/>
          <w:lang w:val="af-ZA"/>
        </w:rPr>
        <w:t xml:space="preserve"> </w:t>
      </w:r>
      <w:r w:rsidRPr="00455832">
        <w:rPr>
          <w:rFonts w:ascii="Arial Unicode" w:hAnsi="Arial Unicode"/>
          <w:sz w:val="20"/>
          <w:szCs w:val="20"/>
        </w:rPr>
        <w:t>սույն</w:t>
      </w:r>
      <w:r w:rsidR="00E82E5A" w:rsidRPr="00455832">
        <w:rPr>
          <w:rFonts w:ascii="Arial Unicode" w:hAnsi="Arial Unicode"/>
          <w:sz w:val="20"/>
          <w:szCs w:val="20"/>
          <w:lang w:val="af-ZA"/>
        </w:rPr>
        <w:t xml:space="preserve"> </w:t>
      </w:r>
      <w:r w:rsidRPr="00455832">
        <w:rPr>
          <w:rFonts w:ascii="Arial Unicode" w:hAnsi="Arial Unicode" w:cs="Sylfaen"/>
          <w:sz w:val="20"/>
          <w:szCs w:val="20"/>
        </w:rPr>
        <w:t>հրավերով</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նախատեսված</w:t>
      </w:r>
      <w:r w:rsidRPr="00455832">
        <w:rPr>
          <w:rFonts w:ascii="Arial Unicode" w:hAnsi="Arial Unicode"/>
          <w:sz w:val="20"/>
          <w:szCs w:val="20"/>
          <w:lang w:val="af-ZA"/>
        </w:rPr>
        <w:t xml:space="preserve">` </w:t>
      </w:r>
      <w:r w:rsidRPr="00455832">
        <w:rPr>
          <w:rFonts w:ascii="Arial Unicode" w:hAnsi="Arial Unicode"/>
          <w:sz w:val="20"/>
          <w:szCs w:val="20"/>
        </w:rPr>
        <w:t>մ</w:t>
      </w:r>
      <w:r w:rsidRPr="00455832">
        <w:rPr>
          <w:rFonts w:ascii="Arial Unicode" w:hAnsi="Arial Unicode" w:cs="Sylfaen"/>
          <w:sz w:val="20"/>
          <w:szCs w:val="20"/>
        </w:rPr>
        <w:t>ասնակցի</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կազմած</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փաստաթղթերն</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ստորագրում</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դրանք</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ներկայացնող</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անձը</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կամ</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վերջինիս</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լիազորված</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անձը</w:t>
      </w:r>
      <w:r w:rsidRPr="00455832">
        <w:rPr>
          <w:rFonts w:ascii="Arial Unicode" w:hAnsi="Arial Unicode"/>
          <w:sz w:val="20"/>
          <w:szCs w:val="20"/>
          <w:lang w:val="af-ZA"/>
        </w:rPr>
        <w:t xml:space="preserve"> (</w:t>
      </w:r>
      <w:r w:rsidRPr="00455832">
        <w:rPr>
          <w:rFonts w:ascii="Arial Unicode" w:hAnsi="Arial Unicode" w:cs="Sylfaen"/>
          <w:sz w:val="20"/>
          <w:szCs w:val="20"/>
        </w:rPr>
        <w:t>այսուհետ</w:t>
      </w:r>
      <w:r w:rsidRPr="00455832">
        <w:rPr>
          <w:rFonts w:ascii="Arial Unicode" w:hAnsi="Arial Unicode"/>
          <w:sz w:val="20"/>
          <w:szCs w:val="20"/>
          <w:lang w:val="af-ZA"/>
        </w:rPr>
        <w:t xml:space="preserve">` </w:t>
      </w:r>
      <w:r w:rsidRPr="00455832">
        <w:rPr>
          <w:rFonts w:ascii="Arial Unicode" w:hAnsi="Arial Unicode" w:cs="Sylfaen"/>
          <w:sz w:val="20"/>
          <w:szCs w:val="20"/>
        </w:rPr>
        <w:t>գործակալ</w:t>
      </w:r>
      <w:r w:rsidRPr="00455832">
        <w:rPr>
          <w:rFonts w:ascii="Arial Unicode" w:hAnsi="Arial Unicode"/>
          <w:sz w:val="20"/>
          <w:szCs w:val="20"/>
          <w:lang w:val="af-ZA"/>
        </w:rPr>
        <w:t xml:space="preserve">): </w:t>
      </w:r>
      <w:r w:rsidRPr="00455832">
        <w:rPr>
          <w:rFonts w:ascii="Arial Unicode" w:hAnsi="Arial Unicode" w:cs="Sylfaen"/>
          <w:sz w:val="20"/>
          <w:szCs w:val="20"/>
        </w:rPr>
        <w:t>Եթե</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հայտը</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ներկայացնում</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գործակալը</w:t>
      </w:r>
      <w:r w:rsidRPr="00455832">
        <w:rPr>
          <w:rFonts w:ascii="Arial Unicode" w:hAnsi="Arial Unicode"/>
          <w:sz w:val="20"/>
          <w:szCs w:val="20"/>
          <w:lang w:val="af-ZA"/>
        </w:rPr>
        <w:t xml:space="preserve">, </w:t>
      </w:r>
      <w:r w:rsidRPr="00455832">
        <w:rPr>
          <w:rFonts w:ascii="Arial Unicode" w:hAnsi="Arial Unicode" w:cs="Sylfaen"/>
          <w:sz w:val="20"/>
          <w:szCs w:val="20"/>
        </w:rPr>
        <w:t>ապա</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հայտով</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ներկայացվում</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վերջինիս</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այդ</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լիազորությունը</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վերապահված</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լինելու</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մասին</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փաստաթուղթ</w:t>
      </w:r>
      <w:r w:rsidRPr="00455832">
        <w:rPr>
          <w:rFonts w:ascii="Arial Unicode" w:hAnsi="Arial Unicode" w:cs="Sylfaen"/>
          <w:sz w:val="20"/>
          <w:szCs w:val="20"/>
          <w:lang w:val="af-ZA"/>
        </w:rPr>
        <w:t>:</w:t>
      </w:r>
    </w:p>
    <w:p w:rsidR="00402CEF" w:rsidRPr="00455832" w:rsidRDefault="00402CEF" w:rsidP="00402CEF">
      <w:pPr>
        <w:jc w:val="both"/>
        <w:rPr>
          <w:rFonts w:ascii="Arial Unicode" w:hAnsi="Arial Unicode"/>
          <w:sz w:val="20"/>
          <w:szCs w:val="20"/>
          <w:lang w:val="af-ZA"/>
        </w:rPr>
      </w:pPr>
      <w:r w:rsidRPr="00455832">
        <w:rPr>
          <w:rFonts w:ascii="Arial Unicode" w:hAnsi="Arial Unicode"/>
          <w:sz w:val="20"/>
          <w:szCs w:val="20"/>
          <w:lang w:val="af-ZA"/>
        </w:rPr>
        <w:t xml:space="preserve">3.2 </w:t>
      </w:r>
      <w:r w:rsidRPr="00455832">
        <w:rPr>
          <w:rFonts w:ascii="Arial Unicode" w:hAnsi="Arial Unicode" w:cs="Sylfaen"/>
          <w:sz w:val="20"/>
          <w:szCs w:val="20"/>
        </w:rPr>
        <w:t>Սույն</w:t>
      </w:r>
      <w:r w:rsidR="00E82E5A" w:rsidRPr="00455832">
        <w:rPr>
          <w:rFonts w:ascii="Arial Unicode" w:hAnsi="Arial Unicode" w:cs="Sylfaen"/>
          <w:sz w:val="20"/>
          <w:szCs w:val="20"/>
          <w:lang w:val="af-ZA"/>
        </w:rPr>
        <w:t xml:space="preserve"> </w:t>
      </w:r>
      <w:r w:rsidRPr="00455832">
        <w:rPr>
          <w:rFonts w:ascii="Arial Unicode" w:hAnsi="Arial Unicode"/>
          <w:sz w:val="20"/>
          <w:szCs w:val="20"/>
        </w:rPr>
        <w:t>հրահանգի</w:t>
      </w:r>
      <w:r w:rsidRPr="00455832">
        <w:rPr>
          <w:rFonts w:ascii="Arial Unicode" w:hAnsi="Arial Unicode"/>
          <w:sz w:val="20"/>
          <w:szCs w:val="20"/>
          <w:lang w:val="af-ZA"/>
        </w:rPr>
        <w:t xml:space="preserve"> 3.1 </w:t>
      </w:r>
      <w:r w:rsidRPr="00455832">
        <w:rPr>
          <w:rFonts w:ascii="Arial Unicode" w:hAnsi="Arial Unicode"/>
          <w:sz w:val="20"/>
          <w:szCs w:val="20"/>
        </w:rPr>
        <w:t>կետում</w:t>
      </w:r>
      <w:r w:rsidR="00E82E5A" w:rsidRPr="00455832">
        <w:rPr>
          <w:rFonts w:ascii="Arial Unicode" w:hAnsi="Arial Unicode"/>
          <w:sz w:val="20"/>
          <w:szCs w:val="20"/>
          <w:lang w:val="af-ZA"/>
        </w:rPr>
        <w:t xml:space="preserve"> </w:t>
      </w:r>
      <w:r w:rsidRPr="00455832">
        <w:rPr>
          <w:rFonts w:ascii="Arial Unicode" w:hAnsi="Arial Unicode" w:cs="Sylfaen"/>
          <w:sz w:val="20"/>
          <w:szCs w:val="20"/>
        </w:rPr>
        <w:t>նշված</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ծրարի</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վրա</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հայտը</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կազմելու</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լեզվով</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նշվում</w:t>
      </w:r>
      <w:r w:rsidR="00E82E5A" w:rsidRPr="00455832">
        <w:rPr>
          <w:rFonts w:ascii="Arial Unicode" w:hAnsi="Arial Unicode" w:cs="Sylfaen"/>
          <w:sz w:val="20"/>
          <w:szCs w:val="20"/>
          <w:lang w:val="af-ZA"/>
        </w:rPr>
        <w:t xml:space="preserve"> </w:t>
      </w:r>
      <w:r w:rsidRPr="00455832">
        <w:rPr>
          <w:rFonts w:ascii="Arial Unicode" w:hAnsi="Arial Unicode" w:cs="Sylfaen"/>
          <w:sz w:val="20"/>
          <w:szCs w:val="20"/>
        </w:rPr>
        <w:t>են</w:t>
      </w:r>
      <w:r w:rsidRPr="00455832">
        <w:rPr>
          <w:rFonts w:ascii="Arial Unicode" w:hAnsi="Arial Unicode"/>
          <w:sz w:val="20"/>
          <w:szCs w:val="20"/>
          <w:lang w:val="af-ZA"/>
        </w:rPr>
        <w:t xml:space="preserve">` </w:t>
      </w:r>
    </w:p>
    <w:p w:rsidR="00402CEF" w:rsidRPr="00455832" w:rsidRDefault="00402CEF" w:rsidP="00402CEF">
      <w:pPr>
        <w:rPr>
          <w:rFonts w:ascii="Arial Unicode" w:hAnsi="Arial Unicode"/>
          <w:sz w:val="20"/>
          <w:szCs w:val="20"/>
          <w:lang w:val="af-ZA"/>
        </w:rPr>
      </w:pPr>
      <w:r w:rsidRPr="00455832">
        <w:rPr>
          <w:rFonts w:ascii="Arial Unicode" w:hAnsi="Arial Unicode"/>
          <w:sz w:val="20"/>
          <w:szCs w:val="20"/>
          <w:lang w:val="af-ZA"/>
        </w:rPr>
        <w:lastRenderedPageBreak/>
        <w:t xml:space="preserve">1) </w:t>
      </w:r>
      <w:r w:rsidRPr="00455832">
        <w:rPr>
          <w:rFonts w:ascii="Arial Unicode" w:hAnsi="Arial Unicode"/>
          <w:sz w:val="20"/>
          <w:szCs w:val="20"/>
        </w:rPr>
        <w:t>պ</w:t>
      </w:r>
      <w:r w:rsidRPr="00455832">
        <w:rPr>
          <w:rFonts w:ascii="Arial Unicode" w:hAnsi="Arial Unicode" w:cs="Sylfaen"/>
          <w:sz w:val="20"/>
          <w:szCs w:val="20"/>
        </w:rPr>
        <w:t>ատվիրատուի</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անվանումը</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և</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հայտի</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ներկայացման</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վայրը</w:t>
      </w:r>
      <w:r w:rsidRPr="00455832">
        <w:rPr>
          <w:rFonts w:ascii="Arial Unicode" w:hAnsi="Arial Unicode"/>
          <w:sz w:val="20"/>
          <w:szCs w:val="20"/>
          <w:lang w:val="af-ZA"/>
        </w:rPr>
        <w:t xml:space="preserve"> (</w:t>
      </w:r>
      <w:r w:rsidRPr="00455832">
        <w:rPr>
          <w:rFonts w:ascii="Arial Unicode" w:hAnsi="Arial Unicode" w:cs="Sylfaen"/>
          <w:sz w:val="20"/>
          <w:szCs w:val="20"/>
        </w:rPr>
        <w:t>հասցեն</w:t>
      </w:r>
      <w:r w:rsidRPr="00455832">
        <w:rPr>
          <w:rFonts w:ascii="Arial Unicode" w:hAnsi="Arial Unicode"/>
          <w:sz w:val="20"/>
          <w:szCs w:val="20"/>
          <w:lang w:val="af-ZA"/>
        </w:rPr>
        <w:t>).</w:t>
      </w:r>
    </w:p>
    <w:p w:rsidR="00402CEF" w:rsidRPr="00455832" w:rsidRDefault="00402CEF" w:rsidP="00402CEF">
      <w:pPr>
        <w:rPr>
          <w:rFonts w:ascii="Arial Unicode" w:hAnsi="Arial Unicode"/>
          <w:sz w:val="20"/>
          <w:szCs w:val="20"/>
          <w:lang w:val="af-ZA"/>
        </w:rPr>
      </w:pPr>
      <w:r w:rsidRPr="00455832">
        <w:rPr>
          <w:rFonts w:ascii="Arial Unicode" w:hAnsi="Arial Unicode"/>
          <w:sz w:val="20"/>
          <w:szCs w:val="20"/>
          <w:lang w:val="af-ZA"/>
        </w:rPr>
        <w:t xml:space="preserve">2) </w:t>
      </w:r>
      <w:r w:rsidRPr="00455832">
        <w:rPr>
          <w:rFonts w:ascii="Arial Unicode" w:hAnsi="Arial Unicode"/>
          <w:sz w:val="20"/>
          <w:szCs w:val="20"/>
        </w:rPr>
        <w:t>գնանշման</w:t>
      </w:r>
      <w:r w:rsidR="00786A8B" w:rsidRPr="00455832">
        <w:rPr>
          <w:rFonts w:ascii="Arial Unicode" w:hAnsi="Arial Unicode"/>
          <w:sz w:val="20"/>
          <w:szCs w:val="20"/>
          <w:lang w:val="af-ZA"/>
        </w:rPr>
        <w:t xml:space="preserve"> </w:t>
      </w:r>
      <w:r w:rsidRPr="00455832">
        <w:rPr>
          <w:rFonts w:ascii="Arial Unicode" w:hAnsi="Arial Unicode"/>
          <w:sz w:val="20"/>
          <w:szCs w:val="20"/>
        </w:rPr>
        <w:t>հարցման</w:t>
      </w:r>
      <w:r w:rsidR="00786A8B" w:rsidRPr="00455832">
        <w:rPr>
          <w:rFonts w:ascii="Arial Unicode" w:hAnsi="Arial Unicode"/>
          <w:sz w:val="20"/>
          <w:szCs w:val="20"/>
          <w:lang w:val="af-ZA"/>
        </w:rPr>
        <w:t xml:space="preserve"> </w:t>
      </w:r>
      <w:r w:rsidRPr="00455832">
        <w:rPr>
          <w:rFonts w:ascii="Arial Unicode" w:hAnsi="Arial Unicode" w:cs="Sylfaen"/>
          <w:sz w:val="20"/>
          <w:szCs w:val="20"/>
        </w:rPr>
        <w:t>ծածկագիրը</w:t>
      </w:r>
      <w:r w:rsidRPr="00455832">
        <w:rPr>
          <w:rFonts w:ascii="Arial Unicode" w:hAnsi="Arial Unicode"/>
          <w:sz w:val="20"/>
          <w:szCs w:val="20"/>
          <w:lang w:val="af-ZA"/>
        </w:rPr>
        <w:t>.</w:t>
      </w:r>
    </w:p>
    <w:p w:rsidR="00402CEF" w:rsidRPr="00455832" w:rsidRDefault="00402CEF" w:rsidP="00402CEF">
      <w:pPr>
        <w:rPr>
          <w:rFonts w:ascii="Arial Unicode" w:hAnsi="Arial Unicode"/>
          <w:sz w:val="20"/>
          <w:szCs w:val="20"/>
          <w:lang w:val="af-ZA"/>
        </w:rPr>
      </w:pPr>
      <w:r w:rsidRPr="00455832">
        <w:rPr>
          <w:rFonts w:ascii="Arial Unicode" w:hAnsi="Arial Unicode"/>
          <w:sz w:val="20"/>
          <w:szCs w:val="20"/>
          <w:lang w:val="af-ZA"/>
        </w:rPr>
        <w:t>3) «</w:t>
      </w:r>
      <w:r w:rsidRPr="00455832">
        <w:rPr>
          <w:rFonts w:ascii="Arial Unicode" w:hAnsi="Arial Unicode" w:cs="Sylfaen"/>
          <w:sz w:val="20"/>
          <w:szCs w:val="20"/>
        </w:rPr>
        <w:t>չբացել</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մինչև</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հայտերի</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բացման</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նիստը</w:t>
      </w:r>
      <w:r w:rsidRPr="00455832">
        <w:rPr>
          <w:rFonts w:ascii="Arial Unicode" w:hAnsi="Arial Unicode"/>
          <w:sz w:val="20"/>
          <w:szCs w:val="20"/>
          <w:lang w:val="af-ZA"/>
        </w:rPr>
        <w:t xml:space="preserve">» </w:t>
      </w:r>
      <w:r w:rsidRPr="00455832">
        <w:rPr>
          <w:rFonts w:ascii="Arial Unicode" w:hAnsi="Arial Unicode" w:cs="Sylfaen"/>
          <w:sz w:val="20"/>
          <w:szCs w:val="20"/>
        </w:rPr>
        <w:t>բառերը</w:t>
      </w:r>
      <w:r w:rsidRPr="00455832">
        <w:rPr>
          <w:rFonts w:ascii="Arial Unicode" w:hAnsi="Arial Unicode"/>
          <w:sz w:val="20"/>
          <w:szCs w:val="20"/>
          <w:lang w:val="af-ZA"/>
        </w:rPr>
        <w:t>.</w:t>
      </w:r>
    </w:p>
    <w:p w:rsidR="00402CEF" w:rsidRPr="00455832" w:rsidRDefault="00402CEF" w:rsidP="00402CEF">
      <w:pPr>
        <w:rPr>
          <w:rFonts w:ascii="Arial Unicode" w:hAnsi="Arial Unicode"/>
          <w:sz w:val="20"/>
          <w:szCs w:val="20"/>
          <w:lang w:val="af-ZA"/>
        </w:rPr>
      </w:pPr>
      <w:r w:rsidRPr="00455832">
        <w:rPr>
          <w:rFonts w:ascii="Arial Unicode" w:hAnsi="Arial Unicode"/>
          <w:sz w:val="20"/>
          <w:szCs w:val="20"/>
          <w:lang w:val="af-ZA"/>
        </w:rPr>
        <w:t xml:space="preserve">4) </w:t>
      </w:r>
      <w:r w:rsidRPr="00455832">
        <w:rPr>
          <w:rFonts w:ascii="Arial Unicode" w:hAnsi="Arial Unicode"/>
          <w:sz w:val="20"/>
          <w:szCs w:val="20"/>
        </w:rPr>
        <w:t>մ</w:t>
      </w:r>
      <w:r w:rsidRPr="00455832">
        <w:rPr>
          <w:rFonts w:ascii="Arial Unicode" w:hAnsi="Arial Unicode" w:cs="Sylfaen"/>
          <w:sz w:val="20"/>
          <w:szCs w:val="20"/>
        </w:rPr>
        <w:t>ասնակցի</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անվանումը</w:t>
      </w:r>
      <w:r w:rsidRPr="00455832">
        <w:rPr>
          <w:rFonts w:ascii="Arial Unicode" w:hAnsi="Arial Unicode"/>
          <w:sz w:val="20"/>
          <w:szCs w:val="20"/>
          <w:lang w:val="af-ZA"/>
        </w:rPr>
        <w:t xml:space="preserve"> (</w:t>
      </w:r>
      <w:r w:rsidRPr="00455832">
        <w:rPr>
          <w:rFonts w:ascii="Arial Unicode" w:hAnsi="Arial Unicode" w:cs="Sylfaen"/>
          <w:sz w:val="20"/>
          <w:szCs w:val="20"/>
        </w:rPr>
        <w:t>անունը</w:t>
      </w:r>
      <w:r w:rsidRPr="00455832">
        <w:rPr>
          <w:rFonts w:ascii="Arial Unicode" w:hAnsi="Arial Unicode"/>
          <w:sz w:val="20"/>
          <w:szCs w:val="20"/>
          <w:lang w:val="af-ZA"/>
        </w:rPr>
        <w:t xml:space="preserve">), </w:t>
      </w:r>
      <w:r w:rsidRPr="00455832">
        <w:rPr>
          <w:rFonts w:ascii="Arial Unicode" w:hAnsi="Arial Unicode" w:cs="Sylfaen"/>
          <w:sz w:val="20"/>
          <w:szCs w:val="20"/>
        </w:rPr>
        <w:t>գտնվելուվայրը</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և</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հեռախոսահամարը</w:t>
      </w:r>
      <w:r w:rsidRPr="00455832">
        <w:rPr>
          <w:rFonts w:ascii="Arial Unicode" w:hAnsi="Arial Unicode"/>
          <w:sz w:val="20"/>
          <w:szCs w:val="20"/>
          <w:lang w:val="af-ZA"/>
        </w:rPr>
        <w:t>:</w:t>
      </w:r>
    </w:p>
    <w:p w:rsidR="00402CEF" w:rsidRPr="00455832" w:rsidRDefault="00402CEF" w:rsidP="00402CEF">
      <w:pPr>
        <w:jc w:val="both"/>
        <w:rPr>
          <w:rFonts w:ascii="Arial Unicode" w:hAnsi="Arial Unicode" w:cs="Sylfaen"/>
          <w:sz w:val="20"/>
          <w:szCs w:val="20"/>
          <w:lang w:val="af-ZA"/>
        </w:rPr>
      </w:pPr>
      <w:r w:rsidRPr="00455832">
        <w:rPr>
          <w:rFonts w:ascii="Arial Unicode" w:hAnsi="Arial Unicode" w:cs="Sylfaen"/>
          <w:sz w:val="20"/>
          <w:szCs w:val="20"/>
          <w:lang w:val="af-ZA"/>
        </w:rPr>
        <w:t xml:space="preserve">3.3 </w:t>
      </w:r>
      <w:r w:rsidRPr="00455832">
        <w:rPr>
          <w:rFonts w:ascii="Arial Unicode" w:hAnsi="Arial Unicode" w:cs="Sylfaen"/>
          <w:sz w:val="20"/>
          <w:szCs w:val="20"/>
        </w:rPr>
        <w:t>Սույն</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հրահանգի</w:t>
      </w:r>
      <w:r w:rsidRPr="00455832">
        <w:rPr>
          <w:rFonts w:ascii="Arial Unicode" w:hAnsi="Arial Unicode" w:cs="Sylfaen"/>
          <w:sz w:val="20"/>
          <w:szCs w:val="20"/>
          <w:lang w:val="af-ZA"/>
        </w:rPr>
        <w:t xml:space="preserve"> 3.1 </w:t>
      </w:r>
      <w:r w:rsidRPr="00455832">
        <w:rPr>
          <w:rFonts w:ascii="Arial Unicode" w:hAnsi="Arial Unicode" w:cs="Sylfaen"/>
          <w:sz w:val="20"/>
          <w:szCs w:val="20"/>
        </w:rPr>
        <w:t>և</w:t>
      </w:r>
      <w:r w:rsidRPr="00455832">
        <w:rPr>
          <w:rFonts w:ascii="Arial Unicode" w:hAnsi="Arial Unicode" w:cs="Sylfaen"/>
          <w:sz w:val="20"/>
          <w:szCs w:val="20"/>
          <w:lang w:val="af-ZA"/>
        </w:rPr>
        <w:t xml:space="preserve"> 3.2 </w:t>
      </w:r>
      <w:r w:rsidRPr="00455832">
        <w:rPr>
          <w:rFonts w:ascii="Arial Unicode" w:hAnsi="Arial Unicode" w:cs="Sylfaen"/>
          <w:sz w:val="20"/>
          <w:szCs w:val="20"/>
        </w:rPr>
        <w:t>կետերի</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պահանջներին</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չհամապատասխանող</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հայտերը</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հանձնաժողովը</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հայտերի</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բացման</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նիստում</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մերժում</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է</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և</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նույնությամբ</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վերադարձնում</w:t>
      </w:r>
      <w:r w:rsidR="00786A8B" w:rsidRPr="00455832">
        <w:rPr>
          <w:rFonts w:ascii="Arial Unicode" w:hAnsi="Arial Unicode" w:cs="Sylfaen"/>
          <w:sz w:val="20"/>
          <w:szCs w:val="20"/>
          <w:lang w:val="af-ZA"/>
        </w:rPr>
        <w:t xml:space="preserve"> </w:t>
      </w:r>
      <w:r w:rsidRPr="00455832">
        <w:rPr>
          <w:rFonts w:ascii="Arial Unicode" w:hAnsi="Arial Unicode" w:cs="Sylfaen"/>
          <w:sz w:val="20"/>
          <w:szCs w:val="20"/>
        </w:rPr>
        <w:t>ներկայացնողին</w:t>
      </w:r>
      <w:r w:rsidRPr="00455832">
        <w:rPr>
          <w:rFonts w:ascii="Arial Unicode" w:hAnsi="Arial Unicode" w:cs="Sylfaen"/>
          <w:sz w:val="20"/>
          <w:szCs w:val="20"/>
          <w:lang w:val="af-ZA"/>
        </w:rPr>
        <w:t>:</w:t>
      </w:r>
    </w:p>
    <w:p w:rsidR="00402CEF" w:rsidRPr="00455832" w:rsidRDefault="00402CEF" w:rsidP="00402CEF">
      <w:pPr>
        <w:ind w:firstLine="567"/>
        <w:jc w:val="both"/>
        <w:rPr>
          <w:rFonts w:ascii="Arial Unicode" w:hAnsi="Arial Unicode"/>
          <w:b/>
          <w:sz w:val="20"/>
          <w:lang w:val="af-ZA"/>
        </w:rPr>
      </w:pPr>
    </w:p>
    <w:p w:rsidR="00402CEF" w:rsidRPr="00455832" w:rsidRDefault="00402CEF" w:rsidP="00402CEF">
      <w:pPr>
        <w:pStyle w:val="norm"/>
        <w:spacing w:line="240" w:lineRule="auto"/>
        <w:ind w:firstLine="284"/>
        <w:jc w:val="right"/>
        <w:rPr>
          <w:rFonts w:ascii="Arial Unicode" w:hAnsi="Arial Unicode" w:cs="Sylfaen"/>
          <w:b/>
          <w:sz w:val="20"/>
          <w:lang w:val="es-ES"/>
        </w:rPr>
      </w:pPr>
    </w:p>
    <w:p w:rsidR="00402CEF" w:rsidRPr="00455832" w:rsidRDefault="00402CEF" w:rsidP="00402CEF">
      <w:pPr>
        <w:pStyle w:val="norm"/>
        <w:spacing w:line="240" w:lineRule="auto"/>
        <w:ind w:firstLine="284"/>
        <w:jc w:val="right"/>
        <w:rPr>
          <w:rFonts w:ascii="Arial Unicode" w:hAnsi="Arial Unicode" w:cs="Sylfaen"/>
          <w:b/>
          <w:sz w:val="20"/>
          <w:lang w:val="es-ES"/>
        </w:rPr>
      </w:pPr>
    </w:p>
    <w:p w:rsidR="00402CEF" w:rsidRPr="00455832" w:rsidRDefault="00402CEF" w:rsidP="00402CEF">
      <w:pPr>
        <w:pStyle w:val="norm"/>
        <w:spacing w:line="240" w:lineRule="auto"/>
        <w:ind w:firstLine="284"/>
        <w:jc w:val="right"/>
        <w:rPr>
          <w:rFonts w:ascii="Arial Unicode" w:hAnsi="Arial Unicode" w:cs="Sylfaen"/>
          <w:b/>
          <w:sz w:val="20"/>
          <w:lang w:val="es-ES"/>
        </w:rPr>
      </w:pPr>
    </w:p>
    <w:p w:rsidR="00402CEF" w:rsidRPr="00455832" w:rsidRDefault="00402CEF" w:rsidP="00FC3B4D">
      <w:pPr>
        <w:pStyle w:val="norm"/>
        <w:spacing w:line="240" w:lineRule="auto"/>
        <w:ind w:firstLine="0"/>
        <w:rPr>
          <w:rFonts w:ascii="Arial Unicode" w:hAnsi="Arial Unicode" w:cs="Sylfaen"/>
          <w:b/>
          <w:sz w:val="20"/>
          <w:lang w:val="es-ES"/>
        </w:rPr>
      </w:pPr>
    </w:p>
    <w:p w:rsidR="00402CEF" w:rsidRPr="00455832" w:rsidRDefault="00402CEF" w:rsidP="00402CEF">
      <w:pPr>
        <w:pStyle w:val="norm"/>
        <w:spacing w:line="240" w:lineRule="auto"/>
        <w:ind w:firstLine="284"/>
        <w:jc w:val="right"/>
        <w:rPr>
          <w:rFonts w:ascii="Arial Unicode" w:hAnsi="Arial Unicode" w:cs="Sylfaen"/>
          <w:b/>
          <w:sz w:val="20"/>
          <w:lang w:val="es-ES"/>
        </w:rPr>
      </w:pPr>
    </w:p>
    <w:p w:rsidR="00402CEF" w:rsidRPr="00455832" w:rsidRDefault="00402CEF" w:rsidP="00402CEF">
      <w:pPr>
        <w:pStyle w:val="norm"/>
        <w:spacing w:line="240" w:lineRule="auto"/>
        <w:ind w:firstLine="284"/>
        <w:jc w:val="right"/>
        <w:rPr>
          <w:rFonts w:ascii="Arial Unicode" w:hAnsi="Arial Unicode" w:cs="Sylfaen"/>
          <w:b/>
          <w:sz w:val="20"/>
          <w:lang w:val="es-ES"/>
        </w:rPr>
      </w:pPr>
    </w:p>
    <w:p w:rsidR="00402CEF" w:rsidRPr="00455832" w:rsidRDefault="00402CEF" w:rsidP="00402CEF">
      <w:pPr>
        <w:pStyle w:val="norm"/>
        <w:spacing w:line="240" w:lineRule="auto"/>
        <w:ind w:firstLine="284"/>
        <w:jc w:val="right"/>
        <w:rPr>
          <w:rFonts w:ascii="Arial Unicode" w:hAnsi="Arial Unicode" w:cs="Arial"/>
          <w:b/>
          <w:sz w:val="20"/>
          <w:lang w:val="es-ES"/>
        </w:rPr>
      </w:pPr>
      <w:r w:rsidRPr="00455832">
        <w:rPr>
          <w:rFonts w:ascii="Arial Unicode" w:hAnsi="Arial Unicode" w:cs="Sylfaen"/>
          <w:b/>
          <w:sz w:val="20"/>
          <w:lang w:val="es-ES"/>
        </w:rPr>
        <w:t>Հավելված</w:t>
      </w:r>
      <w:r w:rsidRPr="00455832">
        <w:rPr>
          <w:rFonts w:ascii="Arial Unicode" w:hAnsi="Arial Unicode" w:cs="Arial"/>
          <w:b/>
          <w:sz w:val="20"/>
          <w:lang w:val="es-ES"/>
        </w:rPr>
        <w:t xml:space="preserve">  N 1</w:t>
      </w:r>
    </w:p>
    <w:p w:rsidR="00402CEF" w:rsidRPr="00455832" w:rsidRDefault="00FC3B4D" w:rsidP="00402CEF">
      <w:pPr>
        <w:pStyle w:val="31"/>
        <w:spacing w:line="240" w:lineRule="auto"/>
        <w:jc w:val="right"/>
        <w:rPr>
          <w:rFonts w:ascii="Arial Unicode" w:hAnsi="Arial Unicode" w:cs="Arial"/>
          <w:b/>
          <w:lang w:val="es-ES"/>
        </w:rPr>
      </w:pPr>
      <w:r w:rsidRPr="00455832">
        <w:rPr>
          <w:rFonts w:ascii="Arial Unicode" w:hAnsi="Arial Unicode"/>
          <w:b/>
          <w:lang w:val="af-ZA"/>
        </w:rPr>
        <w:t>«ԱՄԽ</w:t>
      </w:r>
      <w:r w:rsidR="00402CEF" w:rsidRPr="00455832">
        <w:rPr>
          <w:rFonts w:ascii="Arial Unicode" w:hAnsi="Arial Unicode"/>
          <w:b/>
          <w:lang w:val="af-ZA"/>
        </w:rPr>
        <w:t>Հ</w:t>
      </w:r>
      <w:r w:rsidR="00402CEF" w:rsidRPr="00455832">
        <w:rPr>
          <w:rFonts w:ascii="Arial Unicode" w:hAnsi="Arial Unicode"/>
          <w:b/>
          <w:lang w:val="es-ES"/>
        </w:rPr>
        <w:t>--</w:t>
      </w:r>
      <w:r w:rsidR="00402CEF" w:rsidRPr="00455832">
        <w:rPr>
          <w:rFonts w:ascii="Arial Unicode" w:hAnsi="Arial Unicode" w:cs="Sylfaen"/>
          <w:b/>
        </w:rPr>
        <w:t>ԳՀԾ</w:t>
      </w:r>
      <w:r w:rsidR="00402CEF" w:rsidRPr="00455832">
        <w:rPr>
          <w:rFonts w:ascii="Arial Unicode" w:hAnsi="Arial Unicode" w:cs="Sylfaen"/>
          <w:b/>
          <w:lang w:val="hy-AM"/>
        </w:rPr>
        <w:t>ՁԲ</w:t>
      </w:r>
      <w:r w:rsidRPr="00455832">
        <w:rPr>
          <w:rFonts w:ascii="Arial Unicode" w:hAnsi="Arial Unicode"/>
          <w:b/>
          <w:lang w:val="es-ES"/>
        </w:rPr>
        <w:t>--20/1</w:t>
      </w:r>
      <w:r w:rsidR="00402CEF" w:rsidRPr="00455832">
        <w:rPr>
          <w:rFonts w:ascii="Arial Unicode" w:hAnsi="Arial Unicode"/>
          <w:b/>
          <w:lang w:val="af-ZA"/>
        </w:rPr>
        <w:t>»</w:t>
      </w:r>
      <w:r w:rsidR="00402CEF" w:rsidRPr="00455832">
        <w:rPr>
          <w:rFonts w:ascii="Arial Unicode" w:hAnsi="Arial Unicode" w:cs="Sylfaen"/>
          <w:b/>
          <w:lang w:val="es-ES"/>
        </w:rPr>
        <w:t>*ծածկագրով</w:t>
      </w:r>
    </w:p>
    <w:p w:rsidR="00402CEF" w:rsidRPr="00455832" w:rsidRDefault="00402CEF" w:rsidP="00402CEF">
      <w:pPr>
        <w:pStyle w:val="31"/>
        <w:spacing w:line="240" w:lineRule="auto"/>
        <w:jc w:val="right"/>
        <w:rPr>
          <w:rFonts w:ascii="Arial Unicode" w:hAnsi="Arial Unicode" w:cs="Arial"/>
          <w:b/>
          <w:lang w:val="es-ES"/>
        </w:rPr>
      </w:pPr>
      <w:r w:rsidRPr="00455832">
        <w:rPr>
          <w:rFonts w:ascii="Arial Unicode" w:hAnsi="Arial Unicode" w:cs="Sylfaen"/>
          <w:b/>
          <w:lang w:val="es-ES"/>
        </w:rPr>
        <w:t>Գնանշման հարցման հրավերի</w:t>
      </w:r>
    </w:p>
    <w:p w:rsidR="00402CEF" w:rsidRPr="00455832" w:rsidRDefault="00402CEF" w:rsidP="00402CEF">
      <w:pPr>
        <w:jc w:val="center"/>
        <w:rPr>
          <w:rFonts w:ascii="Arial Unicode" w:hAnsi="Arial Unicode" w:cs="Sylfaen"/>
          <w:b/>
          <w:lang w:val="es-ES"/>
        </w:rPr>
      </w:pPr>
    </w:p>
    <w:p w:rsidR="00402CEF" w:rsidRPr="00455832" w:rsidRDefault="00402CEF" w:rsidP="00402CEF">
      <w:pPr>
        <w:jc w:val="center"/>
        <w:rPr>
          <w:rFonts w:ascii="Arial Unicode" w:hAnsi="Arial Unicode" w:cs="Arial"/>
          <w:b/>
          <w:lang w:val="es-ES"/>
        </w:rPr>
      </w:pPr>
      <w:r w:rsidRPr="00455832">
        <w:rPr>
          <w:rFonts w:ascii="Arial Unicode" w:hAnsi="Arial Unicode" w:cs="Sylfaen"/>
          <w:b/>
          <w:lang w:val="es-ES"/>
        </w:rPr>
        <w:t>ԴԻՄՈՒՄՀԱՅՏԱՐԱՐՈՒԹՅՈՒՆ*</w:t>
      </w:r>
    </w:p>
    <w:p w:rsidR="00402CEF" w:rsidRPr="00455832" w:rsidRDefault="00402CEF" w:rsidP="00402CEF">
      <w:pPr>
        <w:pStyle w:val="6"/>
        <w:jc w:val="center"/>
        <w:rPr>
          <w:rFonts w:ascii="Arial Unicode" w:hAnsi="Arial Unicode" w:cs="Arial"/>
          <w:color w:val="auto"/>
          <w:sz w:val="24"/>
          <w:szCs w:val="24"/>
          <w:lang w:val="es-ES"/>
        </w:rPr>
      </w:pPr>
      <w:r w:rsidRPr="00455832">
        <w:rPr>
          <w:rFonts w:ascii="Arial Unicode" w:hAnsi="Arial Unicode" w:cs="Sylfaen"/>
          <w:color w:val="auto"/>
          <w:sz w:val="24"/>
          <w:szCs w:val="24"/>
          <w:lang w:val="es-ES"/>
        </w:rPr>
        <w:t>Գնանշման հարցման  մասնակցելու</w:t>
      </w:r>
    </w:p>
    <w:p w:rsidR="00402CEF" w:rsidRPr="00455832" w:rsidRDefault="00402CEF" w:rsidP="00402CEF">
      <w:pPr>
        <w:rPr>
          <w:rFonts w:ascii="Arial Unicode" w:hAnsi="Arial Unicode"/>
          <w:lang w:val="es-ES"/>
        </w:rPr>
      </w:pPr>
    </w:p>
    <w:p w:rsidR="00402CEF" w:rsidRPr="00455832" w:rsidRDefault="00402CEF" w:rsidP="00402CEF">
      <w:pPr>
        <w:jc w:val="both"/>
        <w:rPr>
          <w:rFonts w:ascii="Arial Unicode" w:hAnsi="Arial Unicode" w:cs="Arial"/>
          <w:sz w:val="20"/>
          <w:szCs w:val="20"/>
          <w:lang w:val="es-ES"/>
        </w:rPr>
      </w:pP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cs="Sylfaen"/>
          <w:sz w:val="20"/>
          <w:szCs w:val="20"/>
          <w:lang w:val="es-ES"/>
        </w:rPr>
        <w:t>հայտնումէ</w:t>
      </w:r>
      <w:r w:rsidRPr="00455832">
        <w:rPr>
          <w:rFonts w:ascii="Arial Unicode" w:hAnsi="Arial Unicode" w:cs="Arial"/>
          <w:sz w:val="20"/>
          <w:szCs w:val="20"/>
          <w:lang w:val="es-ES"/>
        </w:rPr>
        <w:t xml:space="preserve">, </w:t>
      </w:r>
      <w:r w:rsidRPr="00455832">
        <w:rPr>
          <w:rFonts w:ascii="Arial Unicode" w:hAnsi="Arial Unicode" w:cs="Sylfaen"/>
          <w:sz w:val="20"/>
          <w:szCs w:val="20"/>
          <w:lang w:val="es-ES"/>
        </w:rPr>
        <w:t>որցանկությունունիմասնակցել</w:t>
      </w:r>
    </w:p>
    <w:p w:rsidR="00402CEF" w:rsidRPr="00455832" w:rsidRDefault="00402CEF" w:rsidP="00402CEF">
      <w:pPr>
        <w:jc w:val="both"/>
        <w:rPr>
          <w:rFonts w:ascii="Arial Unicode" w:hAnsi="Arial Unicode"/>
          <w:vertAlign w:val="superscript"/>
          <w:lang w:val="es-ES"/>
        </w:rPr>
      </w:pPr>
      <w:r w:rsidRPr="00455832">
        <w:rPr>
          <w:rFonts w:ascii="Arial Unicode" w:hAnsi="Arial Unicode" w:cs="Sylfaen"/>
          <w:vertAlign w:val="superscript"/>
          <w:lang w:val="es-ES"/>
        </w:rPr>
        <w:t>մասնակցիանվանումը</w:t>
      </w:r>
    </w:p>
    <w:p w:rsidR="00402CEF" w:rsidRPr="00455832" w:rsidRDefault="00402CEF" w:rsidP="00402CEF">
      <w:pPr>
        <w:jc w:val="both"/>
        <w:rPr>
          <w:rFonts w:ascii="Arial Unicode" w:hAnsi="Arial Unicode"/>
          <w:u w:val="single"/>
          <w:lang w:val="es-ES"/>
        </w:rPr>
      </w:pP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lang w:val="es-ES"/>
        </w:rPr>
        <w:t>-</w:t>
      </w:r>
      <w:r w:rsidRPr="00455832">
        <w:rPr>
          <w:rFonts w:ascii="Arial Unicode" w:hAnsi="Arial Unicode" w:cs="Sylfaen"/>
          <w:sz w:val="20"/>
          <w:szCs w:val="20"/>
          <w:lang w:val="es-ES"/>
        </w:rPr>
        <w:t>ի կողմից</w:t>
      </w:r>
      <w:r w:rsidR="00FC3B4D" w:rsidRPr="00455832">
        <w:rPr>
          <w:rFonts w:ascii="Arial Unicode" w:hAnsi="Arial Unicode"/>
          <w:b/>
          <w:sz w:val="20"/>
          <w:szCs w:val="20"/>
          <w:lang w:val="af-ZA"/>
        </w:rPr>
        <w:t>ԱՄԽ</w:t>
      </w:r>
      <w:r w:rsidRPr="00455832">
        <w:rPr>
          <w:rFonts w:ascii="Arial Unicode" w:hAnsi="Arial Unicode"/>
          <w:b/>
          <w:sz w:val="20"/>
          <w:szCs w:val="20"/>
          <w:lang w:val="af-ZA"/>
        </w:rPr>
        <w:t>Հ–ԳՀԾՁԲ</w:t>
      </w:r>
      <w:r w:rsidR="00FC3B4D" w:rsidRPr="00455832">
        <w:rPr>
          <w:rFonts w:ascii="Arial Unicode" w:hAnsi="Arial Unicode"/>
          <w:b/>
          <w:sz w:val="20"/>
          <w:szCs w:val="20"/>
          <w:lang w:val="af-ZA"/>
        </w:rPr>
        <w:t>-20</w:t>
      </w:r>
      <w:r w:rsidRPr="00455832">
        <w:rPr>
          <w:rFonts w:ascii="Arial Unicode" w:hAnsi="Arial Unicode"/>
          <w:b/>
          <w:sz w:val="20"/>
          <w:szCs w:val="20"/>
          <w:lang w:val="af-ZA"/>
        </w:rPr>
        <w:t>/</w:t>
      </w:r>
      <w:r w:rsidR="00FC3B4D" w:rsidRPr="00455832">
        <w:rPr>
          <w:rFonts w:ascii="Arial Unicode" w:hAnsi="Arial Unicode"/>
          <w:b/>
          <w:sz w:val="20"/>
          <w:szCs w:val="20"/>
          <w:lang w:val="af-ZA"/>
        </w:rPr>
        <w:t>1</w:t>
      </w:r>
      <w:r w:rsidRPr="00455832">
        <w:rPr>
          <w:rFonts w:ascii="Arial Unicode" w:hAnsi="Arial Unicode" w:cs="Sylfaen"/>
          <w:sz w:val="20"/>
          <w:szCs w:val="20"/>
          <w:lang w:val="es-ES"/>
        </w:rPr>
        <w:t>ծածկագրով հայտարարված</w:t>
      </w:r>
    </w:p>
    <w:p w:rsidR="00402CEF" w:rsidRPr="00455832" w:rsidRDefault="00402CEF" w:rsidP="00402CEF">
      <w:pPr>
        <w:jc w:val="both"/>
        <w:rPr>
          <w:rFonts w:ascii="Arial Unicode" w:hAnsi="Arial Unicode" w:cs="Sylfaen"/>
          <w:vertAlign w:val="superscript"/>
          <w:lang w:val="es-ES"/>
        </w:rPr>
      </w:pPr>
      <w:r w:rsidRPr="00455832">
        <w:rPr>
          <w:rFonts w:ascii="Arial Unicode" w:hAnsi="Arial Unicode" w:cs="Sylfaen"/>
          <w:vertAlign w:val="superscript"/>
          <w:lang w:val="es-ES"/>
        </w:rPr>
        <w:t xml:space="preserve">                       պատվիրատուի անվանումը</w:t>
      </w:r>
    </w:p>
    <w:p w:rsidR="00402CEF" w:rsidRPr="00455832" w:rsidRDefault="00402CEF" w:rsidP="00402CEF">
      <w:pPr>
        <w:jc w:val="both"/>
        <w:rPr>
          <w:rFonts w:ascii="Arial Unicode" w:hAnsi="Arial Unicode" w:cs="Sylfaen"/>
          <w:sz w:val="20"/>
          <w:szCs w:val="20"/>
          <w:lang w:val="es-ES"/>
        </w:rPr>
      </w:pPr>
      <w:r w:rsidRPr="00455832">
        <w:rPr>
          <w:rFonts w:ascii="Arial Unicode" w:hAnsi="Arial Unicode" w:cs="Sylfaen"/>
          <w:sz w:val="20"/>
          <w:szCs w:val="20"/>
          <w:lang w:val="es-ES"/>
        </w:rPr>
        <w:t xml:space="preserve">գնանշման հարցման </w:t>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cs="Sylfaen"/>
          <w:sz w:val="20"/>
          <w:szCs w:val="20"/>
          <w:lang w:val="es-ES"/>
        </w:rPr>
        <w:t xml:space="preserve"> չափաբաժնին</w:t>
      </w:r>
      <w:r w:rsidRPr="00455832">
        <w:rPr>
          <w:rFonts w:ascii="Arial Unicode" w:hAnsi="Arial Unicode" w:cs="Arial"/>
          <w:sz w:val="20"/>
          <w:szCs w:val="20"/>
          <w:lang w:val="es-ES"/>
        </w:rPr>
        <w:t xml:space="preserve">  (</w:t>
      </w:r>
      <w:r w:rsidRPr="00455832">
        <w:rPr>
          <w:rFonts w:ascii="Arial Unicode" w:hAnsi="Arial Unicode" w:cs="Sylfaen"/>
          <w:sz w:val="20"/>
          <w:szCs w:val="20"/>
          <w:lang w:val="es-ES"/>
        </w:rPr>
        <w:t>չափաբաժիններին</w:t>
      </w:r>
      <w:r w:rsidRPr="00455832">
        <w:rPr>
          <w:rFonts w:ascii="Arial Unicode" w:hAnsi="Arial Unicode" w:cs="Arial"/>
          <w:sz w:val="20"/>
          <w:szCs w:val="20"/>
          <w:lang w:val="es-ES"/>
        </w:rPr>
        <w:t xml:space="preserve">) </w:t>
      </w:r>
      <w:r w:rsidRPr="00455832">
        <w:rPr>
          <w:rFonts w:ascii="Arial Unicode" w:hAnsi="Arial Unicode" w:cs="Sylfaen"/>
          <w:sz w:val="20"/>
          <w:szCs w:val="20"/>
          <w:lang w:val="es-ES"/>
        </w:rPr>
        <w:t xml:space="preserve">ևհրավերի </w:t>
      </w:r>
    </w:p>
    <w:p w:rsidR="00402CEF" w:rsidRPr="00455832" w:rsidRDefault="00402CEF" w:rsidP="00402CEF">
      <w:pPr>
        <w:jc w:val="both"/>
        <w:rPr>
          <w:rFonts w:ascii="Arial Unicode" w:hAnsi="Arial Unicode"/>
          <w:vertAlign w:val="superscript"/>
          <w:lang w:val="es-ES"/>
        </w:rPr>
      </w:pPr>
      <w:r w:rsidRPr="00455832">
        <w:rPr>
          <w:rFonts w:ascii="Arial Unicode" w:hAnsi="Arial Unicode" w:cs="Sylfaen"/>
          <w:vertAlign w:val="superscript"/>
          <w:lang w:val="es-ES"/>
        </w:rPr>
        <w:t xml:space="preserve">                                            չափաբաժնի</w:t>
      </w:r>
      <w:r w:rsidRPr="00455832">
        <w:rPr>
          <w:rFonts w:ascii="Arial Unicode" w:hAnsi="Arial Unicode" w:cs="Arial"/>
          <w:vertAlign w:val="superscript"/>
          <w:lang w:val="es-ES"/>
        </w:rPr>
        <w:t xml:space="preserve">  (</w:t>
      </w:r>
      <w:r w:rsidRPr="00455832">
        <w:rPr>
          <w:rFonts w:ascii="Arial Unicode" w:hAnsi="Arial Unicode" w:cs="Sylfaen"/>
          <w:vertAlign w:val="superscript"/>
          <w:lang w:val="es-ES"/>
        </w:rPr>
        <w:t>չափաբաժինների</w:t>
      </w:r>
      <w:r w:rsidRPr="00455832">
        <w:rPr>
          <w:rFonts w:ascii="Arial Unicode" w:hAnsi="Arial Unicode" w:cs="Arial"/>
          <w:vertAlign w:val="superscript"/>
          <w:lang w:val="es-ES"/>
        </w:rPr>
        <w:t xml:space="preserve">) </w:t>
      </w:r>
      <w:r w:rsidRPr="00455832">
        <w:rPr>
          <w:rFonts w:ascii="Arial Unicode" w:hAnsi="Arial Unicode" w:cs="Sylfaen"/>
          <w:vertAlign w:val="superscript"/>
          <w:lang w:val="es-ES"/>
        </w:rPr>
        <w:t>համարը</w:t>
      </w:r>
    </w:p>
    <w:p w:rsidR="00402CEF" w:rsidRPr="00455832" w:rsidRDefault="00402CEF" w:rsidP="00402CEF">
      <w:pPr>
        <w:jc w:val="both"/>
        <w:rPr>
          <w:rFonts w:ascii="Arial Unicode" w:hAnsi="Arial Unicode"/>
          <w:sz w:val="20"/>
          <w:szCs w:val="20"/>
          <w:lang w:val="es-ES"/>
        </w:rPr>
      </w:pPr>
      <w:r w:rsidRPr="00455832">
        <w:rPr>
          <w:rFonts w:ascii="Arial Unicode" w:hAnsi="Arial Unicode" w:cs="Sylfaen"/>
          <w:sz w:val="20"/>
          <w:szCs w:val="20"/>
          <w:lang w:val="es-ES"/>
        </w:rPr>
        <w:t>պահանջներին համապատասխաններկայացնումէհայտ:</w:t>
      </w:r>
    </w:p>
    <w:p w:rsidR="00402CEF" w:rsidRPr="00455832" w:rsidRDefault="00402CEF" w:rsidP="00402CEF">
      <w:pPr>
        <w:jc w:val="both"/>
        <w:rPr>
          <w:rFonts w:ascii="Arial Unicode" w:hAnsi="Arial Unicode"/>
          <w:sz w:val="12"/>
          <w:szCs w:val="12"/>
          <w:u w:val="single"/>
          <w:lang w:val="es-ES"/>
        </w:rPr>
      </w:pPr>
    </w:p>
    <w:p w:rsidR="00402CEF" w:rsidRPr="00455832" w:rsidRDefault="00402CEF" w:rsidP="00402CEF">
      <w:pPr>
        <w:jc w:val="both"/>
        <w:rPr>
          <w:rFonts w:ascii="Arial Unicode" w:hAnsi="Arial Unicode" w:cs="Sylfaen"/>
          <w:sz w:val="20"/>
          <w:szCs w:val="20"/>
          <w:lang w:val="es-ES"/>
        </w:rPr>
      </w:pP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lang w:val="es-ES"/>
        </w:rPr>
        <w:t>-</w:t>
      </w:r>
      <w:r w:rsidRPr="00455832">
        <w:rPr>
          <w:rFonts w:ascii="Arial Unicode" w:hAnsi="Arial Unicode" w:cs="Sylfaen"/>
          <w:sz w:val="20"/>
          <w:szCs w:val="20"/>
          <w:lang w:val="es-ES"/>
        </w:rPr>
        <w:t>նհայտնումևհավաստումէ</w:t>
      </w:r>
      <w:r w:rsidRPr="00455832">
        <w:rPr>
          <w:rFonts w:ascii="Arial Unicode" w:hAnsi="Arial Unicode" w:cs="Arial"/>
          <w:sz w:val="20"/>
          <w:szCs w:val="20"/>
          <w:lang w:val="es-ES"/>
        </w:rPr>
        <w:t xml:space="preserve">, </w:t>
      </w:r>
      <w:r w:rsidRPr="00455832">
        <w:rPr>
          <w:rFonts w:ascii="Arial Unicode" w:hAnsi="Arial Unicode" w:cs="Sylfaen"/>
          <w:sz w:val="20"/>
          <w:szCs w:val="20"/>
          <w:lang w:val="es-ES"/>
        </w:rPr>
        <w:t xml:space="preserve">որ հանդիսանում է </w:t>
      </w:r>
    </w:p>
    <w:p w:rsidR="00402CEF" w:rsidRPr="00455832" w:rsidRDefault="00402CEF" w:rsidP="00402CEF">
      <w:pPr>
        <w:jc w:val="both"/>
        <w:rPr>
          <w:rFonts w:ascii="Arial Unicode" w:hAnsi="Arial Unicode" w:cs="Sylfaen"/>
          <w:sz w:val="20"/>
          <w:szCs w:val="20"/>
          <w:lang w:val="es-ES"/>
        </w:rPr>
      </w:pPr>
      <w:r w:rsidRPr="00455832">
        <w:rPr>
          <w:rFonts w:ascii="Arial Unicode" w:hAnsi="Arial Unicode" w:cs="Sylfaen"/>
          <w:vertAlign w:val="superscript"/>
          <w:lang w:val="es-ES"/>
        </w:rPr>
        <w:t xml:space="preserve">                                             մասնակցիանվանումը</w:t>
      </w:r>
    </w:p>
    <w:p w:rsidR="00402CEF" w:rsidRPr="00455832" w:rsidRDefault="00402CEF" w:rsidP="00402CEF">
      <w:pPr>
        <w:jc w:val="both"/>
        <w:rPr>
          <w:rFonts w:ascii="Arial Unicode" w:hAnsi="Arial Unicode" w:cs="Sylfaen"/>
          <w:sz w:val="20"/>
          <w:szCs w:val="20"/>
          <w:lang w:val="es-ES"/>
        </w:rPr>
      </w:pPr>
      <w:r w:rsidRPr="00455832">
        <w:rPr>
          <w:rFonts w:ascii="Arial Unicode" w:hAnsi="Arial Unicode" w:cs="Sylfaen"/>
          <w:sz w:val="20"/>
          <w:szCs w:val="20"/>
          <w:u w:val="single"/>
          <w:lang w:val="es-ES"/>
        </w:rPr>
        <w:tab/>
      </w:r>
      <w:r w:rsidRPr="00455832">
        <w:rPr>
          <w:rFonts w:ascii="Arial Unicode" w:hAnsi="Arial Unicode" w:cs="Sylfaen"/>
          <w:sz w:val="20"/>
          <w:szCs w:val="20"/>
          <w:u w:val="single"/>
          <w:lang w:val="es-ES"/>
        </w:rPr>
        <w:tab/>
      </w:r>
      <w:r w:rsidRPr="00455832">
        <w:rPr>
          <w:rFonts w:ascii="Arial Unicode" w:hAnsi="Arial Unicode" w:cs="Sylfaen"/>
          <w:sz w:val="20"/>
          <w:szCs w:val="20"/>
          <w:u w:val="single"/>
          <w:lang w:val="es-ES"/>
        </w:rPr>
        <w:tab/>
      </w:r>
      <w:r w:rsidRPr="00455832">
        <w:rPr>
          <w:rFonts w:ascii="Arial Unicode" w:hAnsi="Arial Unicode" w:cs="Sylfaen"/>
          <w:sz w:val="20"/>
          <w:szCs w:val="20"/>
          <w:u w:val="single"/>
          <w:lang w:val="es-ES"/>
        </w:rPr>
        <w:tab/>
      </w:r>
      <w:r w:rsidRPr="00455832">
        <w:rPr>
          <w:rFonts w:ascii="Arial Unicode" w:hAnsi="Arial Unicode" w:cs="Sylfaen"/>
          <w:sz w:val="20"/>
          <w:szCs w:val="20"/>
          <w:u w:val="single"/>
          <w:lang w:val="es-ES"/>
        </w:rPr>
        <w:tab/>
      </w:r>
      <w:r w:rsidRPr="00455832">
        <w:rPr>
          <w:rFonts w:ascii="Arial Unicode" w:hAnsi="Arial Unicode" w:cs="Sylfaen"/>
          <w:sz w:val="20"/>
          <w:szCs w:val="20"/>
          <w:u w:val="single"/>
          <w:lang w:val="es-ES"/>
        </w:rPr>
        <w:tab/>
      </w:r>
      <w:r w:rsidRPr="00455832">
        <w:rPr>
          <w:rFonts w:ascii="Arial Unicode" w:hAnsi="Arial Unicode" w:cs="Sylfaen"/>
          <w:sz w:val="20"/>
          <w:szCs w:val="20"/>
          <w:u w:val="single"/>
          <w:lang w:val="es-ES"/>
        </w:rPr>
        <w:tab/>
      </w:r>
      <w:r w:rsidRPr="00455832">
        <w:rPr>
          <w:rFonts w:ascii="Arial Unicode" w:hAnsi="Arial Unicode" w:cs="Sylfaen"/>
          <w:sz w:val="20"/>
          <w:szCs w:val="20"/>
          <w:lang w:val="es-ES"/>
        </w:rPr>
        <w:t xml:space="preserve">ռեզիդենտ:  </w:t>
      </w:r>
    </w:p>
    <w:p w:rsidR="00402CEF" w:rsidRPr="00455832" w:rsidRDefault="00402CEF" w:rsidP="00402CEF">
      <w:pPr>
        <w:jc w:val="both"/>
        <w:rPr>
          <w:rFonts w:ascii="Arial Unicode" w:hAnsi="Arial Unicode" w:cs="Arial"/>
          <w:vertAlign w:val="superscript"/>
          <w:lang w:val="es-ES"/>
        </w:rPr>
      </w:pPr>
      <w:r w:rsidRPr="00455832">
        <w:rPr>
          <w:rFonts w:ascii="Arial Unicode" w:hAnsi="Arial Unicode" w:cs="Arial"/>
          <w:vertAlign w:val="superscript"/>
          <w:lang w:val="es-ES"/>
        </w:rPr>
        <w:t xml:space="preserve">                                               երկրի անվանումը</w:t>
      </w:r>
    </w:p>
    <w:p w:rsidR="00402CEF" w:rsidRPr="00455832" w:rsidRDefault="00402CEF" w:rsidP="00402CEF">
      <w:pPr>
        <w:jc w:val="both"/>
        <w:rPr>
          <w:rFonts w:ascii="Arial Unicode" w:hAnsi="Arial Unicode" w:cs="Sylfaen"/>
          <w:sz w:val="20"/>
          <w:szCs w:val="20"/>
          <w:lang w:val="es-ES"/>
        </w:rPr>
      </w:pPr>
      <w:r w:rsidRPr="00455832">
        <w:rPr>
          <w:rFonts w:ascii="Arial Unicode" w:hAnsi="Arial Unicode"/>
          <w:sz w:val="20"/>
          <w:szCs w:val="20"/>
          <w:lang w:val="es-ES"/>
        </w:rPr>
        <w:t>-</w:t>
      </w:r>
      <w:r w:rsidRPr="00455832">
        <w:rPr>
          <w:rFonts w:ascii="Arial Unicode" w:hAnsi="Arial Unicode" w:cs="Sylfaen"/>
          <w:sz w:val="20"/>
          <w:szCs w:val="20"/>
          <w:lang w:val="es-ES"/>
        </w:rPr>
        <w:t>ի՝</w:t>
      </w:r>
    </w:p>
    <w:p w:rsidR="00402CEF" w:rsidRPr="00455832" w:rsidRDefault="00402CEF" w:rsidP="00402CEF">
      <w:pPr>
        <w:jc w:val="both"/>
        <w:rPr>
          <w:rFonts w:ascii="Arial Unicode" w:hAnsi="Arial Unicode" w:cs="Sylfaen"/>
          <w:sz w:val="20"/>
          <w:szCs w:val="20"/>
          <w:lang w:val="es-ES"/>
        </w:rPr>
      </w:pPr>
      <w:r w:rsidRPr="00455832">
        <w:rPr>
          <w:rFonts w:ascii="Arial Unicode" w:hAnsi="Arial Unicode" w:cs="Sylfaen"/>
          <w:vertAlign w:val="superscript"/>
          <w:lang w:val="es-ES"/>
        </w:rPr>
        <w:t xml:space="preserve">               մասնակցիանվանումը</w:t>
      </w:r>
    </w:p>
    <w:p w:rsidR="00402CEF" w:rsidRPr="00455832" w:rsidRDefault="00402CEF" w:rsidP="00402CEF">
      <w:pPr>
        <w:numPr>
          <w:ilvl w:val="0"/>
          <w:numId w:val="18"/>
        </w:numPr>
        <w:spacing w:after="0" w:line="240" w:lineRule="auto"/>
        <w:jc w:val="both"/>
        <w:rPr>
          <w:rFonts w:ascii="Arial Unicode" w:hAnsi="Arial Unicode" w:cs="Arial"/>
          <w:u w:val="single"/>
          <w:lang w:val="es-ES"/>
        </w:rPr>
      </w:pPr>
      <w:r w:rsidRPr="00455832">
        <w:rPr>
          <w:rFonts w:ascii="Arial Unicode" w:hAnsi="Arial Unicode" w:cs="Arial"/>
          <w:sz w:val="20"/>
          <w:szCs w:val="20"/>
          <w:lang w:val="es-ES"/>
        </w:rPr>
        <w:t xml:space="preserve">հարկ վճարողի հաշվառման համարն </w:t>
      </w:r>
      <w:r w:rsidRPr="00455832">
        <w:rPr>
          <w:rFonts w:ascii="Arial Unicode" w:hAnsi="Arial Unicode" w:cs="Sylfaen"/>
          <w:sz w:val="20"/>
          <w:szCs w:val="20"/>
          <w:lang w:val="es-ES"/>
        </w:rPr>
        <w:t>է</w:t>
      </w:r>
      <w:r w:rsidRPr="00455832">
        <w:rPr>
          <w:rFonts w:ascii="Arial Unicode" w:hAnsi="Arial Unicode" w:cs="Arial"/>
          <w:sz w:val="20"/>
          <w:szCs w:val="20"/>
          <w:lang w:val="es-ES"/>
        </w:rPr>
        <w:t>`</w:t>
      </w:r>
      <w:r w:rsidRPr="00455832">
        <w:rPr>
          <w:rFonts w:ascii="Arial Unicode" w:hAnsi="Arial Unicode" w:cs="Arial"/>
          <w:u w:val="single"/>
          <w:lang w:val="es-ES"/>
        </w:rPr>
        <w:tab/>
      </w:r>
      <w:r w:rsidRPr="00455832">
        <w:rPr>
          <w:rFonts w:ascii="Arial Unicode" w:hAnsi="Arial Unicode" w:cs="Arial"/>
          <w:u w:val="single"/>
          <w:lang w:val="es-ES"/>
        </w:rPr>
        <w:tab/>
      </w:r>
      <w:r w:rsidRPr="00455832">
        <w:rPr>
          <w:rFonts w:ascii="Arial Unicode" w:hAnsi="Arial Unicode" w:cs="Arial"/>
          <w:u w:val="single"/>
          <w:lang w:val="es-ES"/>
        </w:rPr>
        <w:tab/>
      </w:r>
      <w:r w:rsidRPr="00455832">
        <w:rPr>
          <w:rFonts w:ascii="Arial Unicode" w:hAnsi="Arial Unicode" w:cs="Arial"/>
          <w:u w:val="single"/>
          <w:lang w:val="es-ES"/>
        </w:rPr>
        <w:tab/>
      </w:r>
      <w:r w:rsidRPr="00455832">
        <w:rPr>
          <w:rFonts w:ascii="Arial Unicode" w:hAnsi="Arial Unicode" w:cs="Arial"/>
          <w:u w:val="single"/>
          <w:lang w:val="es-ES"/>
        </w:rPr>
        <w:tab/>
        <w:t>.</w:t>
      </w:r>
    </w:p>
    <w:p w:rsidR="00402CEF" w:rsidRPr="00455832" w:rsidRDefault="00402CEF" w:rsidP="00402CEF">
      <w:pPr>
        <w:jc w:val="both"/>
        <w:rPr>
          <w:rFonts w:ascii="Arial Unicode" w:hAnsi="Arial Unicode" w:cs="Arial"/>
          <w:vertAlign w:val="superscript"/>
          <w:lang w:val="es-ES"/>
        </w:rPr>
      </w:pPr>
      <w:r w:rsidRPr="00455832">
        <w:rPr>
          <w:rFonts w:ascii="Arial Unicode" w:hAnsi="Arial Unicode" w:cs="Arial"/>
          <w:vertAlign w:val="superscript"/>
          <w:lang w:val="es-ES"/>
        </w:rPr>
        <w:t xml:space="preserve">                                                                                                               հարկի վճարողի հաշվառման համարը</w:t>
      </w:r>
    </w:p>
    <w:p w:rsidR="00402CEF" w:rsidRPr="00455832" w:rsidRDefault="00402CEF" w:rsidP="00402CEF">
      <w:pPr>
        <w:numPr>
          <w:ilvl w:val="0"/>
          <w:numId w:val="18"/>
        </w:numPr>
        <w:spacing w:after="0" w:line="240" w:lineRule="auto"/>
        <w:jc w:val="both"/>
        <w:rPr>
          <w:rFonts w:ascii="Arial Unicode" w:hAnsi="Arial Unicode"/>
          <w:u w:val="single"/>
          <w:lang w:val="es-ES"/>
        </w:rPr>
      </w:pPr>
      <w:r w:rsidRPr="00455832">
        <w:rPr>
          <w:rFonts w:ascii="Arial Unicode" w:hAnsi="Arial Unicode" w:cs="Sylfaen"/>
          <w:sz w:val="20"/>
          <w:szCs w:val="20"/>
          <w:lang w:val="es-ES"/>
        </w:rPr>
        <w:t>էլեկտրոնայինփոստիհասցենէ</w:t>
      </w:r>
      <w:r w:rsidRPr="00455832">
        <w:rPr>
          <w:rFonts w:ascii="Arial Unicode" w:hAnsi="Arial Unicode" w:cs="Arial"/>
          <w:sz w:val="20"/>
          <w:szCs w:val="20"/>
          <w:lang w:val="es-ES"/>
        </w:rPr>
        <w:t>`</w:t>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t>.</w:t>
      </w:r>
    </w:p>
    <w:p w:rsidR="00402CEF" w:rsidRPr="00455832" w:rsidRDefault="00402CEF" w:rsidP="00402CEF">
      <w:pPr>
        <w:jc w:val="both"/>
        <w:rPr>
          <w:rFonts w:ascii="Arial Unicode" w:hAnsi="Arial Unicode"/>
          <w:sz w:val="10"/>
          <w:szCs w:val="10"/>
          <w:lang w:val="es-ES"/>
        </w:rPr>
      </w:pPr>
      <w:r w:rsidRPr="00455832">
        <w:rPr>
          <w:rFonts w:ascii="Arial Unicode" w:hAnsi="Arial Unicode" w:cs="Arial"/>
          <w:vertAlign w:val="superscript"/>
          <w:lang w:val="es-ES"/>
        </w:rPr>
        <w:t xml:space="preserve">                                                                                                                       էլեկտրոնային փոստի հասցեն</w:t>
      </w:r>
    </w:p>
    <w:p w:rsidR="00402CEF" w:rsidRPr="00455832" w:rsidRDefault="00402CEF" w:rsidP="00402CEF">
      <w:pPr>
        <w:jc w:val="right"/>
        <w:rPr>
          <w:rFonts w:ascii="Arial Unicode" w:hAnsi="Arial Unicode"/>
          <w:sz w:val="10"/>
          <w:szCs w:val="10"/>
          <w:lang w:val="es-ES"/>
        </w:rPr>
      </w:pPr>
    </w:p>
    <w:p w:rsidR="00402CEF" w:rsidRPr="00455832" w:rsidRDefault="00402CEF" w:rsidP="00402CEF">
      <w:pPr>
        <w:rPr>
          <w:rFonts w:ascii="Arial Unicode" w:hAnsi="Arial Unicode"/>
          <w:sz w:val="10"/>
          <w:szCs w:val="10"/>
          <w:lang w:val="es-ES"/>
        </w:rPr>
      </w:pPr>
    </w:p>
    <w:p w:rsidR="00402CEF" w:rsidRPr="00455832" w:rsidRDefault="00402CEF" w:rsidP="00402CEF">
      <w:pPr>
        <w:jc w:val="right"/>
        <w:rPr>
          <w:rFonts w:ascii="Arial Unicode" w:hAnsi="Arial Unicode"/>
          <w:sz w:val="10"/>
          <w:szCs w:val="10"/>
          <w:lang w:val="hy-AM"/>
        </w:rPr>
      </w:pPr>
    </w:p>
    <w:p w:rsidR="00402CEF" w:rsidRPr="00455832" w:rsidRDefault="00402CEF" w:rsidP="00402CEF">
      <w:pPr>
        <w:numPr>
          <w:ilvl w:val="0"/>
          <w:numId w:val="18"/>
        </w:numPr>
        <w:spacing w:after="0" w:line="240" w:lineRule="auto"/>
        <w:jc w:val="both"/>
        <w:rPr>
          <w:rFonts w:ascii="Arial Unicode" w:hAnsi="Arial Unicode" w:cs="Arial"/>
          <w:vertAlign w:val="superscript"/>
          <w:lang w:val="es-ES"/>
        </w:rPr>
      </w:pPr>
      <w:r w:rsidRPr="00455832">
        <w:rPr>
          <w:rFonts w:ascii="Arial Unicode" w:hAnsi="Arial Unicode"/>
          <w:sz w:val="20"/>
          <w:szCs w:val="20"/>
          <w:lang w:val="hy-AM"/>
        </w:rPr>
        <w:t>գործունեության հասցեն է՝ -------------------------------------------------</w:t>
      </w:r>
      <w:r w:rsidRPr="00455832">
        <w:rPr>
          <w:rFonts w:ascii="Arial Unicode" w:hAnsi="Arial Unicode"/>
          <w:sz w:val="20"/>
          <w:szCs w:val="20"/>
        </w:rPr>
        <w:t>.</w:t>
      </w:r>
    </w:p>
    <w:p w:rsidR="00402CEF" w:rsidRPr="00455832" w:rsidRDefault="00402CEF" w:rsidP="00402CEF">
      <w:pPr>
        <w:jc w:val="both"/>
        <w:rPr>
          <w:rFonts w:ascii="Arial Unicode" w:hAnsi="Arial Unicode"/>
          <w:sz w:val="16"/>
          <w:szCs w:val="16"/>
          <w:lang w:val="hy-AM"/>
        </w:rPr>
      </w:pPr>
      <w:r w:rsidRPr="00455832">
        <w:rPr>
          <w:rFonts w:ascii="Arial Unicode" w:hAnsi="Arial Unicode"/>
          <w:sz w:val="16"/>
          <w:szCs w:val="16"/>
          <w:lang w:val="hy-AM"/>
        </w:rPr>
        <w:t xml:space="preserve">                                               գործունեության հասցեն</w:t>
      </w:r>
    </w:p>
    <w:p w:rsidR="00402CEF" w:rsidRPr="00455832" w:rsidRDefault="00402CEF" w:rsidP="00402CEF">
      <w:pPr>
        <w:ind w:firstLine="708"/>
        <w:jc w:val="both"/>
        <w:rPr>
          <w:rFonts w:ascii="Arial Unicode" w:hAnsi="Arial Unicode" w:cs="Arial"/>
          <w:sz w:val="20"/>
          <w:szCs w:val="20"/>
          <w:lang w:val="hy-AM"/>
        </w:rPr>
      </w:pPr>
    </w:p>
    <w:p w:rsidR="00402CEF" w:rsidRPr="00455832" w:rsidRDefault="00402CEF" w:rsidP="00402CEF">
      <w:pPr>
        <w:numPr>
          <w:ilvl w:val="0"/>
          <w:numId w:val="18"/>
        </w:numPr>
        <w:spacing w:after="0" w:line="240" w:lineRule="auto"/>
        <w:jc w:val="both"/>
        <w:rPr>
          <w:rFonts w:ascii="Arial Unicode" w:hAnsi="Arial Unicode" w:cs="Arial"/>
          <w:vertAlign w:val="superscript"/>
          <w:lang w:val="es-ES"/>
        </w:rPr>
      </w:pPr>
      <w:r w:rsidRPr="00455832">
        <w:rPr>
          <w:rFonts w:ascii="Arial Unicode" w:hAnsi="Arial Unicode"/>
          <w:sz w:val="20"/>
          <w:szCs w:val="20"/>
          <w:lang w:val="hy-AM"/>
        </w:rPr>
        <w:t>հեռախոսահամարն է՝ -------------------------------------------------</w:t>
      </w:r>
      <w:r w:rsidRPr="00455832">
        <w:rPr>
          <w:rFonts w:ascii="Arial Unicode" w:hAnsi="Arial Unicode"/>
          <w:sz w:val="20"/>
          <w:szCs w:val="20"/>
        </w:rPr>
        <w:t>.</w:t>
      </w:r>
    </w:p>
    <w:p w:rsidR="00402CEF" w:rsidRPr="00455832" w:rsidRDefault="00402CEF" w:rsidP="00402CEF">
      <w:pPr>
        <w:jc w:val="both"/>
        <w:rPr>
          <w:rFonts w:ascii="Arial Unicode" w:hAnsi="Arial Unicode"/>
          <w:sz w:val="16"/>
          <w:szCs w:val="16"/>
          <w:lang w:val="hy-AM"/>
        </w:rPr>
      </w:pPr>
      <w:r w:rsidRPr="00455832">
        <w:rPr>
          <w:rFonts w:ascii="Arial Unicode" w:hAnsi="Arial Unicode"/>
          <w:sz w:val="16"/>
          <w:szCs w:val="16"/>
          <w:lang w:val="hy-AM"/>
        </w:rPr>
        <w:t xml:space="preserve">                                       հեռախոսի համարը</w:t>
      </w:r>
    </w:p>
    <w:p w:rsidR="00402CEF" w:rsidRPr="00455832" w:rsidRDefault="00402CEF" w:rsidP="00402CEF">
      <w:pPr>
        <w:ind w:firstLine="709"/>
        <w:jc w:val="both"/>
        <w:rPr>
          <w:rFonts w:ascii="Arial Unicode" w:hAnsi="Arial Unicode"/>
          <w:sz w:val="20"/>
          <w:lang w:val="es-ES"/>
        </w:rPr>
      </w:pPr>
      <w:r w:rsidRPr="00455832">
        <w:rPr>
          <w:rFonts w:ascii="Arial Unicode" w:hAnsi="Arial Unicode" w:cs="Arial"/>
          <w:sz w:val="20"/>
          <w:szCs w:val="20"/>
          <w:lang w:val="es-ES"/>
        </w:rPr>
        <w:t>Սույնով</w:t>
      </w:r>
      <w:r w:rsidRPr="00455832">
        <w:rPr>
          <w:rFonts w:ascii="Arial Unicode" w:hAnsi="Arial Unicode"/>
          <w:lang w:val="hy-AM"/>
        </w:rPr>
        <w:t>-</w:t>
      </w:r>
      <w:r w:rsidRPr="00455832">
        <w:rPr>
          <w:rFonts w:ascii="Arial Unicode" w:hAnsi="Arial Unicode" w:cs="Arial"/>
          <w:sz w:val="20"/>
          <w:szCs w:val="20"/>
          <w:lang w:val="es-ES"/>
        </w:rPr>
        <w:t>ն հայտարարում և հավաստում է, որ՝</w:t>
      </w:r>
    </w:p>
    <w:p w:rsidR="00402CEF" w:rsidRPr="00455832" w:rsidRDefault="00402CEF" w:rsidP="00402CEF">
      <w:pPr>
        <w:jc w:val="both"/>
        <w:rPr>
          <w:rFonts w:ascii="Arial Unicode" w:hAnsi="Arial Unicode"/>
          <w:i/>
          <w:sz w:val="16"/>
          <w:vertAlign w:val="superscript"/>
          <w:lang w:val="es-ES"/>
        </w:rPr>
      </w:pPr>
      <w:r w:rsidRPr="00455832">
        <w:rPr>
          <w:rFonts w:ascii="Arial Unicode" w:hAnsi="Arial Unicode"/>
          <w:sz w:val="20"/>
          <w:lang w:val="hy-AM"/>
        </w:rPr>
        <w:tab/>
      </w:r>
      <w:r w:rsidRPr="00455832">
        <w:rPr>
          <w:rFonts w:ascii="Arial Unicode" w:hAnsi="Arial Unicode"/>
          <w:sz w:val="20"/>
          <w:lang w:val="hy-AM"/>
        </w:rPr>
        <w:tab/>
      </w:r>
      <w:r w:rsidRPr="00455832">
        <w:rPr>
          <w:rFonts w:ascii="Arial Unicode" w:hAnsi="Arial Unicode" w:cs="Sylfaen"/>
          <w:vertAlign w:val="superscript"/>
          <w:lang w:val="hy-AM"/>
        </w:rPr>
        <w:t>մասնակցի անվանում</w:t>
      </w:r>
    </w:p>
    <w:p w:rsidR="00402CEF" w:rsidRPr="00455832" w:rsidRDefault="00402CEF" w:rsidP="00402CEF">
      <w:pPr>
        <w:ind w:firstLine="708"/>
        <w:jc w:val="both"/>
        <w:rPr>
          <w:rFonts w:ascii="Arial Unicode" w:hAnsi="Arial Unicode" w:cs="Sylfaen"/>
          <w:sz w:val="20"/>
          <w:lang w:val="hy-AM"/>
        </w:rPr>
      </w:pPr>
      <w:r w:rsidRPr="00455832">
        <w:rPr>
          <w:rFonts w:ascii="Arial Unicode" w:hAnsi="Arial Unicode" w:cs="Arial"/>
          <w:sz w:val="20"/>
          <w:szCs w:val="20"/>
          <w:lang w:val="es-ES"/>
        </w:rPr>
        <w:t xml:space="preserve">1) բավարարում է </w:t>
      </w:r>
      <w:r w:rsidR="00FC3B4D" w:rsidRPr="00455832">
        <w:rPr>
          <w:rFonts w:ascii="Arial Unicode" w:hAnsi="Arial Unicode"/>
          <w:b/>
          <w:sz w:val="20"/>
          <w:szCs w:val="20"/>
          <w:lang w:val="af-ZA"/>
        </w:rPr>
        <w:t>ԱՄԽ</w:t>
      </w:r>
      <w:r w:rsidRPr="00455832">
        <w:rPr>
          <w:rFonts w:ascii="Arial Unicode" w:hAnsi="Arial Unicode"/>
          <w:b/>
          <w:sz w:val="20"/>
          <w:szCs w:val="20"/>
          <w:lang w:val="af-ZA"/>
        </w:rPr>
        <w:t>Հ–ԳՀԾՁԲ</w:t>
      </w:r>
      <w:r w:rsidR="00FC3B4D" w:rsidRPr="00455832">
        <w:rPr>
          <w:rFonts w:ascii="Arial Unicode" w:hAnsi="Arial Unicode"/>
          <w:b/>
          <w:sz w:val="20"/>
          <w:szCs w:val="20"/>
          <w:lang w:val="af-ZA"/>
        </w:rPr>
        <w:t>-20</w:t>
      </w:r>
      <w:r w:rsidRPr="00455832">
        <w:rPr>
          <w:rFonts w:ascii="Arial Unicode" w:hAnsi="Arial Unicode"/>
          <w:b/>
          <w:sz w:val="20"/>
          <w:szCs w:val="20"/>
          <w:lang w:val="af-ZA"/>
        </w:rPr>
        <w:t>/</w:t>
      </w:r>
      <w:r w:rsidR="00FC3B4D" w:rsidRPr="00455832">
        <w:rPr>
          <w:rFonts w:ascii="Arial Unicode" w:hAnsi="Arial Unicode"/>
          <w:b/>
          <w:sz w:val="20"/>
          <w:szCs w:val="20"/>
          <w:lang w:val="af-ZA"/>
        </w:rPr>
        <w:t>1</w:t>
      </w:r>
      <w:r w:rsidRPr="00455832">
        <w:rPr>
          <w:rFonts w:ascii="Arial Unicode" w:hAnsi="Arial Unicode" w:cs="Arial"/>
          <w:sz w:val="20"/>
          <w:szCs w:val="20"/>
          <w:lang w:val="es-ES"/>
        </w:rPr>
        <w:t xml:space="preserve">ծածկագրով  գնանշման հարցման  հրավերով սահմանված մասնակցության իրավունքի պահանջներին </w:t>
      </w:r>
      <w:r w:rsidRPr="00455832">
        <w:rPr>
          <w:rFonts w:ascii="Arial Unicode" w:hAnsi="Arial Unicode" w:cs="Arial"/>
          <w:sz w:val="20"/>
          <w:szCs w:val="20"/>
          <w:lang w:val="hy-AM"/>
        </w:rPr>
        <w:t xml:space="preserve"> և </w:t>
      </w:r>
      <w:r w:rsidRPr="00455832">
        <w:rPr>
          <w:rFonts w:ascii="Arial Unicode" w:hAnsi="Arial Unicode" w:cs="Sylfaen"/>
          <w:sz w:val="20"/>
          <w:lang w:val="hy-AM"/>
        </w:rPr>
        <w:t>պարտավորվում ընտրված մասնակից ճանաչվելու դեպքում,  հրավերով սահմանված կարգով և ժամկետում, ներկայացնել որակավորման ապահովում</w:t>
      </w:r>
      <w:r w:rsidRPr="00455832">
        <w:rPr>
          <w:rFonts w:ascii="Arial Unicode" w:hAnsi="Arial Unicode" w:cs="Sylfaen"/>
          <w:sz w:val="20"/>
          <w:lang w:val="es-ES"/>
        </w:rPr>
        <w:t>.</w:t>
      </w:r>
    </w:p>
    <w:p w:rsidR="00402CEF" w:rsidRPr="00455832" w:rsidRDefault="00402CEF" w:rsidP="00402CEF">
      <w:pPr>
        <w:ind w:firstLine="708"/>
        <w:jc w:val="both"/>
        <w:rPr>
          <w:rFonts w:ascii="Arial Unicode" w:hAnsi="Arial Unicode" w:cs="Arial"/>
          <w:lang w:val="es-ES"/>
        </w:rPr>
      </w:pPr>
      <w:r w:rsidRPr="00455832">
        <w:rPr>
          <w:rFonts w:ascii="Arial Unicode" w:hAnsi="Arial Unicode" w:cs="Arial"/>
          <w:sz w:val="20"/>
          <w:szCs w:val="20"/>
          <w:lang w:val="hy-AM"/>
        </w:rPr>
        <w:t>2</w:t>
      </w:r>
      <w:r w:rsidRPr="00455832">
        <w:rPr>
          <w:rFonts w:ascii="Arial Unicode" w:hAnsi="Arial Unicode" w:cs="Arial"/>
          <w:sz w:val="20"/>
          <w:szCs w:val="20"/>
          <w:lang w:val="es-ES"/>
        </w:rPr>
        <w:t xml:space="preserve">) </w:t>
      </w:r>
      <w:r w:rsidR="00FC3B4D" w:rsidRPr="00455832">
        <w:rPr>
          <w:rFonts w:ascii="Arial Unicode" w:hAnsi="Arial Unicode"/>
          <w:b/>
          <w:sz w:val="20"/>
          <w:szCs w:val="20"/>
          <w:lang w:val="af-ZA"/>
        </w:rPr>
        <w:t>ԱՄԽ</w:t>
      </w:r>
      <w:r w:rsidRPr="00455832">
        <w:rPr>
          <w:rFonts w:ascii="Arial Unicode" w:hAnsi="Arial Unicode"/>
          <w:b/>
          <w:sz w:val="20"/>
          <w:szCs w:val="20"/>
          <w:lang w:val="af-ZA"/>
        </w:rPr>
        <w:t>Հ–ԳՀԾՁԲ</w:t>
      </w:r>
      <w:r w:rsidR="00FC3B4D" w:rsidRPr="00455832">
        <w:rPr>
          <w:rFonts w:ascii="Arial Unicode" w:hAnsi="Arial Unicode"/>
          <w:b/>
          <w:sz w:val="20"/>
          <w:szCs w:val="20"/>
          <w:lang w:val="af-ZA"/>
        </w:rPr>
        <w:t>-20</w:t>
      </w:r>
      <w:r w:rsidRPr="00455832">
        <w:rPr>
          <w:rFonts w:ascii="Arial Unicode" w:hAnsi="Arial Unicode"/>
          <w:b/>
          <w:sz w:val="20"/>
          <w:szCs w:val="20"/>
          <w:lang w:val="af-ZA"/>
        </w:rPr>
        <w:t>/</w:t>
      </w:r>
      <w:r w:rsidR="00FC3B4D" w:rsidRPr="00455832">
        <w:rPr>
          <w:rFonts w:ascii="Arial Unicode" w:hAnsi="Arial Unicode"/>
          <w:b/>
          <w:sz w:val="20"/>
          <w:szCs w:val="20"/>
          <w:lang w:val="af-ZA"/>
        </w:rPr>
        <w:t>1</w:t>
      </w:r>
      <w:r w:rsidRPr="00455832">
        <w:rPr>
          <w:rFonts w:ascii="Arial Unicode" w:hAnsi="Arial Unicode" w:cs="Arial"/>
          <w:sz w:val="20"/>
          <w:szCs w:val="20"/>
          <w:lang w:val="es-ES"/>
        </w:rPr>
        <w:t>ծածկագրով գնանշման հարցման  մասնակցելու շրջանակում`</w:t>
      </w:r>
    </w:p>
    <w:p w:rsidR="00402CEF" w:rsidRPr="00455832" w:rsidRDefault="00402CEF" w:rsidP="00402CEF">
      <w:pPr>
        <w:numPr>
          <w:ilvl w:val="0"/>
          <w:numId w:val="18"/>
        </w:numPr>
        <w:spacing w:after="0" w:line="240" w:lineRule="auto"/>
        <w:ind w:left="0" w:firstLine="720"/>
        <w:jc w:val="both"/>
        <w:rPr>
          <w:rFonts w:ascii="Arial Unicode" w:hAnsi="Arial Unicode" w:cs="Arial"/>
          <w:sz w:val="20"/>
          <w:szCs w:val="20"/>
          <w:lang w:val="es-ES"/>
        </w:rPr>
      </w:pPr>
      <w:r w:rsidRPr="00455832">
        <w:rPr>
          <w:rFonts w:ascii="Arial Unicode" w:hAnsi="Arial Unicode" w:cs="Arial"/>
          <w:sz w:val="20"/>
          <w:szCs w:val="20"/>
          <w:lang w:val="es-ES"/>
        </w:rPr>
        <w:t>թույլ չի տվել և (կամ) թույլ չի տալու գերիշխող դիրքի չարաշահում և հակամրցակցային համաձայնություն,</w:t>
      </w:r>
    </w:p>
    <w:p w:rsidR="00402CEF" w:rsidRPr="00455832" w:rsidRDefault="00402CEF" w:rsidP="00402CEF">
      <w:pPr>
        <w:numPr>
          <w:ilvl w:val="0"/>
          <w:numId w:val="18"/>
        </w:numPr>
        <w:spacing w:after="0" w:line="240" w:lineRule="auto"/>
        <w:ind w:left="0" w:firstLine="720"/>
        <w:jc w:val="both"/>
        <w:rPr>
          <w:rFonts w:ascii="Arial Unicode" w:hAnsi="Arial Unicode"/>
          <w:lang w:val="es-ES"/>
        </w:rPr>
      </w:pPr>
      <w:r w:rsidRPr="00455832">
        <w:rPr>
          <w:rFonts w:ascii="Arial Unicode" w:hAnsi="Arial Unicode" w:cs="Arial"/>
          <w:sz w:val="20"/>
          <w:szCs w:val="20"/>
          <w:lang w:val="es-ES"/>
        </w:rPr>
        <w:t>բացակայում է հրավերով սահմանված`</w:t>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cs="Arial"/>
          <w:sz w:val="20"/>
          <w:szCs w:val="20"/>
          <w:lang w:val="es-ES"/>
        </w:rPr>
        <w:t>-ին</w:t>
      </w:r>
    </w:p>
    <w:p w:rsidR="00402CEF" w:rsidRPr="00455832" w:rsidRDefault="00402CEF" w:rsidP="00402CEF">
      <w:pPr>
        <w:jc w:val="both"/>
        <w:rPr>
          <w:rFonts w:ascii="Arial Unicode" w:hAnsi="Arial Unicode" w:cs="Arial"/>
          <w:vertAlign w:val="superscript"/>
          <w:lang w:val="hy-AM"/>
        </w:rPr>
      </w:pPr>
      <w:r w:rsidRPr="00455832">
        <w:rPr>
          <w:rFonts w:ascii="Arial Unicode" w:hAnsi="Arial Unicode"/>
          <w:vertAlign w:val="superscript"/>
          <w:lang w:val="es-ES"/>
        </w:rPr>
        <w:tab/>
      </w:r>
      <w:r w:rsidRPr="00455832">
        <w:rPr>
          <w:rFonts w:ascii="Arial Unicode" w:hAnsi="Arial Unicode"/>
          <w:vertAlign w:val="superscript"/>
          <w:lang w:val="es-ES"/>
        </w:rPr>
        <w:tab/>
      </w:r>
      <w:r w:rsidRPr="00455832">
        <w:rPr>
          <w:rFonts w:ascii="Arial Unicode" w:hAnsi="Arial Unicode"/>
          <w:vertAlign w:val="superscript"/>
          <w:lang w:val="es-ES"/>
        </w:rPr>
        <w:tab/>
      </w:r>
      <w:r w:rsidRPr="00455832">
        <w:rPr>
          <w:rFonts w:ascii="Arial Unicode" w:hAnsi="Arial Unicode"/>
          <w:vertAlign w:val="superscript"/>
          <w:lang w:val="es-ES"/>
        </w:rPr>
        <w:tab/>
      </w:r>
      <w:r w:rsidRPr="00455832">
        <w:rPr>
          <w:rFonts w:ascii="Arial Unicode" w:hAnsi="Arial Unicode"/>
          <w:vertAlign w:val="superscript"/>
          <w:lang w:val="es-ES"/>
        </w:rPr>
        <w:tab/>
      </w:r>
      <w:r w:rsidRPr="00455832">
        <w:rPr>
          <w:rFonts w:ascii="Arial Unicode" w:hAnsi="Arial Unicode"/>
          <w:vertAlign w:val="superscript"/>
          <w:lang w:val="es-ES"/>
        </w:rPr>
        <w:tab/>
      </w:r>
      <w:r w:rsidRPr="00455832">
        <w:rPr>
          <w:rFonts w:ascii="Arial Unicode" w:hAnsi="Arial Unicode"/>
          <w:vertAlign w:val="superscript"/>
          <w:lang w:val="es-ES"/>
        </w:rPr>
        <w:tab/>
      </w:r>
      <w:r w:rsidRPr="00455832">
        <w:rPr>
          <w:rFonts w:ascii="Arial Unicode" w:hAnsi="Arial Unicode"/>
          <w:vertAlign w:val="superscript"/>
          <w:lang w:val="es-ES"/>
        </w:rPr>
        <w:tab/>
      </w:r>
      <w:r w:rsidRPr="00455832">
        <w:rPr>
          <w:rFonts w:ascii="Arial Unicode" w:hAnsi="Arial Unicode"/>
          <w:vertAlign w:val="superscript"/>
          <w:lang w:val="es-ES"/>
        </w:rPr>
        <w:tab/>
      </w:r>
      <w:r w:rsidRPr="00455832">
        <w:rPr>
          <w:rFonts w:ascii="Arial Unicode" w:hAnsi="Arial Unicode"/>
          <w:vertAlign w:val="superscript"/>
          <w:lang w:val="es-ES"/>
        </w:rPr>
        <w:tab/>
      </w:r>
      <w:r w:rsidRPr="00455832">
        <w:rPr>
          <w:rFonts w:ascii="Arial Unicode" w:hAnsi="Arial Unicode" w:cs="Sylfaen"/>
          <w:vertAlign w:val="superscript"/>
          <w:lang w:val="hy-AM"/>
        </w:rPr>
        <w:t>մասնակցիանվանումը</w:t>
      </w:r>
    </w:p>
    <w:p w:rsidR="00402CEF" w:rsidRPr="00455832" w:rsidRDefault="00402CEF" w:rsidP="00402CEF">
      <w:pPr>
        <w:jc w:val="both"/>
        <w:rPr>
          <w:rFonts w:ascii="Arial Unicode" w:hAnsi="Arial Unicode"/>
          <w:u w:val="single"/>
          <w:lang w:val="es-ES"/>
        </w:rPr>
      </w:pPr>
      <w:r w:rsidRPr="00455832">
        <w:rPr>
          <w:rFonts w:ascii="Arial Unicode" w:hAnsi="Arial Unicode" w:cs="Arial"/>
          <w:sz w:val="20"/>
          <w:szCs w:val="20"/>
          <w:lang w:val="es-ES"/>
        </w:rPr>
        <w:t>փոխկապակցված անձանց և (կամ)</w:t>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cs="Arial"/>
          <w:sz w:val="20"/>
          <w:szCs w:val="20"/>
          <w:lang w:val="es-ES"/>
        </w:rPr>
        <w:t>-ի</w:t>
      </w:r>
    </w:p>
    <w:p w:rsidR="00402CEF" w:rsidRPr="00455832" w:rsidRDefault="00402CEF" w:rsidP="00402CEF">
      <w:pPr>
        <w:jc w:val="both"/>
        <w:rPr>
          <w:rFonts w:ascii="Arial Unicode" w:hAnsi="Arial Unicode"/>
          <w:u w:val="single"/>
          <w:lang w:val="es-ES"/>
        </w:rPr>
      </w:pP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hy-AM"/>
        </w:rPr>
        <w:t>մասնակցիանվանումը</w:t>
      </w:r>
    </w:p>
    <w:p w:rsidR="00402CEF" w:rsidRPr="00455832" w:rsidRDefault="00402CEF" w:rsidP="00402CEF">
      <w:pPr>
        <w:jc w:val="both"/>
        <w:rPr>
          <w:rFonts w:ascii="Arial Unicode" w:hAnsi="Arial Unicode"/>
          <w:u w:val="single"/>
          <w:lang w:val="es-ES"/>
        </w:rPr>
      </w:pPr>
      <w:r w:rsidRPr="00455832">
        <w:rPr>
          <w:rFonts w:ascii="Arial Unicode" w:hAnsi="Arial Unicode" w:cs="Arial"/>
          <w:sz w:val="20"/>
          <w:szCs w:val="20"/>
          <w:lang w:val="es-ES"/>
        </w:rPr>
        <w:t>կողմից հիմնադրված կամ ավելի քան հիսուն տոկոս</w:t>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u w:val="single"/>
          <w:lang w:val="es-ES"/>
        </w:rPr>
        <w:tab/>
      </w:r>
      <w:r w:rsidRPr="00455832">
        <w:rPr>
          <w:rFonts w:ascii="Arial Unicode" w:hAnsi="Arial Unicode" w:cs="Arial"/>
          <w:sz w:val="20"/>
          <w:szCs w:val="20"/>
          <w:lang w:val="es-ES"/>
        </w:rPr>
        <w:t>-ին</w:t>
      </w:r>
    </w:p>
    <w:p w:rsidR="00402CEF" w:rsidRPr="00455832" w:rsidRDefault="00402CEF" w:rsidP="00402CEF">
      <w:pPr>
        <w:jc w:val="both"/>
        <w:rPr>
          <w:rFonts w:ascii="Arial Unicode" w:hAnsi="Arial Unicode"/>
          <w:lang w:val="es-ES"/>
        </w:rPr>
      </w:pP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es-ES"/>
        </w:rPr>
        <w:tab/>
      </w:r>
      <w:r w:rsidRPr="00455832">
        <w:rPr>
          <w:rFonts w:ascii="Arial Unicode" w:hAnsi="Arial Unicode" w:cs="Sylfaen"/>
          <w:vertAlign w:val="superscript"/>
          <w:lang w:val="hy-AM"/>
        </w:rPr>
        <w:t>մասնակցիանվանումը</w:t>
      </w:r>
    </w:p>
    <w:p w:rsidR="00402CEF" w:rsidRPr="00455832" w:rsidRDefault="00402CEF" w:rsidP="00402CEF">
      <w:pPr>
        <w:jc w:val="both"/>
        <w:rPr>
          <w:rFonts w:ascii="Arial Unicode" w:hAnsi="Arial Unicode" w:cs="Arial"/>
          <w:sz w:val="20"/>
          <w:szCs w:val="20"/>
          <w:lang w:val="es-ES"/>
        </w:rPr>
      </w:pPr>
      <w:r w:rsidRPr="00455832">
        <w:rPr>
          <w:rFonts w:ascii="Arial Unicode" w:hAnsi="Arial Unicode" w:cs="Arial"/>
          <w:sz w:val="20"/>
          <w:szCs w:val="20"/>
          <w:lang w:val="es-ES"/>
        </w:rPr>
        <w:t>պատկանող բաժնեմաս (փայաբաժին) ունեցող կազմակերպությունների միաժամանակյա մասնակցության դեպք:</w:t>
      </w:r>
    </w:p>
    <w:p w:rsidR="00402CEF" w:rsidRPr="00455832" w:rsidRDefault="00402CEF" w:rsidP="00402CEF">
      <w:pPr>
        <w:numPr>
          <w:ilvl w:val="0"/>
          <w:numId w:val="18"/>
        </w:numPr>
        <w:spacing w:after="0" w:line="240" w:lineRule="auto"/>
        <w:ind w:left="0" w:firstLine="720"/>
        <w:jc w:val="both"/>
        <w:rPr>
          <w:rFonts w:ascii="Arial Unicode" w:hAnsi="Arial Unicode" w:cs="Sylfaen"/>
          <w:sz w:val="20"/>
          <w:lang w:val="es-ES"/>
        </w:rPr>
      </w:pPr>
      <w:r w:rsidRPr="00455832">
        <w:rPr>
          <w:rFonts w:ascii="Arial Unicode" w:hAnsi="Arial Unicode" w:cs="Arial"/>
          <w:sz w:val="20"/>
          <w:szCs w:val="20"/>
          <w:lang w:val="es-ES"/>
        </w:rPr>
        <w:t>ստորև ներկայացնում է հայտը ներկայացնելու օրվա դրությամբ ա</w:t>
      </w:r>
      <w:r w:rsidRPr="00455832">
        <w:rPr>
          <w:rFonts w:ascii="Arial Unicode" w:hAnsi="Arial Unicode" w:cs="Sylfaen"/>
          <w:sz w:val="20"/>
        </w:rPr>
        <w:t>յնֆիզիկականանձի</w:t>
      </w:r>
      <w:r w:rsidRPr="00455832">
        <w:rPr>
          <w:rFonts w:ascii="Arial Unicode" w:hAnsi="Arial Unicode" w:cs="Sylfaen"/>
          <w:sz w:val="20"/>
          <w:lang w:val="es-ES"/>
        </w:rPr>
        <w:t xml:space="preserve"> (</w:t>
      </w:r>
      <w:r w:rsidRPr="00455832">
        <w:rPr>
          <w:rFonts w:ascii="Arial Unicode" w:hAnsi="Arial Unicode" w:cs="Sylfaen"/>
          <w:sz w:val="20"/>
        </w:rPr>
        <w:t>անձանց</w:t>
      </w:r>
      <w:r w:rsidRPr="00455832">
        <w:rPr>
          <w:rFonts w:ascii="Arial Unicode" w:hAnsi="Arial Unicode" w:cs="Sylfaen"/>
          <w:sz w:val="20"/>
          <w:lang w:val="es-ES"/>
        </w:rPr>
        <w:t xml:space="preserve">) </w:t>
      </w:r>
      <w:r w:rsidRPr="00455832">
        <w:rPr>
          <w:rFonts w:ascii="Arial Unicode" w:hAnsi="Arial Unicode" w:cs="Sylfaen"/>
          <w:sz w:val="20"/>
        </w:rPr>
        <w:t>տվյալները</w:t>
      </w:r>
      <w:r w:rsidRPr="00455832">
        <w:rPr>
          <w:rFonts w:ascii="Arial Unicode" w:hAnsi="Arial Unicode" w:cs="Sylfaen"/>
          <w:sz w:val="20"/>
          <w:lang w:val="es-ES"/>
        </w:rPr>
        <w:t xml:space="preserve">, </w:t>
      </w:r>
      <w:r w:rsidRPr="00455832">
        <w:rPr>
          <w:rFonts w:ascii="Arial Unicode" w:hAnsi="Arial Unicode" w:cs="Sylfaen"/>
          <w:sz w:val="20"/>
        </w:rPr>
        <w:t>ովուղղակիկամանուղղակիունիմասնակցիկանոնադրականկապիտալումքվեարկողբաժնետոմսերի</w:t>
      </w:r>
      <w:r w:rsidRPr="00455832">
        <w:rPr>
          <w:rFonts w:ascii="Arial Unicode" w:hAnsi="Arial Unicode" w:cs="Sylfaen"/>
          <w:sz w:val="20"/>
          <w:lang w:val="es-ES"/>
        </w:rPr>
        <w:t xml:space="preserve"> (</w:t>
      </w:r>
      <w:r w:rsidRPr="00455832">
        <w:rPr>
          <w:rFonts w:ascii="Arial Unicode" w:hAnsi="Arial Unicode" w:cs="Sylfaen"/>
          <w:sz w:val="20"/>
        </w:rPr>
        <w:t>բաժնեմասերի</w:t>
      </w:r>
      <w:r w:rsidRPr="00455832">
        <w:rPr>
          <w:rFonts w:ascii="Arial Unicode" w:hAnsi="Arial Unicode" w:cs="Sylfaen"/>
          <w:sz w:val="20"/>
          <w:lang w:val="es-ES"/>
        </w:rPr>
        <w:t xml:space="preserve">, </w:t>
      </w:r>
      <w:r w:rsidRPr="00455832">
        <w:rPr>
          <w:rFonts w:ascii="Arial Unicode" w:hAnsi="Arial Unicode" w:cs="Sylfaen"/>
          <w:sz w:val="20"/>
        </w:rPr>
        <w:t>փայերի</w:t>
      </w:r>
      <w:r w:rsidRPr="00455832">
        <w:rPr>
          <w:rFonts w:ascii="Arial Unicode" w:hAnsi="Arial Unicode" w:cs="Sylfaen"/>
          <w:sz w:val="20"/>
          <w:lang w:val="es-ES"/>
        </w:rPr>
        <w:t xml:space="preserve">) </w:t>
      </w:r>
      <w:r w:rsidRPr="00455832">
        <w:rPr>
          <w:rFonts w:ascii="Arial Unicode" w:hAnsi="Arial Unicode" w:cs="Sylfaen"/>
          <w:sz w:val="20"/>
        </w:rPr>
        <w:t>ավելքանտաստոկոսը</w:t>
      </w:r>
      <w:r w:rsidRPr="00455832">
        <w:rPr>
          <w:rFonts w:ascii="Arial Unicode" w:hAnsi="Arial Unicode" w:cs="Sylfaen"/>
          <w:sz w:val="20"/>
          <w:lang w:val="es-ES"/>
        </w:rPr>
        <w:t xml:space="preserve">, </w:t>
      </w:r>
      <w:r w:rsidRPr="00455832">
        <w:rPr>
          <w:rFonts w:ascii="Arial Unicode" w:hAnsi="Arial Unicode" w:cs="Sylfaen"/>
          <w:sz w:val="20"/>
        </w:rPr>
        <w:t>ներառյալըստներկայացնողիբաժնետոմսերը</w:t>
      </w:r>
      <w:r w:rsidRPr="00455832">
        <w:rPr>
          <w:rFonts w:ascii="Arial Unicode" w:hAnsi="Arial Unicode" w:cs="Sylfaen"/>
          <w:sz w:val="20"/>
          <w:lang w:val="es-ES"/>
        </w:rPr>
        <w:t xml:space="preserve">, </w:t>
      </w:r>
      <w:r w:rsidRPr="00455832">
        <w:rPr>
          <w:rFonts w:ascii="Arial Unicode" w:hAnsi="Arial Unicode" w:cs="Sylfaen"/>
          <w:sz w:val="20"/>
        </w:rPr>
        <w:t>կամայնանձի</w:t>
      </w:r>
      <w:r w:rsidRPr="00455832">
        <w:rPr>
          <w:rFonts w:ascii="Arial Unicode" w:hAnsi="Arial Unicode" w:cs="Sylfaen"/>
          <w:sz w:val="20"/>
          <w:lang w:val="es-ES"/>
        </w:rPr>
        <w:t xml:space="preserve"> (</w:t>
      </w:r>
      <w:r w:rsidRPr="00455832">
        <w:rPr>
          <w:rFonts w:ascii="Arial Unicode" w:hAnsi="Arial Unicode" w:cs="Sylfaen"/>
          <w:sz w:val="20"/>
        </w:rPr>
        <w:t>անձանց</w:t>
      </w:r>
      <w:r w:rsidRPr="00455832">
        <w:rPr>
          <w:rFonts w:ascii="Arial Unicode" w:hAnsi="Arial Unicode" w:cs="Sylfaen"/>
          <w:sz w:val="20"/>
          <w:lang w:val="es-ES"/>
        </w:rPr>
        <w:t xml:space="preserve">) </w:t>
      </w:r>
      <w:r w:rsidRPr="00455832">
        <w:rPr>
          <w:rFonts w:ascii="Arial Unicode" w:hAnsi="Arial Unicode" w:cs="Sylfaen"/>
          <w:sz w:val="20"/>
        </w:rPr>
        <w:t>տվյալները</w:t>
      </w:r>
      <w:r w:rsidRPr="00455832">
        <w:rPr>
          <w:rFonts w:ascii="Arial Unicode" w:hAnsi="Arial Unicode" w:cs="Sylfaen"/>
          <w:sz w:val="20"/>
          <w:lang w:val="es-ES"/>
        </w:rPr>
        <w:t xml:space="preserve">, </w:t>
      </w:r>
      <w:r w:rsidRPr="00455832">
        <w:rPr>
          <w:rFonts w:ascii="Arial Unicode" w:hAnsi="Arial Unicode" w:cs="Sylfaen"/>
          <w:sz w:val="20"/>
        </w:rPr>
        <w:t>ովիրավունքունինշանակելուկամազատելումասնակցիգործադիրմարմնիանդամներին</w:t>
      </w:r>
      <w:r w:rsidRPr="00455832">
        <w:rPr>
          <w:rFonts w:ascii="Arial Unicode" w:hAnsi="Arial Unicode" w:cs="Sylfaen"/>
          <w:sz w:val="20"/>
          <w:lang w:val="es-ES"/>
        </w:rPr>
        <w:t xml:space="preserve">, </w:t>
      </w:r>
      <w:r w:rsidRPr="00455832">
        <w:rPr>
          <w:rFonts w:ascii="Arial Unicode" w:hAnsi="Arial Unicode" w:cs="Sylfaen"/>
          <w:sz w:val="20"/>
        </w:rPr>
        <w:t>կամստանումէմասնակցիկողմիցիրականացվողձեռնարկատիրականկամայլգործունեությանարդյունքումստացվածշահույթիտասնհինգտոկոսիցավելին</w:t>
      </w:r>
      <w:r w:rsidRPr="00455832">
        <w:rPr>
          <w:rFonts w:ascii="Arial Unicode" w:hAnsi="Arial Unicode" w:cs="Sylfaen"/>
          <w:sz w:val="20"/>
          <w:lang w:val="es-ES"/>
        </w:rPr>
        <w:t xml:space="preserve"> (</w:t>
      </w:r>
      <w:r w:rsidRPr="00455832">
        <w:rPr>
          <w:rFonts w:ascii="Arial Unicode" w:hAnsi="Arial Unicode" w:cs="Sylfaen"/>
          <w:sz w:val="20"/>
        </w:rPr>
        <w:t>իրականշահառուներ</w:t>
      </w:r>
      <w:r w:rsidRPr="00455832">
        <w:rPr>
          <w:rFonts w:ascii="Arial Unicode" w:hAnsi="Arial Unicode"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5"/>
        <w:gridCol w:w="4582"/>
        <w:gridCol w:w="5105"/>
      </w:tblGrid>
      <w:tr w:rsidR="00402CEF" w:rsidRPr="00455832" w:rsidTr="005850CF">
        <w:trPr>
          <w:jc w:val="center"/>
        </w:trPr>
        <w:tc>
          <w:tcPr>
            <w:tcW w:w="2570" w:type="dxa"/>
            <w:vAlign w:val="center"/>
          </w:tcPr>
          <w:p w:rsidR="00402CEF" w:rsidRPr="00455832" w:rsidRDefault="00402CEF" w:rsidP="005850CF">
            <w:pPr>
              <w:pStyle w:val="31"/>
              <w:spacing w:line="240" w:lineRule="auto"/>
              <w:ind w:firstLine="0"/>
              <w:jc w:val="center"/>
              <w:rPr>
                <w:rFonts w:ascii="Arial Unicode" w:hAnsi="Arial Unicode"/>
                <w:sz w:val="28"/>
                <w:vertAlign w:val="superscript"/>
                <w:lang w:val="es-ES"/>
              </w:rPr>
            </w:pPr>
            <w:r w:rsidRPr="00455832">
              <w:rPr>
                <w:rFonts w:ascii="Arial Unicode" w:hAnsi="Arial Unicode"/>
                <w:sz w:val="28"/>
                <w:vertAlign w:val="superscript"/>
              </w:rPr>
              <w:t>ԱնունըԱզգանունըՀայրանունը</w:t>
            </w:r>
          </w:p>
        </w:tc>
        <w:tc>
          <w:tcPr>
            <w:tcW w:w="3960" w:type="dxa"/>
            <w:vAlign w:val="center"/>
          </w:tcPr>
          <w:p w:rsidR="00402CEF" w:rsidRPr="00455832" w:rsidRDefault="00402CEF" w:rsidP="005850CF">
            <w:pPr>
              <w:pStyle w:val="31"/>
              <w:spacing w:line="240" w:lineRule="auto"/>
              <w:ind w:firstLine="0"/>
              <w:jc w:val="center"/>
              <w:rPr>
                <w:rFonts w:ascii="Arial Unicode" w:hAnsi="Arial Unicode"/>
                <w:sz w:val="28"/>
                <w:vertAlign w:val="superscript"/>
                <w:lang w:val="es-ES"/>
              </w:rPr>
            </w:pPr>
            <w:r w:rsidRPr="00455832">
              <w:rPr>
                <w:rFonts w:ascii="Arial Unicode" w:hAnsi="Arial Unicode"/>
                <w:sz w:val="28"/>
                <w:vertAlign w:val="superscript"/>
              </w:rPr>
              <w:t>ՀՀքաղաքացիներիհամար</w:t>
            </w:r>
            <w:r w:rsidRPr="00455832">
              <w:rPr>
                <w:rFonts w:ascii="Arial Unicode" w:hAnsi="Arial Unicode"/>
                <w:sz w:val="28"/>
                <w:vertAlign w:val="superscript"/>
                <w:lang w:val="es-ES"/>
              </w:rPr>
              <w:t xml:space="preserve">` </w:t>
            </w:r>
            <w:r w:rsidRPr="00455832">
              <w:rPr>
                <w:rFonts w:ascii="Arial Unicode" w:hAnsi="Arial Unicode"/>
                <w:sz w:val="28"/>
                <w:vertAlign w:val="superscript"/>
              </w:rPr>
              <w:t>նույնականացմանքարտիկամանձնագրիկամՀՀօրենսդրությամբնախատեսվածանձըհաստատողփաստաթղթիտեսակըևհամարը</w:t>
            </w:r>
          </w:p>
        </w:tc>
        <w:tc>
          <w:tcPr>
            <w:tcW w:w="3370" w:type="dxa"/>
          </w:tcPr>
          <w:p w:rsidR="00402CEF" w:rsidRPr="00455832" w:rsidRDefault="00402CEF" w:rsidP="005850CF">
            <w:pPr>
              <w:pStyle w:val="31"/>
              <w:spacing w:line="240" w:lineRule="auto"/>
              <w:ind w:firstLine="0"/>
              <w:jc w:val="center"/>
              <w:rPr>
                <w:rFonts w:ascii="Arial Unicode" w:hAnsi="Arial Unicode"/>
                <w:sz w:val="28"/>
                <w:vertAlign w:val="superscript"/>
                <w:lang w:val="es-ES"/>
              </w:rPr>
            </w:pPr>
            <w:r w:rsidRPr="00455832">
              <w:rPr>
                <w:rFonts w:ascii="Arial Unicode" w:hAnsi="Arial Unicode"/>
                <w:sz w:val="28"/>
                <w:vertAlign w:val="superscript"/>
              </w:rPr>
              <w:t>Օտարերկրյաքաղաքացիներիհամարհամապատասխաներկրիօրենսդրությամբնախատեսվածանձըհաստատողփաստաթղթիտեսակըևհամարը</w:t>
            </w:r>
          </w:p>
        </w:tc>
      </w:tr>
      <w:tr w:rsidR="00402CEF" w:rsidRPr="00455832" w:rsidTr="005850CF">
        <w:trPr>
          <w:jc w:val="center"/>
        </w:trPr>
        <w:tc>
          <w:tcPr>
            <w:tcW w:w="2570" w:type="dxa"/>
            <w:vAlign w:val="center"/>
          </w:tcPr>
          <w:p w:rsidR="00402CEF" w:rsidRPr="00455832" w:rsidRDefault="00402CEF" w:rsidP="005850CF">
            <w:pPr>
              <w:pStyle w:val="31"/>
              <w:spacing w:line="240" w:lineRule="auto"/>
              <w:ind w:firstLine="0"/>
              <w:jc w:val="center"/>
              <w:rPr>
                <w:rFonts w:ascii="Arial Unicode" w:hAnsi="Arial Unicode"/>
                <w:sz w:val="26"/>
                <w:vertAlign w:val="superscript"/>
                <w:lang w:val="hy-AM"/>
              </w:rPr>
            </w:pPr>
          </w:p>
        </w:tc>
        <w:tc>
          <w:tcPr>
            <w:tcW w:w="3960" w:type="dxa"/>
            <w:vAlign w:val="center"/>
          </w:tcPr>
          <w:p w:rsidR="00402CEF" w:rsidRPr="00455832" w:rsidRDefault="00402CEF" w:rsidP="005850CF">
            <w:pPr>
              <w:pStyle w:val="31"/>
              <w:spacing w:line="240" w:lineRule="auto"/>
              <w:ind w:firstLine="0"/>
              <w:jc w:val="center"/>
              <w:rPr>
                <w:rFonts w:ascii="Arial Unicode" w:hAnsi="Arial Unicode"/>
                <w:sz w:val="26"/>
                <w:vertAlign w:val="superscript"/>
                <w:lang w:val="es-ES"/>
              </w:rPr>
            </w:pPr>
          </w:p>
        </w:tc>
        <w:tc>
          <w:tcPr>
            <w:tcW w:w="3370" w:type="dxa"/>
          </w:tcPr>
          <w:p w:rsidR="00402CEF" w:rsidRPr="00455832" w:rsidRDefault="00402CEF" w:rsidP="005850CF">
            <w:pPr>
              <w:pStyle w:val="31"/>
              <w:spacing w:line="240" w:lineRule="auto"/>
              <w:ind w:firstLine="0"/>
              <w:jc w:val="center"/>
              <w:rPr>
                <w:rFonts w:ascii="Arial Unicode" w:hAnsi="Arial Unicode"/>
                <w:sz w:val="26"/>
                <w:vertAlign w:val="superscript"/>
                <w:lang w:val="es-ES"/>
              </w:rPr>
            </w:pPr>
          </w:p>
        </w:tc>
      </w:tr>
      <w:tr w:rsidR="00402CEF" w:rsidRPr="00455832" w:rsidTr="005850CF">
        <w:trPr>
          <w:jc w:val="center"/>
        </w:trPr>
        <w:tc>
          <w:tcPr>
            <w:tcW w:w="2570" w:type="dxa"/>
            <w:vAlign w:val="center"/>
          </w:tcPr>
          <w:p w:rsidR="00402CEF" w:rsidRPr="00455832" w:rsidRDefault="00402CEF" w:rsidP="005850CF">
            <w:pPr>
              <w:pStyle w:val="31"/>
              <w:spacing w:line="240" w:lineRule="auto"/>
              <w:ind w:firstLine="0"/>
              <w:jc w:val="center"/>
              <w:rPr>
                <w:rFonts w:ascii="Arial Unicode" w:hAnsi="Arial Unicode"/>
                <w:sz w:val="26"/>
                <w:vertAlign w:val="superscript"/>
                <w:lang w:val="es-ES"/>
              </w:rPr>
            </w:pPr>
          </w:p>
        </w:tc>
        <w:tc>
          <w:tcPr>
            <w:tcW w:w="3960" w:type="dxa"/>
            <w:vAlign w:val="center"/>
          </w:tcPr>
          <w:p w:rsidR="00402CEF" w:rsidRPr="00455832" w:rsidRDefault="00402CEF" w:rsidP="005850CF">
            <w:pPr>
              <w:pStyle w:val="31"/>
              <w:spacing w:line="240" w:lineRule="auto"/>
              <w:ind w:firstLine="0"/>
              <w:jc w:val="center"/>
              <w:rPr>
                <w:rFonts w:ascii="Arial Unicode" w:hAnsi="Arial Unicode"/>
                <w:sz w:val="26"/>
                <w:vertAlign w:val="superscript"/>
                <w:lang w:val="es-ES"/>
              </w:rPr>
            </w:pPr>
          </w:p>
        </w:tc>
        <w:tc>
          <w:tcPr>
            <w:tcW w:w="3370" w:type="dxa"/>
          </w:tcPr>
          <w:p w:rsidR="00402CEF" w:rsidRPr="00455832" w:rsidRDefault="00402CEF" w:rsidP="005850CF">
            <w:pPr>
              <w:pStyle w:val="31"/>
              <w:spacing w:line="240" w:lineRule="auto"/>
              <w:ind w:firstLine="0"/>
              <w:jc w:val="center"/>
              <w:rPr>
                <w:rFonts w:ascii="Arial Unicode" w:hAnsi="Arial Unicode"/>
                <w:sz w:val="26"/>
                <w:vertAlign w:val="superscript"/>
                <w:lang w:val="es-ES"/>
              </w:rPr>
            </w:pPr>
          </w:p>
        </w:tc>
      </w:tr>
      <w:tr w:rsidR="00402CEF" w:rsidRPr="00455832" w:rsidTr="005850CF">
        <w:trPr>
          <w:jc w:val="center"/>
        </w:trPr>
        <w:tc>
          <w:tcPr>
            <w:tcW w:w="2570" w:type="dxa"/>
            <w:vAlign w:val="center"/>
          </w:tcPr>
          <w:p w:rsidR="00402CEF" w:rsidRPr="00455832" w:rsidRDefault="00402CEF" w:rsidP="005850CF">
            <w:pPr>
              <w:pStyle w:val="31"/>
              <w:spacing w:line="240" w:lineRule="auto"/>
              <w:ind w:firstLine="0"/>
              <w:jc w:val="center"/>
              <w:rPr>
                <w:rFonts w:ascii="Arial Unicode" w:hAnsi="Arial Unicode"/>
                <w:sz w:val="26"/>
                <w:vertAlign w:val="superscript"/>
                <w:lang w:val="es-ES"/>
              </w:rPr>
            </w:pPr>
          </w:p>
        </w:tc>
        <w:tc>
          <w:tcPr>
            <w:tcW w:w="3960" w:type="dxa"/>
            <w:vAlign w:val="center"/>
          </w:tcPr>
          <w:p w:rsidR="00402CEF" w:rsidRPr="00455832" w:rsidRDefault="00402CEF" w:rsidP="005850CF">
            <w:pPr>
              <w:pStyle w:val="31"/>
              <w:spacing w:line="240" w:lineRule="auto"/>
              <w:ind w:firstLine="0"/>
              <w:jc w:val="center"/>
              <w:rPr>
                <w:rFonts w:ascii="Arial Unicode" w:hAnsi="Arial Unicode"/>
                <w:sz w:val="26"/>
                <w:vertAlign w:val="superscript"/>
                <w:lang w:val="es-ES"/>
              </w:rPr>
            </w:pPr>
          </w:p>
        </w:tc>
        <w:tc>
          <w:tcPr>
            <w:tcW w:w="3370" w:type="dxa"/>
          </w:tcPr>
          <w:p w:rsidR="00402CEF" w:rsidRPr="00455832" w:rsidRDefault="00402CEF" w:rsidP="005850CF">
            <w:pPr>
              <w:pStyle w:val="31"/>
              <w:spacing w:line="240" w:lineRule="auto"/>
              <w:ind w:firstLine="0"/>
              <w:jc w:val="center"/>
              <w:rPr>
                <w:rFonts w:ascii="Arial Unicode" w:hAnsi="Arial Unicode"/>
                <w:sz w:val="26"/>
                <w:vertAlign w:val="superscript"/>
                <w:lang w:val="es-ES"/>
              </w:rPr>
            </w:pPr>
          </w:p>
        </w:tc>
      </w:tr>
    </w:tbl>
    <w:p w:rsidR="00402CEF" w:rsidRPr="00455832" w:rsidRDefault="00402CEF" w:rsidP="00402CEF">
      <w:pPr>
        <w:jc w:val="right"/>
        <w:rPr>
          <w:rFonts w:ascii="Arial Unicode" w:hAnsi="Arial Unicode"/>
          <w:sz w:val="10"/>
          <w:szCs w:val="10"/>
          <w:lang w:val="es-ES"/>
        </w:rPr>
      </w:pPr>
    </w:p>
    <w:p w:rsidR="00402CEF" w:rsidRPr="00455832" w:rsidRDefault="00402CEF" w:rsidP="00402CEF">
      <w:pPr>
        <w:ind w:firstLine="708"/>
        <w:jc w:val="both"/>
        <w:rPr>
          <w:rFonts w:ascii="Arial Unicode" w:hAnsi="Arial Unicode"/>
          <w:sz w:val="20"/>
          <w:lang w:val="es-ES"/>
        </w:rPr>
      </w:pPr>
    </w:p>
    <w:p w:rsidR="00402CEF" w:rsidRPr="00455832" w:rsidRDefault="00402CEF" w:rsidP="00402CEF">
      <w:pPr>
        <w:ind w:firstLine="708"/>
        <w:jc w:val="both"/>
        <w:rPr>
          <w:rFonts w:ascii="Arial Unicode" w:hAnsi="Arial Unicode"/>
          <w:sz w:val="20"/>
          <w:lang w:val="es-ES"/>
        </w:rPr>
      </w:pPr>
    </w:p>
    <w:p w:rsidR="00402CEF" w:rsidRPr="00455832" w:rsidRDefault="00402CEF" w:rsidP="00402CEF">
      <w:pPr>
        <w:jc w:val="both"/>
        <w:rPr>
          <w:rFonts w:ascii="Arial Unicode" w:hAnsi="Arial Unicode"/>
          <w:sz w:val="20"/>
          <w:lang w:val="es-ES"/>
        </w:rPr>
      </w:pPr>
    </w:p>
    <w:p w:rsidR="00402CEF" w:rsidRPr="00455832" w:rsidRDefault="00402CEF" w:rsidP="00402CEF">
      <w:pPr>
        <w:jc w:val="both"/>
        <w:rPr>
          <w:rFonts w:ascii="Arial Unicode" w:hAnsi="Arial Unicode"/>
          <w:sz w:val="20"/>
          <w:lang w:val="es-ES"/>
        </w:rPr>
      </w:pPr>
    </w:p>
    <w:p w:rsidR="00402CEF" w:rsidRPr="00455832" w:rsidRDefault="00402CEF" w:rsidP="00402CEF">
      <w:pPr>
        <w:jc w:val="both"/>
        <w:rPr>
          <w:rFonts w:ascii="Arial Unicode" w:hAnsi="Arial Unicode" w:cs="Arial"/>
          <w:sz w:val="20"/>
          <w:vertAlign w:val="superscript"/>
          <w:lang w:val="es-ES"/>
        </w:rPr>
      </w:pPr>
      <w:r w:rsidRPr="00455832">
        <w:rPr>
          <w:rFonts w:ascii="Arial Unicode" w:hAnsi="Arial Unicode"/>
          <w:sz w:val="20"/>
          <w:lang w:val="hy-AM"/>
        </w:rPr>
        <w:t xml:space="preserve">___________________________________________________ </w:t>
      </w:r>
      <w:r w:rsidRPr="00455832">
        <w:rPr>
          <w:rFonts w:ascii="Arial Unicode" w:hAnsi="Arial Unicode"/>
          <w:sz w:val="20"/>
          <w:lang w:val="hy-AM"/>
        </w:rPr>
        <w:tab/>
        <w:t xml:space="preserve">                _____________</w:t>
      </w:r>
      <w:r w:rsidRPr="00455832">
        <w:rPr>
          <w:rFonts w:ascii="Arial Unicode" w:hAnsi="Arial Unicode"/>
          <w:sz w:val="20"/>
          <w:u w:val="single"/>
          <w:lang w:val="es-ES"/>
        </w:rPr>
        <w:tab/>
      </w:r>
      <w:r w:rsidRPr="00455832">
        <w:rPr>
          <w:rFonts w:ascii="Arial Unicode" w:hAnsi="Arial Unicode"/>
          <w:sz w:val="20"/>
          <w:u w:val="single"/>
          <w:lang w:val="es-ES"/>
        </w:rPr>
        <w:tab/>
      </w:r>
      <w:r w:rsidRPr="00455832">
        <w:rPr>
          <w:rFonts w:ascii="Arial Unicode" w:hAnsi="Arial Unicode"/>
          <w:sz w:val="20"/>
          <w:lang w:val="es-ES"/>
        </w:rPr>
        <w:tab/>
      </w:r>
      <w:r w:rsidRPr="00455832">
        <w:rPr>
          <w:rFonts w:ascii="Arial Unicode" w:hAnsi="Arial Unicode"/>
          <w:sz w:val="20"/>
          <w:lang w:val="es-ES"/>
        </w:rPr>
        <w:tab/>
      </w:r>
      <w:r w:rsidRPr="00455832">
        <w:rPr>
          <w:rFonts w:ascii="Arial Unicode" w:hAnsi="Arial Unicode" w:cs="Sylfaen"/>
          <w:sz w:val="20"/>
          <w:vertAlign w:val="superscript"/>
          <w:lang w:val="hy-AM"/>
        </w:rPr>
        <w:t>Մասնակցիանվանումը</w:t>
      </w:r>
      <w:r w:rsidRPr="00455832">
        <w:rPr>
          <w:rFonts w:ascii="Arial Unicode" w:hAnsi="Arial Unicode"/>
          <w:sz w:val="20"/>
          <w:vertAlign w:val="superscript"/>
          <w:lang w:val="hy-AM"/>
        </w:rPr>
        <w:t xml:space="preserve"> (</w:t>
      </w:r>
      <w:r w:rsidRPr="00455832">
        <w:rPr>
          <w:rFonts w:ascii="Arial Unicode" w:hAnsi="Arial Unicode" w:cs="Sylfaen"/>
          <w:sz w:val="20"/>
          <w:vertAlign w:val="superscript"/>
          <w:lang w:val="hy-AM"/>
        </w:rPr>
        <w:t>ղեկավարիպաշտոնը</w:t>
      </w:r>
      <w:r w:rsidRPr="00455832">
        <w:rPr>
          <w:rFonts w:ascii="Arial Unicode" w:hAnsi="Arial Unicode" w:cs="Arial"/>
          <w:sz w:val="20"/>
          <w:vertAlign w:val="superscript"/>
          <w:lang w:val="hy-AM"/>
        </w:rPr>
        <w:t xml:space="preserve">, </w:t>
      </w:r>
      <w:r w:rsidRPr="00455832">
        <w:rPr>
          <w:rFonts w:ascii="Arial Unicode" w:hAnsi="Arial Unicode" w:cs="Arial"/>
          <w:sz w:val="20"/>
          <w:vertAlign w:val="superscript"/>
        </w:rPr>
        <w:t>ա</w:t>
      </w:r>
      <w:r w:rsidRPr="00455832">
        <w:rPr>
          <w:rFonts w:ascii="Arial Unicode" w:hAnsi="Arial Unicode" w:cs="Sylfaen"/>
          <w:sz w:val="20"/>
          <w:vertAlign w:val="superscript"/>
          <w:lang w:val="hy-AM"/>
        </w:rPr>
        <w:t>նուն</w:t>
      </w:r>
      <w:r w:rsidRPr="00455832">
        <w:rPr>
          <w:rFonts w:ascii="Arial Unicode" w:hAnsi="Arial Unicode" w:cs="Sylfaen"/>
          <w:sz w:val="20"/>
          <w:vertAlign w:val="superscript"/>
        </w:rPr>
        <w:t>ա</w:t>
      </w:r>
      <w:r w:rsidRPr="00455832">
        <w:rPr>
          <w:rFonts w:ascii="Arial Unicode" w:hAnsi="Arial Unicode" w:cs="Sylfaen"/>
          <w:sz w:val="20"/>
          <w:vertAlign w:val="superscript"/>
          <w:lang w:val="hy-AM"/>
        </w:rPr>
        <w:t>զգանունը</w:t>
      </w:r>
      <w:r w:rsidRPr="00455832">
        <w:rPr>
          <w:rFonts w:ascii="Arial Unicode" w:hAnsi="Arial Unicode" w:cs="Arial"/>
          <w:sz w:val="20"/>
          <w:vertAlign w:val="superscript"/>
          <w:lang w:val="hy-AM"/>
        </w:rPr>
        <w:t xml:space="preserve">)                                             </w:t>
      </w:r>
      <w:r w:rsidRPr="00455832">
        <w:rPr>
          <w:rFonts w:ascii="Arial Unicode" w:hAnsi="Arial Unicode" w:cs="Sylfaen"/>
          <w:sz w:val="20"/>
          <w:vertAlign w:val="superscript"/>
          <w:lang w:val="hy-AM"/>
        </w:rPr>
        <w:t>ստորագրությունը</w:t>
      </w:r>
      <w:r w:rsidRPr="00455832">
        <w:rPr>
          <w:rFonts w:ascii="Arial Unicode" w:hAnsi="Arial Unicode" w:cs="Arial"/>
          <w:sz w:val="20"/>
          <w:vertAlign w:val="superscript"/>
          <w:lang w:val="hy-AM"/>
        </w:rPr>
        <w:t>)</w:t>
      </w:r>
    </w:p>
    <w:p w:rsidR="00402CEF" w:rsidRPr="00455832" w:rsidRDefault="00402CEF" w:rsidP="00402CEF">
      <w:pPr>
        <w:jc w:val="both"/>
        <w:rPr>
          <w:rFonts w:ascii="Arial Unicode" w:hAnsi="Arial Unicode" w:cs="Arial"/>
          <w:sz w:val="20"/>
          <w:vertAlign w:val="superscript"/>
          <w:lang w:val="es-ES"/>
        </w:rPr>
      </w:pPr>
    </w:p>
    <w:p w:rsidR="00402CEF" w:rsidRPr="00455832" w:rsidRDefault="00402CEF" w:rsidP="00402CEF">
      <w:pPr>
        <w:jc w:val="both"/>
        <w:rPr>
          <w:rFonts w:ascii="Arial Unicode" w:hAnsi="Arial Unicode"/>
          <w:sz w:val="20"/>
          <w:lang w:val="hy-AM"/>
        </w:rPr>
      </w:pPr>
    </w:p>
    <w:p w:rsidR="00402CEF" w:rsidRPr="00455832" w:rsidRDefault="00402CEF" w:rsidP="00402CEF">
      <w:pPr>
        <w:jc w:val="right"/>
        <w:rPr>
          <w:rFonts w:ascii="Arial Unicode" w:hAnsi="Arial Unicode" w:cs="Arial"/>
          <w:sz w:val="20"/>
          <w:lang w:val="hy-AM"/>
        </w:rPr>
      </w:pPr>
      <w:r w:rsidRPr="00455832">
        <w:rPr>
          <w:rFonts w:ascii="Arial Unicode" w:hAnsi="Arial Unicode" w:cs="Sylfaen"/>
          <w:sz w:val="20"/>
          <w:lang w:val="hy-AM"/>
        </w:rPr>
        <w:t>Կ</w:t>
      </w:r>
      <w:r w:rsidRPr="00455832">
        <w:rPr>
          <w:rFonts w:ascii="Arial Unicode" w:hAnsi="Arial Unicode" w:cs="Arial"/>
          <w:sz w:val="20"/>
          <w:lang w:val="hy-AM"/>
        </w:rPr>
        <w:t xml:space="preserve">. </w:t>
      </w:r>
      <w:r w:rsidRPr="00455832">
        <w:rPr>
          <w:rFonts w:ascii="Arial Unicode" w:hAnsi="Arial Unicode" w:cs="Sylfaen"/>
          <w:sz w:val="20"/>
          <w:lang w:val="hy-AM"/>
        </w:rPr>
        <w:t>Տ</w:t>
      </w:r>
      <w:r w:rsidRPr="00455832">
        <w:rPr>
          <w:rFonts w:ascii="Arial Unicode" w:hAnsi="Arial Unicode" w:cs="Arial"/>
          <w:sz w:val="20"/>
          <w:lang w:val="hy-AM"/>
        </w:rPr>
        <w:t>.</w:t>
      </w:r>
      <w:r w:rsidRPr="00455832">
        <w:rPr>
          <w:rStyle w:val="af6"/>
          <w:rFonts w:ascii="Arial Unicode" w:hAnsi="Arial Unicode" w:cs="Arial"/>
          <w:sz w:val="20"/>
          <w:lang w:val="hy-AM"/>
        </w:rPr>
        <w:footnoteReference w:id="7"/>
      </w:r>
      <w:r w:rsidRPr="00455832">
        <w:rPr>
          <w:rFonts w:ascii="Arial Unicode" w:hAnsi="Arial Unicode" w:cs="Arial"/>
          <w:sz w:val="20"/>
          <w:lang w:val="hy-AM"/>
        </w:rPr>
        <w:tab/>
      </w:r>
      <w:r w:rsidRPr="00455832">
        <w:rPr>
          <w:rFonts w:ascii="Arial Unicode" w:hAnsi="Arial Unicode" w:cs="Arial"/>
          <w:sz w:val="20"/>
          <w:lang w:val="hy-AM"/>
        </w:rPr>
        <w:tab/>
      </w:r>
    </w:p>
    <w:p w:rsidR="00402CEF" w:rsidRPr="00455832" w:rsidRDefault="00402CEF" w:rsidP="00402CEF">
      <w:pPr>
        <w:pStyle w:val="31"/>
        <w:spacing w:line="240" w:lineRule="auto"/>
        <w:jc w:val="right"/>
        <w:rPr>
          <w:rFonts w:ascii="Arial Unicode" w:hAnsi="Arial Unicode"/>
          <w:b/>
          <w:lang w:val="hy-AM"/>
        </w:rPr>
      </w:pPr>
    </w:p>
    <w:p w:rsidR="00402CEF" w:rsidRPr="00455832" w:rsidRDefault="00402CEF" w:rsidP="00402CEF">
      <w:pPr>
        <w:pStyle w:val="31"/>
        <w:spacing w:line="240" w:lineRule="auto"/>
        <w:jc w:val="right"/>
        <w:rPr>
          <w:rFonts w:ascii="Arial Unicode" w:hAnsi="Arial Unicode"/>
          <w:b/>
          <w:lang w:val="hy-AM"/>
        </w:rPr>
      </w:pPr>
    </w:p>
    <w:p w:rsidR="00402CEF" w:rsidRPr="00455832" w:rsidRDefault="00402CEF" w:rsidP="00402CEF">
      <w:pPr>
        <w:pStyle w:val="31"/>
        <w:spacing w:line="240" w:lineRule="auto"/>
        <w:jc w:val="right"/>
        <w:rPr>
          <w:rFonts w:ascii="Arial Unicode" w:hAnsi="Arial Unicode" w:cs="Sylfaen"/>
          <w:b/>
          <w:lang w:val="hy-AM"/>
        </w:rPr>
      </w:pPr>
      <w:r w:rsidRPr="00455832">
        <w:rPr>
          <w:rFonts w:ascii="Arial Unicode" w:hAnsi="Arial Unicode" w:cs="Sylfaen"/>
          <w:b/>
          <w:lang w:val="hy-AM"/>
        </w:rPr>
        <w:br w:type="page"/>
      </w:r>
    </w:p>
    <w:p w:rsidR="00402CEF" w:rsidRPr="00455832" w:rsidRDefault="00402CEF" w:rsidP="00402CEF">
      <w:pPr>
        <w:pStyle w:val="31"/>
        <w:spacing w:line="240" w:lineRule="auto"/>
        <w:ind w:firstLine="0"/>
        <w:jc w:val="right"/>
        <w:rPr>
          <w:rFonts w:ascii="Arial Unicode" w:hAnsi="Arial Unicode" w:cs="Arial"/>
          <w:b/>
          <w:lang w:val="hy-AM"/>
        </w:rPr>
      </w:pPr>
      <w:r w:rsidRPr="00455832">
        <w:rPr>
          <w:rFonts w:ascii="Arial Unicode" w:hAnsi="Arial Unicode" w:cs="Sylfaen"/>
          <w:b/>
          <w:lang w:val="hy-AM"/>
        </w:rPr>
        <w:lastRenderedPageBreak/>
        <w:t>Հավելված</w:t>
      </w:r>
      <w:r w:rsidRPr="00455832">
        <w:rPr>
          <w:rFonts w:ascii="Arial Unicode" w:hAnsi="Arial Unicode" w:cs="Arial"/>
          <w:b/>
          <w:lang w:val="hy-AM"/>
        </w:rPr>
        <w:t xml:space="preserve"> 2</w:t>
      </w:r>
    </w:p>
    <w:p w:rsidR="00402CEF" w:rsidRPr="00455832" w:rsidRDefault="00402CEF" w:rsidP="00402CEF">
      <w:pPr>
        <w:pStyle w:val="31"/>
        <w:spacing w:line="240" w:lineRule="auto"/>
        <w:jc w:val="right"/>
        <w:rPr>
          <w:rFonts w:ascii="Arial Unicode" w:hAnsi="Arial Unicode" w:cs="Arial"/>
          <w:b/>
          <w:lang w:val="hy-AM"/>
        </w:rPr>
      </w:pPr>
      <w:r w:rsidRPr="00455832">
        <w:rPr>
          <w:rFonts w:ascii="Arial Unicode" w:hAnsi="Arial Unicode"/>
          <w:sz w:val="24"/>
          <w:szCs w:val="24"/>
          <w:lang w:val="hy-AM"/>
        </w:rPr>
        <w:t>«</w:t>
      </w:r>
      <w:r w:rsidR="00FC3B4D" w:rsidRPr="00455832">
        <w:rPr>
          <w:rFonts w:ascii="Arial Unicode" w:hAnsi="Arial Unicode"/>
          <w:b/>
          <w:lang w:val="hy-AM"/>
        </w:rPr>
        <w:t>-ԱՄ</w:t>
      </w:r>
      <w:r w:rsidR="00FC3B4D" w:rsidRPr="00455832">
        <w:rPr>
          <w:rFonts w:ascii="Arial Unicode" w:hAnsi="Arial Unicode"/>
          <w:b/>
        </w:rPr>
        <w:t>Խ</w:t>
      </w:r>
      <w:r w:rsidRPr="00455832">
        <w:rPr>
          <w:rFonts w:ascii="Arial Unicode" w:hAnsi="Arial Unicode"/>
          <w:b/>
          <w:lang w:val="hy-AM"/>
        </w:rPr>
        <w:t>Հ--</w:t>
      </w:r>
      <w:r w:rsidRPr="00455832">
        <w:rPr>
          <w:rFonts w:ascii="Arial Unicode" w:hAnsi="Arial Unicode" w:cs="Sylfaen"/>
          <w:b/>
          <w:lang w:val="hy-AM"/>
        </w:rPr>
        <w:t>ԳՀԾՁԲ</w:t>
      </w:r>
      <w:r w:rsidR="00FC3B4D" w:rsidRPr="00455832">
        <w:rPr>
          <w:rFonts w:ascii="Arial Unicode" w:hAnsi="Arial Unicode" w:cs="Arial"/>
          <w:b/>
          <w:lang w:val="hy-AM"/>
        </w:rPr>
        <w:t>--</w:t>
      </w:r>
      <w:r w:rsidR="00FC3B4D" w:rsidRPr="00455832">
        <w:rPr>
          <w:rFonts w:ascii="Arial Unicode" w:hAnsi="Arial Unicode" w:cs="Arial"/>
          <w:b/>
        </w:rPr>
        <w:t>20</w:t>
      </w:r>
      <w:r w:rsidRPr="00455832">
        <w:rPr>
          <w:rFonts w:ascii="Arial Unicode" w:hAnsi="Arial Unicode" w:cs="Arial"/>
          <w:b/>
          <w:lang w:val="hy-AM"/>
        </w:rPr>
        <w:t>/</w:t>
      </w:r>
      <w:r w:rsidR="00FC3B4D" w:rsidRPr="00455832">
        <w:rPr>
          <w:rFonts w:ascii="Arial Unicode" w:hAnsi="Arial Unicode" w:cs="Arial"/>
          <w:b/>
        </w:rPr>
        <w:t>1</w:t>
      </w:r>
      <w:r w:rsidRPr="00455832">
        <w:rPr>
          <w:rFonts w:ascii="Arial Unicode" w:hAnsi="Arial Unicode"/>
          <w:sz w:val="24"/>
          <w:szCs w:val="24"/>
          <w:lang w:val="hy-AM"/>
        </w:rPr>
        <w:t>»</w:t>
      </w:r>
      <w:r w:rsidRPr="00455832">
        <w:rPr>
          <w:rFonts w:ascii="Arial Unicode" w:hAnsi="Arial Unicode" w:cs="Sylfaen"/>
          <w:b/>
          <w:lang w:val="hy-AM"/>
        </w:rPr>
        <w:t>*ծածկագրով</w:t>
      </w:r>
    </w:p>
    <w:p w:rsidR="00402CEF" w:rsidRPr="00455832" w:rsidRDefault="00402CEF" w:rsidP="00402CEF">
      <w:pPr>
        <w:pStyle w:val="31"/>
        <w:spacing w:line="240" w:lineRule="auto"/>
        <w:jc w:val="right"/>
        <w:rPr>
          <w:rFonts w:ascii="Arial Unicode" w:hAnsi="Arial Unicode" w:cs="Arial"/>
          <w:b/>
          <w:lang w:val="hy-AM"/>
        </w:rPr>
      </w:pPr>
      <w:r w:rsidRPr="00455832">
        <w:rPr>
          <w:rFonts w:ascii="Arial Unicode" w:hAnsi="Arial Unicode" w:cs="Sylfaen"/>
          <w:b/>
          <w:lang w:val="hy-AM"/>
        </w:rPr>
        <w:t>Գնանշման հարցման հրավերի</w:t>
      </w:r>
    </w:p>
    <w:p w:rsidR="00402CEF" w:rsidRPr="00455832" w:rsidRDefault="00402CEF" w:rsidP="00402CEF">
      <w:pPr>
        <w:rPr>
          <w:rFonts w:ascii="Arial Unicode" w:hAnsi="Arial Unicode"/>
          <w:lang w:val="hy-AM"/>
        </w:rPr>
      </w:pPr>
    </w:p>
    <w:p w:rsidR="00402CEF" w:rsidRPr="00455832" w:rsidRDefault="00402CEF" w:rsidP="00402CEF">
      <w:pPr>
        <w:ind w:firstLine="567"/>
        <w:jc w:val="center"/>
        <w:rPr>
          <w:rFonts w:ascii="Arial Unicode" w:hAnsi="Arial Unicode"/>
          <w:sz w:val="20"/>
          <w:lang w:val="hy-AM"/>
        </w:rPr>
      </w:pPr>
    </w:p>
    <w:p w:rsidR="00402CEF" w:rsidRPr="00455832" w:rsidRDefault="00402CEF" w:rsidP="00402CEF">
      <w:pPr>
        <w:ind w:left="-66"/>
        <w:jc w:val="center"/>
        <w:rPr>
          <w:rFonts w:ascii="Arial Unicode" w:hAnsi="Arial Unicode"/>
          <w:b/>
          <w:sz w:val="20"/>
          <w:lang w:val="hy-AM"/>
        </w:rPr>
      </w:pPr>
      <w:r w:rsidRPr="00455832">
        <w:rPr>
          <w:rFonts w:ascii="Arial Unicode" w:hAnsi="Arial Unicode"/>
          <w:b/>
          <w:sz w:val="20"/>
          <w:lang w:val="hy-AM"/>
        </w:rPr>
        <w:t>Գ Ն Ա Յ Ի Ն   Ա Ռ Ա Ջ Ա Ր Կ</w:t>
      </w:r>
    </w:p>
    <w:p w:rsidR="00402CEF" w:rsidRPr="00455832" w:rsidRDefault="00402CEF" w:rsidP="00402CEF">
      <w:pPr>
        <w:ind w:firstLine="567"/>
        <w:rPr>
          <w:rFonts w:ascii="Arial Unicode" w:hAnsi="Arial Unicode"/>
          <w:lang w:val="hy-AM"/>
        </w:rPr>
      </w:pPr>
    </w:p>
    <w:p w:rsidR="00402CEF" w:rsidRPr="00455832" w:rsidRDefault="00402CEF" w:rsidP="00402CEF">
      <w:pPr>
        <w:ind w:firstLine="567"/>
        <w:jc w:val="both"/>
        <w:rPr>
          <w:rFonts w:ascii="Arial Unicode" w:hAnsi="Arial Unicode" w:cs="Arial"/>
          <w:lang w:val="hy-AM"/>
        </w:rPr>
      </w:pPr>
      <w:r w:rsidRPr="00455832">
        <w:rPr>
          <w:rFonts w:ascii="Arial Unicode" w:hAnsi="Arial Unicode" w:cs="Arial"/>
          <w:sz w:val="20"/>
          <w:szCs w:val="20"/>
          <w:lang w:val="es-ES"/>
        </w:rPr>
        <w:t xml:space="preserve">Ուսումնասիրելով </w:t>
      </w:r>
      <w:r w:rsidRPr="00455832">
        <w:rPr>
          <w:rFonts w:ascii="Arial Unicode" w:hAnsi="Arial Unicode"/>
          <w:sz w:val="20"/>
          <w:szCs w:val="20"/>
          <w:lang w:val="hy-AM"/>
        </w:rPr>
        <w:t>«</w:t>
      </w:r>
      <w:r w:rsidR="00FC3B4D" w:rsidRPr="00455832">
        <w:rPr>
          <w:rFonts w:ascii="Arial Unicode" w:hAnsi="Arial Unicode"/>
          <w:b/>
          <w:sz w:val="20"/>
          <w:szCs w:val="20"/>
          <w:lang w:val="hy-AM"/>
        </w:rPr>
        <w:t>ԱՄԽ</w:t>
      </w:r>
      <w:r w:rsidRPr="00455832">
        <w:rPr>
          <w:rFonts w:ascii="Arial Unicode" w:hAnsi="Arial Unicode"/>
          <w:b/>
          <w:sz w:val="20"/>
          <w:szCs w:val="20"/>
          <w:lang w:val="hy-AM"/>
        </w:rPr>
        <w:t>Հ--</w:t>
      </w:r>
      <w:r w:rsidRPr="00455832">
        <w:rPr>
          <w:rFonts w:ascii="Arial Unicode" w:hAnsi="Arial Unicode" w:cs="Sylfaen"/>
          <w:b/>
          <w:sz w:val="20"/>
          <w:szCs w:val="20"/>
          <w:lang w:val="hy-AM"/>
        </w:rPr>
        <w:t>ԳՀԾՁԲ</w:t>
      </w:r>
      <w:r w:rsidR="00FC3B4D" w:rsidRPr="00455832">
        <w:rPr>
          <w:rFonts w:ascii="Arial Unicode" w:hAnsi="Arial Unicode" w:cs="Arial"/>
          <w:b/>
          <w:sz w:val="20"/>
          <w:szCs w:val="20"/>
          <w:lang w:val="hy-AM"/>
        </w:rPr>
        <w:t>-20</w:t>
      </w:r>
      <w:r w:rsidRPr="00455832">
        <w:rPr>
          <w:rFonts w:ascii="Arial Unicode" w:hAnsi="Arial Unicode" w:cs="Arial"/>
          <w:b/>
          <w:sz w:val="20"/>
          <w:szCs w:val="20"/>
          <w:lang w:val="hy-AM"/>
        </w:rPr>
        <w:t>/</w:t>
      </w:r>
      <w:r w:rsidR="00FC3B4D" w:rsidRPr="00455832">
        <w:rPr>
          <w:rFonts w:ascii="Arial Unicode" w:hAnsi="Arial Unicode" w:cs="Arial"/>
          <w:b/>
          <w:sz w:val="20"/>
          <w:szCs w:val="20"/>
          <w:lang w:val="hy-AM"/>
        </w:rPr>
        <w:t>1</w:t>
      </w:r>
      <w:r w:rsidRPr="00455832">
        <w:rPr>
          <w:rFonts w:ascii="Arial Unicode" w:hAnsi="Arial Unicode"/>
          <w:sz w:val="20"/>
          <w:szCs w:val="20"/>
          <w:lang w:val="hy-AM"/>
        </w:rPr>
        <w:t>»</w:t>
      </w:r>
      <w:r w:rsidRPr="00455832">
        <w:rPr>
          <w:rFonts w:ascii="Arial Unicode" w:hAnsi="Arial Unicode" w:cs="Arial"/>
          <w:sz w:val="20"/>
          <w:szCs w:val="20"/>
          <w:lang w:val="es-ES"/>
        </w:rPr>
        <w:t>ծածկագրով գնանշման հարցման  հրավերը, այդ թվում կնքվելիք  պայմանագրի նախագիծը</w:t>
      </w:r>
      <w:r w:rsidRPr="00455832">
        <w:rPr>
          <w:rFonts w:ascii="Arial Unicode" w:hAnsi="Arial Unicode" w:cs="Arial"/>
          <w:lang w:val="hy-AM"/>
        </w:rPr>
        <w:t xml:space="preserve">, </w:t>
      </w:r>
      <w:r w:rsidRPr="00455832">
        <w:rPr>
          <w:rFonts w:ascii="Arial Unicode" w:hAnsi="Arial Unicode"/>
          <w:sz w:val="20"/>
          <w:u w:val="single"/>
          <w:lang w:val="hy-AM"/>
        </w:rPr>
        <w:tab/>
      </w:r>
      <w:r w:rsidRPr="00455832">
        <w:rPr>
          <w:rFonts w:ascii="Arial Unicode" w:hAnsi="Arial Unicode"/>
          <w:sz w:val="20"/>
          <w:u w:val="single"/>
          <w:lang w:val="hy-AM"/>
        </w:rPr>
        <w:tab/>
      </w:r>
      <w:r w:rsidRPr="00455832">
        <w:rPr>
          <w:rFonts w:ascii="Arial Unicode" w:hAnsi="Arial Unicode"/>
          <w:sz w:val="20"/>
          <w:u w:val="single"/>
          <w:lang w:val="hy-AM"/>
        </w:rPr>
        <w:tab/>
      </w:r>
      <w:r w:rsidRPr="00455832">
        <w:rPr>
          <w:rFonts w:ascii="Arial Unicode" w:hAnsi="Arial Unicode"/>
          <w:sz w:val="20"/>
          <w:u w:val="single"/>
          <w:lang w:val="hy-AM"/>
        </w:rPr>
        <w:tab/>
      </w:r>
      <w:r w:rsidRPr="00455832">
        <w:rPr>
          <w:rFonts w:ascii="Arial Unicode" w:hAnsi="Arial Unicode" w:cs="Arial"/>
          <w:sz w:val="20"/>
          <w:szCs w:val="20"/>
          <w:lang w:val="es-ES"/>
        </w:rPr>
        <w:t>-ն առաջարկում է</w:t>
      </w:r>
    </w:p>
    <w:p w:rsidR="00402CEF" w:rsidRPr="00455832" w:rsidRDefault="00402CEF" w:rsidP="00402CEF">
      <w:pPr>
        <w:ind w:firstLine="567"/>
        <w:jc w:val="both"/>
        <w:rPr>
          <w:rFonts w:ascii="Arial Unicode" w:hAnsi="Arial Unicode" w:cs="Arial"/>
        </w:rPr>
      </w:pPr>
      <w:bookmarkStart w:id="12" w:name="_Hlk23147299"/>
      <w:r w:rsidRPr="00455832">
        <w:rPr>
          <w:rFonts w:ascii="Arial Unicode" w:hAnsi="Arial Unicode" w:cs="Sylfaen"/>
          <w:vertAlign w:val="superscript"/>
          <w:lang w:val="hy-AM"/>
        </w:rPr>
        <w:t xml:space="preserve">                                                                                     մասնակցի անվանումը</w:t>
      </w:r>
    </w:p>
    <w:bookmarkEnd w:id="12"/>
    <w:p w:rsidR="00402CEF" w:rsidRPr="00455832" w:rsidRDefault="00402CEF" w:rsidP="00402CEF">
      <w:pPr>
        <w:jc w:val="both"/>
        <w:rPr>
          <w:rFonts w:ascii="Arial Unicode" w:hAnsi="Arial Unicode"/>
          <w:sz w:val="20"/>
          <w:lang w:val="hy-AM"/>
        </w:rPr>
      </w:pPr>
      <w:r w:rsidRPr="00455832">
        <w:rPr>
          <w:rFonts w:ascii="Arial Unicode" w:hAnsi="Arial Unicode" w:cs="Arial"/>
          <w:sz w:val="20"/>
          <w:szCs w:val="20"/>
          <w:lang w:val="es-ES"/>
        </w:rPr>
        <w:t>պայմանագիրը կատարել ներքոհիշյալ ընդհանուր գներով.</w:t>
      </w:r>
    </w:p>
    <w:p w:rsidR="00402CEF" w:rsidRPr="00455832" w:rsidRDefault="00402CEF" w:rsidP="00402CEF">
      <w:pPr>
        <w:jc w:val="center"/>
        <w:rPr>
          <w:rFonts w:ascii="Arial Unicode" w:hAnsi="Arial Unicode"/>
          <w:sz w:val="20"/>
          <w:lang w:val="hy-AM"/>
        </w:rPr>
      </w:pPr>
      <w:r w:rsidRPr="00455832">
        <w:rPr>
          <w:rFonts w:ascii="Arial Unicode" w:hAnsi="Arial Unicode"/>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191"/>
        <w:gridCol w:w="1063"/>
        <w:gridCol w:w="1057"/>
        <w:gridCol w:w="2360"/>
      </w:tblGrid>
      <w:tr w:rsidR="00402CEF" w:rsidRPr="00E67BC8" w:rsidTr="005850CF">
        <w:trPr>
          <w:cantSplit/>
          <w:trHeight w:val="916"/>
          <w:jc w:val="center"/>
        </w:trPr>
        <w:tc>
          <w:tcPr>
            <w:tcW w:w="1136" w:type="dxa"/>
            <w:tcBorders>
              <w:top w:val="single" w:sz="4" w:space="0" w:color="auto"/>
              <w:left w:val="single" w:sz="4" w:space="0" w:color="auto"/>
              <w:right w:val="single" w:sz="4" w:space="0" w:color="auto"/>
            </w:tcBorders>
            <w:vAlign w:val="center"/>
          </w:tcPr>
          <w:p w:rsidR="00402CEF" w:rsidRPr="00455832" w:rsidRDefault="00402CEF" w:rsidP="005850CF">
            <w:pPr>
              <w:jc w:val="center"/>
              <w:rPr>
                <w:rFonts w:ascii="Arial Unicode" w:hAnsi="Arial Unicode"/>
                <w:b/>
                <w:bCs/>
                <w:sz w:val="16"/>
                <w:szCs w:val="18"/>
                <w:lang w:val="es-ES"/>
              </w:rPr>
            </w:pPr>
            <w:r w:rsidRPr="00455832">
              <w:rPr>
                <w:rFonts w:ascii="Arial Unicode" w:hAnsi="Arial Unicode"/>
                <w:b/>
                <w:bCs/>
                <w:sz w:val="16"/>
                <w:szCs w:val="18"/>
                <w:lang w:val="es-ES"/>
              </w:rPr>
              <w:t>Չափա-</w:t>
            </w:r>
          </w:p>
          <w:p w:rsidR="00402CEF" w:rsidRPr="00455832" w:rsidRDefault="00402CEF" w:rsidP="005850CF">
            <w:pPr>
              <w:jc w:val="center"/>
              <w:rPr>
                <w:rFonts w:ascii="Arial Unicode" w:hAnsi="Arial Unicode"/>
                <w:b/>
                <w:bCs/>
                <w:sz w:val="16"/>
                <w:lang w:val="es-ES"/>
              </w:rPr>
            </w:pPr>
            <w:r w:rsidRPr="00455832">
              <w:rPr>
                <w:rFonts w:ascii="Arial Unicode" w:hAnsi="Arial Unicode"/>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402CEF" w:rsidRPr="00455832" w:rsidRDefault="00402CEF" w:rsidP="005850CF">
            <w:pPr>
              <w:jc w:val="center"/>
              <w:rPr>
                <w:rFonts w:ascii="Arial Unicode" w:hAnsi="Arial Unicode"/>
                <w:b/>
                <w:bCs/>
                <w:sz w:val="16"/>
                <w:szCs w:val="18"/>
                <w:lang w:val="es-ES"/>
              </w:rPr>
            </w:pPr>
            <w:r w:rsidRPr="00455832">
              <w:rPr>
                <w:rFonts w:ascii="Arial Unicode" w:hAnsi="Arial Unicode"/>
                <w:b/>
                <w:bCs/>
                <w:sz w:val="16"/>
                <w:szCs w:val="18"/>
                <w:lang w:val="es-ES"/>
              </w:rPr>
              <w:t>Ծառայության անվանումը</w:t>
            </w:r>
          </w:p>
        </w:tc>
        <w:tc>
          <w:tcPr>
            <w:tcW w:w="1191" w:type="dxa"/>
            <w:tcBorders>
              <w:top w:val="single" w:sz="4" w:space="0" w:color="auto"/>
              <w:left w:val="single" w:sz="4" w:space="0" w:color="auto"/>
              <w:right w:val="single" w:sz="4" w:space="0" w:color="auto"/>
            </w:tcBorders>
            <w:vAlign w:val="center"/>
          </w:tcPr>
          <w:p w:rsidR="00402CEF" w:rsidRPr="00455832" w:rsidRDefault="00402CEF" w:rsidP="005850CF">
            <w:pPr>
              <w:jc w:val="center"/>
              <w:rPr>
                <w:rFonts w:ascii="Arial Unicode" w:hAnsi="Arial Unicode"/>
                <w:b/>
                <w:bCs/>
                <w:sz w:val="16"/>
                <w:szCs w:val="18"/>
                <w:lang w:val="es-ES"/>
              </w:rPr>
            </w:pPr>
            <w:r w:rsidRPr="00455832">
              <w:rPr>
                <w:rFonts w:ascii="Arial Unicode" w:hAnsi="Arial Unicode"/>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402CEF" w:rsidRPr="00455832" w:rsidRDefault="00402CEF" w:rsidP="005850CF">
            <w:pPr>
              <w:jc w:val="center"/>
              <w:rPr>
                <w:rFonts w:ascii="Arial Unicode" w:hAnsi="Arial Unicode"/>
                <w:b/>
                <w:bCs/>
                <w:sz w:val="16"/>
                <w:szCs w:val="18"/>
                <w:lang w:val="es-ES"/>
              </w:rPr>
            </w:pPr>
            <w:r w:rsidRPr="00455832">
              <w:rPr>
                <w:rFonts w:ascii="Arial Unicode" w:hAnsi="Arial Unicode"/>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402CEF" w:rsidRPr="00455832" w:rsidRDefault="00402CEF" w:rsidP="005850CF">
            <w:pPr>
              <w:jc w:val="center"/>
              <w:rPr>
                <w:rFonts w:ascii="Arial Unicode" w:hAnsi="Arial Unicode"/>
                <w:b/>
                <w:bCs/>
                <w:sz w:val="16"/>
                <w:szCs w:val="18"/>
                <w:lang w:val="es-ES"/>
              </w:rPr>
            </w:pPr>
            <w:r w:rsidRPr="00455832">
              <w:rPr>
                <w:rFonts w:ascii="Arial Unicode" w:hAnsi="Arial Unicode"/>
                <w:b/>
                <w:bCs/>
                <w:sz w:val="16"/>
                <w:szCs w:val="18"/>
                <w:lang w:val="es-ES"/>
              </w:rPr>
              <w:t>ԱԱՀ**</w:t>
            </w:r>
          </w:p>
          <w:p w:rsidR="00402CEF" w:rsidRPr="00455832" w:rsidRDefault="00402CEF" w:rsidP="005850CF">
            <w:pPr>
              <w:jc w:val="center"/>
              <w:rPr>
                <w:rFonts w:ascii="Arial Unicode" w:hAnsi="Arial Unicode"/>
                <w:b/>
                <w:bCs/>
                <w:sz w:val="16"/>
                <w:szCs w:val="18"/>
                <w:lang w:val="es-ES"/>
              </w:rPr>
            </w:pPr>
            <w:r w:rsidRPr="00455832">
              <w:rPr>
                <w:rFonts w:ascii="Arial Unicode" w:hAnsi="Arial Unicode"/>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402CEF" w:rsidRPr="00455832" w:rsidRDefault="00402CEF" w:rsidP="005850CF">
            <w:pPr>
              <w:jc w:val="center"/>
              <w:rPr>
                <w:rFonts w:ascii="Arial Unicode" w:hAnsi="Arial Unicode"/>
                <w:b/>
                <w:bCs/>
                <w:sz w:val="16"/>
                <w:szCs w:val="18"/>
                <w:lang w:val="es-ES"/>
              </w:rPr>
            </w:pPr>
            <w:r w:rsidRPr="00455832">
              <w:rPr>
                <w:rFonts w:ascii="Arial Unicode" w:hAnsi="Arial Unicode"/>
                <w:b/>
                <w:bCs/>
                <w:sz w:val="16"/>
                <w:szCs w:val="18"/>
                <w:lang w:val="es-ES"/>
              </w:rPr>
              <w:t>Ընդհանուր գինը</w:t>
            </w:r>
          </w:p>
          <w:p w:rsidR="00402CEF" w:rsidRPr="00455832" w:rsidRDefault="00402CEF" w:rsidP="005850CF">
            <w:pPr>
              <w:jc w:val="center"/>
              <w:rPr>
                <w:rFonts w:ascii="Arial Unicode" w:hAnsi="Arial Unicode"/>
                <w:b/>
                <w:bCs/>
                <w:sz w:val="16"/>
                <w:szCs w:val="18"/>
                <w:lang w:val="es-ES"/>
              </w:rPr>
            </w:pPr>
            <w:r w:rsidRPr="00455832">
              <w:rPr>
                <w:rFonts w:ascii="Arial Unicode" w:hAnsi="Arial Unicode"/>
                <w:b/>
                <w:bCs/>
                <w:sz w:val="16"/>
                <w:szCs w:val="18"/>
                <w:lang w:val="es-ES"/>
              </w:rPr>
              <w:t xml:space="preserve"> /տառերով և թվերով/</w:t>
            </w:r>
          </w:p>
        </w:tc>
      </w:tr>
      <w:tr w:rsidR="00402CEF" w:rsidRPr="00455832" w:rsidTr="005850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402CEF" w:rsidRPr="00455832" w:rsidRDefault="00402CEF" w:rsidP="005850CF">
            <w:pPr>
              <w:jc w:val="center"/>
              <w:rPr>
                <w:rFonts w:ascii="Arial Unicode" w:hAnsi="Arial Unicode"/>
                <w:b/>
                <w:i/>
                <w:sz w:val="16"/>
                <w:lang w:val="es-ES"/>
              </w:rPr>
            </w:pPr>
            <w:r w:rsidRPr="00455832">
              <w:rPr>
                <w:rFonts w:ascii="Arial Unicode" w:hAnsi="Arial Unicode"/>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402CEF" w:rsidRPr="00455832" w:rsidRDefault="00402CEF" w:rsidP="005850CF">
            <w:pPr>
              <w:jc w:val="center"/>
              <w:rPr>
                <w:rFonts w:ascii="Arial Unicode" w:hAnsi="Arial Unicode"/>
                <w:b/>
                <w:i/>
                <w:sz w:val="16"/>
                <w:lang w:val="es-ES"/>
              </w:rPr>
            </w:pPr>
            <w:r w:rsidRPr="00455832">
              <w:rPr>
                <w:rFonts w:ascii="Arial Unicode" w:hAnsi="Arial Unicode"/>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402CEF" w:rsidRPr="00455832" w:rsidRDefault="00402CEF" w:rsidP="005850CF">
            <w:pPr>
              <w:jc w:val="center"/>
              <w:rPr>
                <w:rFonts w:ascii="Arial Unicode" w:hAnsi="Arial Unicode"/>
                <w:i/>
                <w:sz w:val="16"/>
                <w:lang w:val="es-ES"/>
              </w:rPr>
            </w:pPr>
            <w:r w:rsidRPr="00455832">
              <w:rPr>
                <w:rFonts w:ascii="Arial Unicode" w:hAnsi="Arial Unicode"/>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402CEF" w:rsidRPr="00455832" w:rsidRDefault="00402CEF" w:rsidP="005850CF">
            <w:pPr>
              <w:jc w:val="center"/>
              <w:rPr>
                <w:rFonts w:ascii="Arial Unicode" w:hAnsi="Arial Unicode"/>
                <w:i/>
                <w:sz w:val="16"/>
                <w:lang w:val="es-ES"/>
              </w:rPr>
            </w:pPr>
            <w:r w:rsidRPr="00455832">
              <w:rPr>
                <w:rFonts w:ascii="Arial Unicode" w:hAnsi="Arial Unicode"/>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402CEF" w:rsidRPr="00455832" w:rsidRDefault="00402CEF" w:rsidP="005850CF">
            <w:pPr>
              <w:jc w:val="center"/>
              <w:rPr>
                <w:rFonts w:ascii="Arial Unicode" w:hAnsi="Arial Unicode"/>
                <w:i/>
                <w:sz w:val="16"/>
                <w:lang w:val="es-ES"/>
              </w:rPr>
            </w:pPr>
            <w:r w:rsidRPr="00455832">
              <w:rPr>
                <w:rFonts w:ascii="Arial Unicode" w:hAnsi="Arial Unicode"/>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402CEF" w:rsidRPr="00455832" w:rsidRDefault="00402CEF" w:rsidP="005850CF">
            <w:pPr>
              <w:jc w:val="center"/>
              <w:rPr>
                <w:rFonts w:ascii="Arial Unicode" w:hAnsi="Arial Unicode"/>
                <w:i/>
                <w:sz w:val="16"/>
                <w:lang w:val="es-ES"/>
              </w:rPr>
            </w:pPr>
            <w:r w:rsidRPr="00455832">
              <w:rPr>
                <w:rFonts w:ascii="Arial Unicode" w:hAnsi="Arial Unicode"/>
                <w:b/>
                <w:i/>
                <w:sz w:val="16"/>
                <w:lang w:val="es-ES"/>
              </w:rPr>
              <w:t>6=3+4+5</w:t>
            </w:r>
          </w:p>
        </w:tc>
      </w:tr>
      <w:tr w:rsidR="00402CEF" w:rsidRPr="00E67BC8" w:rsidTr="005850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02CEF" w:rsidRPr="00455832" w:rsidRDefault="00402CEF" w:rsidP="005850CF">
            <w:pPr>
              <w:jc w:val="center"/>
              <w:rPr>
                <w:rFonts w:ascii="Arial Unicode" w:hAnsi="Arial Unicode"/>
                <w:b/>
                <w:bCs/>
                <w:sz w:val="18"/>
                <w:lang w:val="es-ES"/>
              </w:rPr>
            </w:pPr>
            <w:r w:rsidRPr="00455832">
              <w:rPr>
                <w:rFonts w:ascii="Arial Unicode" w:hAnsi="Arial Unicode"/>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402CEF" w:rsidRPr="00455832" w:rsidRDefault="00402CEF" w:rsidP="005850CF">
            <w:pPr>
              <w:rPr>
                <w:rFonts w:ascii="Arial Unicode" w:hAnsi="Arial Unicode"/>
                <w:sz w:val="18"/>
                <w:lang w:val="es-ES"/>
              </w:rPr>
            </w:pPr>
            <w:r w:rsidRPr="00455832">
              <w:rPr>
                <w:rFonts w:ascii="Arial Unicode" w:hAnsi="Arial Unicode"/>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402CEF" w:rsidRPr="00455832" w:rsidRDefault="00402CEF" w:rsidP="005850CF">
            <w:pPr>
              <w:jc w:val="center"/>
              <w:rPr>
                <w:rFonts w:ascii="Arial Unicode" w:hAnsi="Arial Unicode"/>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402CEF" w:rsidRPr="00455832" w:rsidRDefault="00402CEF" w:rsidP="005850CF">
            <w:pPr>
              <w:jc w:val="center"/>
              <w:rPr>
                <w:rFonts w:ascii="Arial Unicode" w:hAnsi="Arial Unicode"/>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402CEF" w:rsidRPr="00455832" w:rsidRDefault="00402CEF" w:rsidP="005850CF">
            <w:pPr>
              <w:jc w:val="center"/>
              <w:rPr>
                <w:rFonts w:ascii="Arial Unicode" w:hAnsi="Arial Unicode"/>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402CEF" w:rsidRPr="00455832" w:rsidRDefault="00402CEF" w:rsidP="005850CF">
            <w:pPr>
              <w:jc w:val="center"/>
              <w:rPr>
                <w:rFonts w:ascii="Arial Unicode" w:hAnsi="Arial Unicode"/>
                <w:lang w:val="es-ES"/>
              </w:rPr>
            </w:pPr>
          </w:p>
        </w:tc>
      </w:tr>
    </w:tbl>
    <w:p w:rsidR="00402CEF" w:rsidRPr="00455832" w:rsidRDefault="00402CEF" w:rsidP="00402CEF">
      <w:pPr>
        <w:rPr>
          <w:rFonts w:ascii="Arial Unicode" w:hAnsi="Arial Unicode"/>
          <w:sz w:val="18"/>
          <w:szCs w:val="18"/>
          <w:lang w:val="es-ES"/>
        </w:rPr>
      </w:pPr>
    </w:p>
    <w:p w:rsidR="00402CEF" w:rsidRPr="00455832" w:rsidRDefault="00402CEF" w:rsidP="00402CEF">
      <w:pPr>
        <w:rPr>
          <w:rFonts w:ascii="Arial Unicode" w:hAnsi="Arial Unicode"/>
          <w:sz w:val="18"/>
          <w:szCs w:val="18"/>
          <w:lang w:val="es-ES"/>
        </w:rPr>
      </w:pPr>
    </w:p>
    <w:p w:rsidR="00402CEF" w:rsidRPr="00455832" w:rsidRDefault="00402CEF" w:rsidP="00402CEF">
      <w:pPr>
        <w:rPr>
          <w:rFonts w:ascii="Arial Unicode" w:hAnsi="Arial Unicode"/>
          <w:sz w:val="18"/>
          <w:szCs w:val="18"/>
          <w:lang w:val="hy-AM"/>
        </w:rPr>
      </w:pPr>
    </w:p>
    <w:p w:rsidR="00402CEF" w:rsidRPr="00455832" w:rsidRDefault="00402CEF" w:rsidP="00402CEF">
      <w:pPr>
        <w:ind w:left="720" w:firstLine="720"/>
        <w:jc w:val="both"/>
        <w:rPr>
          <w:rFonts w:ascii="Arial Unicode" w:hAnsi="Arial Unicode"/>
          <w:sz w:val="20"/>
          <w:lang w:val="hy-AM"/>
        </w:rPr>
      </w:pPr>
      <w:r w:rsidRPr="00455832">
        <w:rPr>
          <w:rFonts w:ascii="Arial Unicode" w:hAnsi="Arial Unicode"/>
          <w:sz w:val="20"/>
          <w:lang w:val="hy-AM"/>
        </w:rPr>
        <w:t xml:space="preserve">___________________________________________ </w:t>
      </w:r>
      <w:r w:rsidRPr="00455832">
        <w:rPr>
          <w:rFonts w:ascii="Arial Unicode" w:hAnsi="Arial Unicode"/>
          <w:sz w:val="20"/>
          <w:lang w:val="hy-AM"/>
        </w:rPr>
        <w:tab/>
        <w:t xml:space="preserve">_____________ </w:t>
      </w:r>
    </w:p>
    <w:p w:rsidR="00402CEF" w:rsidRPr="00455832" w:rsidRDefault="00402CEF" w:rsidP="00402CEF">
      <w:pPr>
        <w:jc w:val="both"/>
        <w:rPr>
          <w:rFonts w:ascii="Arial Unicode" w:hAnsi="Arial Unicode"/>
          <w:sz w:val="20"/>
          <w:vertAlign w:val="superscript"/>
          <w:lang w:val="hy-AM"/>
        </w:rPr>
      </w:pPr>
      <w:r w:rsidRPr="00455832">
        <w:rPr>
          <w:rFonts w:ascii="Arial Unicode" w:hAnsi="Arial Unicode"/>
          <w:sz w:val="20"/>
          <w:vertAlign w:val="superscript"/>
          <w:lang w:val="hy-AM"/>
        </w:rPr>
        <w:t xml:space="preserve">                                                      մասնակցի անվանումը (ղեկավարի պաշտոնը, անուն ազգանունը)                                                       ստորագրությունը</w:t>
      </w:r>
      <w:r w:rsidRPr="00455832">
        <w:rPr>
          <w:rFonts w:ascii="Arial Unicode" w:hAnsi="Arial Unicode"/>
          <w:sz w:val="20"/>
          <w:vertAlign w:val="superscript"/>
          <w:lang w:val="hy-AM"/>
        </w:rPr>
        <w:tab/>
      </w:r>
    </w:p>
    <w:p w:rsidR="00402CEF" w:rsidRPr="00455832" w:rsidRDefault="00402CEF" w:rsidP="00402CEF">
      <w:pPr>
        <w:jc w:val="right"/>
        <w:rPr>
          <w:rFonts w:ascii="Arial Unicode" w:hAnsi="Arial Unicode"/>
          <w:sz w:val="20"/>
          <w:lang w:val="hy-AM"/>
        </w:rPr>
      </w:pPr>
    </w:p>
    <w:p w:rsidR="00402CEF" w:rsidRPr="00455832" w:rsidRDefault="00402CEF" w:rsidP="00402CEF">
      <w:pPr>
        <w:jc w:val="right"/>
        <w:rPr>
          <w:rFonts w:ascii="Arial Unicode" w:hAnsi="Arial Unicode"/>
          <w:sz w:val="20"/>
          <w:lang w:val="hy-AM"/>
        </w:rPr>
      </w:pPr>
      <w:r w:rsidRPr="00455832">
        <w:rPr>
          <w:rFonts w:ascii="Arial Unicode" w:hAnsi="Arial Unicode"/>
          <w:sz w:val="20"/>
          <w:lang w:val="hy-AM"/>
        </w:rPr>
        <w:t>Կ. Տ.</w:t>
      </w:r>
      <w:r w:rsidRPr="00455832">
        <w:rPr>
          <w:rStyle w:val="af6"/>
          <w:rFonts w:ascii="Arial Unicode" w:hAnsi="Arial Unicode"/>
          <w:sz w:val="20"/>
          <w:lang w:val="hy-AM"/>
        </w:rPr>
        <w:footnoteReference w:id="8"/>
      </w:r>
      <w:r w:rsidRPr="00455832">
        <w:rPr>
          <w:rFonts w:ascii="Arial Unicode" w:hAnsi="Arial Unicode"/>
          <w:sz w:val="20"/>
          <w:lang w:val="hy-AM"/>
        </w:rPr>
        <w:tab/>
      </w:r>
      <w:r w:rsidRPr="00455832">
        <w:rPr>
          <w:rFonts w:ascii="Arial Unicode" w:hAnsi="Arial Unicode"/>
          <w:sz w:val="20"/>
          <w:lang w:val="hy-AM"/>
        </w:rPr>
        <w:tab/>
      </w:r>
    </w:p>
    <w:p w:rsidR="00402CEF" w:rsidRPr="00455832" w:rsidRDefault="00402CEF" w:rsidP="00402CEF">
      <w:pPr>
        <w:jc w:val="right"/>
        <w:rPr>
          <w:rFonts w:ascii="Arial Unicode" w:hAnsi="Arial Unicode"/>
          <w:sz w:val="20"/>
          <w:lang w:val="hy-AM"/>
        </w:rPr>
      </w:pPr>
    </w:p>
    <w:p w:rsidR="00402CEF" w:rsidRPr="00455832" w:rsidRDefault="00402CEF" w:rsidP="00402CEF">
      <w:pPr>
        <w:rPr>
          <w:rFonts w:ascii="Arial Unicode" w:hAnsi="Arial Unicode" w:cs="Sylfaen"/>
          <w:i/>
          <w:sz w:val="16"/>
          <w:szCs w:val="16"/>
          <w:lang w:val="hy-AM"/>
        </w:rPr>
      </w:pPr>
    </w:p>
    <w:p w:rsidR="00402CEF" w:rsidRPr="00455832" w:rsidRDefault="00402CEF" w:rsidP="00402CEF">
      <w:pPr>
        <w:rPr>
          <w:rFonts w:ascii="Arial Unicode" w:hAnsi="Arial Unicode" w:cs="Sylfaen"/>
          <w:i/>
          <w:sz w:val="16"/>
          <w:szCs w:val="16"/>
          <w:lang w:val="hy-AM"/>
        </w:rPr>
      </w:pPr>
    </w:p>
    <w:p w:rsidR="00402CEF" w:rsidRPr="00455832" w:rsidRDefault="00402CEF" w:rsidP="00402CEF">
      <w:pPr>
        <w:rPr>
          <w:rFonts w:ascii="Arial Unicode" w:hAnsi="Arial Unicode" w:cs="Sylfaen"/>
          <w:i/>
          <w:sz w:val="16"/>
          <w:szCs w:val="16"/>
          <w:lang w:val="hy-AM"/>
        </w:rPr>
      </w:pPr>
    </w:p>
    <w:p w:rsidR="00402CEF" w:rsidRPr="00455832" w:rsidRDefault="00402CEF" w:rsidP="00402CEF">
      <w:pPr>
        <w:rPr>
          <w:rFonts w:ascii="Arial Unicode" w:hAnsi="Arial Unicode" w:cs="Sylfaen"/>
          <w:i/>
          <w:sz w:val="16"/>
          <w:szCs w:val="16"/>
          <w:lang w:val="hy-AM"/>
        </w:rPr>
      </w:pPr>
    </w:p>
    <w:p w:rsidR="00402CEF" w:rsidRPr="00455832" w:rsidRDefault="00402CEF" w:rsidP="00402CEF">
      <w:pPr>
        <w:rPr>
          <w:rFonts w:ascii="Arial Unicode" w:hAnsi="Arial Unicode" w:cs="Sylfaen"/>
          <w:i/>
          <w:sz w:val="16"/>
          <w:szCs w:val="16"/>
          <w:lang w:val="hy-AM"/>
        </w:rPr>
      </w:pPr>
    </w:p>
    <w:p w:rsidR="00402CEF" w:rsidRPr="00455832" w:rsidRDefault="00402CEF" w:rsidP="00402CEF">
      <w:pPr>
        <w:rPr>
          <w:rFonts w:ascii="Arial Unicode" w:hAnsi="Arial Unicode" w:cs="Sylfaen"/>
          <w:i/>
          <w:sz w:val="16"/>
          <w:szCs w:val="16"/>
          <w:lang w:val="hy-AM"/>
        </w:rPr>
      </w:pPr>
    </w:p>
    <w:p w:rsidR="00402CEF" w:rsidRPr="00455832" w:rsidRDefault="00402CEF" w:rsidP="00402CEF">
      <w:pPr>
        <w:rPr>
          <w:rFonts w:ascii="Arial Unicode" w:hAnsi="Arial Unicode" w:cs="Sylfaen"/>
          <w:i/>
          <w:sz w:val="16"/>
          <w:szCs w:val="16"/>
          <w:lang w:val="hy-AM"/>
        </w:rPr>
      </w:pPr>
    </w:p>
    <w:p w:rsidR="00402CEF" w:rsidRPr="00455832" w:rsidRDefault="00402CEF" w:rsidP="00402CEF">
      <w:pPr>
        <w:rPr>
          <w:rFonts w:ascii="Arial Unicode" w:hAnsi="Arial Unicode" w:cs="Sylfaen"/>
          <w:i/>
          <w:sz w:val="16"/>
          <w:szCs w:val="16"/>
          <w:lang w:val="hy-AM"/>
        </w:rPr>
      </w:pPr>
    </w:p>
    <w:p w:rsidR="00402CEF" w:rsidRPr="00455832" w:rsidDel="000B1088" w:rsidRDefault="00402CEF" w:rsidP="00FC3B4D">
      <w:pPr>
        <w:pStyle w:val="31"/>
        <w:spacing w:line="240" w:lineRule="auto"/>
        <w:ind w:firstLine="0"/>
        <w:rPr>
          <w:rFonts w:ascii="Arial Unicode" w:hAnsi="Arial Unicode"/>
          <w:i/>
          <w:lang w:val="es-ES" w:eastAsia="ru-RU"/>
        </w:rPr>
      </w:pPr>
      <w:r w:rsidRPr="00455832">
        <w:rPr>
          <w:rFonts w:ascii="Arial Unicode" w:hAnsi="Arial Unicode"/>
          <w:i/>
          <w:lang w:val="es-ES" w:eastAsia="ru-RU"/>
        </w:rPr>
        <w:lastRenderedPageBreak/>
        <w:br w:type="page"/>
      </w:r>
    </w:p>
    <w:p w:rsidR="00402CEF" w:rsidRPr="00455832" w:rsidRDefault="00402CEF" w:rsidP="00402CEF">
      <w:pPr>
        <w:pStyle w:val="31"/>
        <w:spacing w:line="240" w:lineRule="auto"/>
        <w:jc w:val="right"/>
        <w:rPr>
          <w:rFonts w:ascii="Arial Unicode" w:hAnsi="Arial Unicode" w:cs="Arial"/>
          <w:b/>
          <w:lang w:val="hy-AM"/>
        </w:rPr>
      </w:pPr>
      <w:r w:rsidRPr="00455832">
        <w:rPr>
          <w:rFonts w:ascii="Arial Unicode" w:hAnsi="Arial Unicode" w:cs="Sylfaen"/>
          <w:b/>
          <w:lang w:val="hy-AM"/>
        </w:rPr>
        <w:lastRenderedPageBreak/>
        <w:t>Հավելված</w:t>
      </w:r>
      <w:r w:rsidRPr="00455832">
        <w:rPr>
          <w:rFonts w:ascii="Arial Unicode" w:hAnsi="Arial Unicode" w:cs="Arial"/>
          <w:b/>
          <w:lang w:val="hy-AM"/>
        </w:rPr>
        <w:t xml:space="preserve"> 4.1</w:t>
      </w:r>
    </w:p>
    <w:p w:rsidR="00402CEF" w:rsidRPr="00455832" w:rsidRDefault="00402CEF" w:rsidP="00402CEF">
      <w:pPr>
        <w:pStyle w:val="31"/>
        <w:spacing w:line="240" w:lineRule="auto"/>
        <w:jc w:val="right"/>
        <w:rPr>
          <w:rFonts w:ascii="Arial Unicode" w:hAnsi="Arial Unicode" w:cs="Arial"/>
          <w:b/>
          <w:lang w:val="hy-AM"/>
        </w:rPr>
      </w:pPr>
      <w:r w:rsidRPr="00455832">
        <w:rPr>
          <w:rFonts w:ascii="Arial Unicode" w:hAnsi="Arial Unicode"/>
          <w:sz w:val="24"/>
          <w:szCs w:val="24"/>
          <w:lang w:val="hy-AM"/>
        </w:rPr>
        <w:t>«</w:t>
      </w:r>
      <w:r w:rsidR="00FC3B4D" w:rsidRPr="00455832">
        <w:rPr>
          <w:rFonts w:ascii="Arial Unicode" w:hAnsi="Arial Unicode"/>
          <w:b/>
          <w:lang w:val="hy-AM"/>
        </w:rPr>
        <w:t>-ԱՄ</w:t>
      </w:r>
      <w:r w:rsidR="00FC3B4D" w:rsidRPr="005B18DB">
        <w:rPr>
          <w:rFonts w:ascii="Arial Unicode" w:hAnsi="Arial Unicode"/>
          <w:b/>
          <w:lang w:val="hy-AM"/>
        </w:rPr>
        <w:t>Խ</w:t>
      </w:r>
      <w:r w:rsidRPr="00455832">
        <w:rPr>
          <w:rFonts w:ascii="Arial Unicode" w:hAnsi="Arial Unicode"/>
          <w:b/>
          <w:lang w:val="hy-AM"/>
        </w:rPr>
        <w:t>Հ--</w:t>
      </w:r>
      <w:r w:rsidRPr="00455832">
        <w:rPr>
          <w:rFonts w:ascii="Arial Unicode" w:hAnsi="Arial Unicode" w:cs="Sylfaen"/>
          <w:b/>
          <w:lang w:val="hy-AM"/>
        </w:rPr>
        <w:t>ԳՀԾՁԲ</w:t>
      </w:r>
      <w:r w:rsidR="00FC3B4D" w:rsidRPr="00455832">
        <w:rPr>
          <w:rFonts w:ascii="Arial Unicode" w:hAnsi="Arial Unicode" w:cs="Arial"/>
          <w:b/>
          <w:lang w:val="hy-AM"/>
        </w:rPr>
        <w:t>--</w:t>
      </w:r>
      <w:r w:rsidR="00FC3B4D" w:rsidRPr="005B18DB">
        <w:rPr>
          <w:rFonts w:ascii="Arial Unicode" w:hAnsi="Arial Unicode" w:cs="Arial"/>
          <w:b/>
          <w:lang w:val="hy-AM"/>
        </w:rPr>
        <w:t>20</w:t>
      </w:r>
      <w:r w:rsidRPr="00455832">
        <w:rPr>
          <w:rFonts w:ascii="Arial Unicode" w:hAnsi="Arial Unicode" w:cs="Arial"/>
          <w:b/>
          <w:lang w:val="hy-AM"/>
        </w:rPr>
        <w:t>/</w:t>
      </w:r>
      <w:r w:rsidR="00FC3B4D" w:rsidRPr="005B18DB">
        <w:rPr>
          <w:rFonts w:ascii="Arial Unicode" w:hAnsi="Arial Unicode" w:cs="Arial"/>
          <w:b/>
          <w:lang w:val="hy-AM"/>
        </w:rPr>
        <w:t>1</w:t>
      </w:r>
      <w:r w:rsidRPr="00455832">
        <w:rPr>
          <w:rFonts w:ascii="Arial Unicode" w:hAnsi="Arial Unicode"/>
          <w:sz w:val="24"/>
          <w:szCs w:val="24"/>
          <w:lang w:val="hy-AM"/>
        </w:rPr>
        <w:t>»</w:t>
      </w:r>
      <w:r w:rsidRPr="00455832">
        <w:rPr>
          <w:rFonts w:ascii="Arial Unicode" w:hAnsi="Arial Unicode" w:cs="Sylfaen"/>
          <w:b/>
          <w:lang w:val="hy-AM"/>
        </w:rPr>
        <w:t>*ծածկագրով</w:t>
      </w:r>
    </w:p>
    <w:p w:rsidR="00402CEF" w:rsidRPr="00455832" w:rsidRDefault="00402CEF" w:rsidP="00402CEF">
      <w:pPr>
        <w:pStyle w:val="31"/>
        <w:spacing w:line="240" w:lineRule="auto"/>
        <w:jc w:val="right"/>
        <w:rPr>
          <w:rFonts w:ascii="Arial Unicode" w:hAnsi="Arial Unicode" w:cs="Sylfaen"/>
          <w:b/>
          <w:lang w:val="hy-AM"/>
        </w:rPr>
      </w:pPr>
      <w:r w:rsidRPr="00455832">
        <w:rPr>
          <w:rFonts w:ascii="Arial Unicode" w:hAnsi="Arial Unicode" w:cs="Sylfaen"/>
          <w:b/>
          <w:lang w:val="hy-AM"/>
        </w:rPr>
        <w:t>Գնանշմանհարցմանհրավերի</w:t>
      </w:r>
    </w:p>
    <w:p w:rsidR="00402CEF" w:rsidRPr="00455832" w:rsidRDefault="00402CEF" w:rsidP="00402CEF">
      <w:pPr>
        <w:pStyle w:val="31"/>
        <w:spacing w:line="240" w:lineRule="auto"/>
        <w:jc w:val="right"/>
        <w:rPr>
          <w:rFonts w:ascii="Arial Unicode" w:hAnsi="Arial Unicode" w:cs="Sylfaen"/>
          <w:b/>
          <w:lang w:val="hy-AM"/>
        </w:rPr>
      </w:pPr>
    </w:p>
    <w:p w:rsidR="00402CEF" w:rsidRPr="00455832" w:rsidRDefault="00402CEF" w:rsidP="00402CEF">
      <w:pPr>
        <w:jc w:val="center"/>
        <w:rPr>
          <w:rFonts w:ascii="Arial Unicode" w:hAnsi="Arial Unicode" w:cs="GHEA Grapalat"/>
          <w:b/>
          <w:sz w:val="20"/>
          <w:szCs w:val="20"/>
          <w:lang w:val="hy-AM"/>
        </w:rPr>
      </w:pPr>
      <w:r w:rsidRPr="00455832">
        <w:rPr>
          <w:rFonts w:ascii="Arial Unicode" w:hAnsi="Arial Unicode" w:cs="GHEA Grapalat"/>
          <w:b/>
          <w:sz w:val="20"/>
          <w:szCs w:val="20"/>
          <w:lang w:val="hy-AM"/>
        </w:rPr>
        <w:t xml:space="preserve">ՏՈւԺԱՆՔԻ ՄԱՍԻՆ ՀԱՄԱՁԱՅՆԱԳԻՐ </w:t>
      </w:r>
    </w:p>
    <w:p w:rsidR="00402CEF" w:rsidRPr="00455832" w:rsidRDefault="00402CEF" w:rsidP="00402CEF">
      <w:pPr>
        <w:jc w:val="center"/>
        <w:rPr>
          <w:rFonts w:ascii="Arial Unicode" w:hAnsi="Arial Unicode" w:cs="GHEA Grapalat"/>
          <w:b/>
          <w:sz w:val="20"/>
          <w:szCs w:val="20"/>
          <w:lang w:val="hy-AM"/>
        </w:rPr>
      </w:pPr>
      <w:r w:rsidRPr="00455832">
        <w:rPr>
          <w:rFonts w:ascii="Arial Unicode" w:hAnsi="Arial Unicode" w:cs="GHEA Grapalat"/>
          <w:b/>
          <w:sz w:val="18"/>
          <w:szCs w:val="18"/>
          <w:lang w:val="hy-AM"/>
        </w:rPr>
        <w:t xml:space="preserve">         (որակավորման ապահովում)</w:t>
      </w:r>
    </w:p>
    <w:p w:rsidR="00402CEF" w:rsidRPr="00455832" w:rsidRDefault="00402CEF" w:rsidP="00402CEF">
      <w:pPr>
        <w:rPr>
          <w:rFonts w:ascii="Arial Unicode" w:hAnsi="Arial Unicode" w:cs="GHEA Grapalat"/>
          <w:b/>
          <w:sz w:val="20"/>
          <w:szCs w:val="20"/>
          <w:lang w:val="hy-AM"/>
        </w:rPr>
      </w:pPr>
    </w:p>
    <w:p w:rsidR="00402CEF" w:rsidRPr="00455832" w:rsidRDefault="00FC3B4D" w:rsidP="00402CEF">
      <w:pPr>
        <w:rPr>
          <w:rFonts w:ascii="Arial Unicode" w:hAnsi="Arial Unicode" w:cs="GHEA Grapalat"/>
          <w:sz w:val="20"/>
          <w:szCs w:val="20"/>
          <w:lang w:val="hy-AM"/>
        </w:rPr>
      </w:pPr>
      <w:r w:rsidRPr="005B18DB">
        <w:rPr>
          <w:rFonts w:ascii="Arial Unicode" w:hAnsi="Arial Unicode" w:cs="GHEA Grapalat"/>
          <w:sz w:val="20"/>
          <w:szCs w:val="20"/>
          <w:lang w:val="hy-AM"/>
        </w:rPr>
        <w:t>Խաչփար</w:t>
      </w:r>
      <w:r w:rsidR="00402CEF" w:rsidRPr="00455832">
        <w:rPr>
          <w:rFonts w:ascii="Arial Unicode" w:hAnsi="Arial Unicode" w:cs="GHEA Grapalat"/>
          <w:sz w:val="20"/>
          <w:szCs w:val="20"/>
          <w:lang w:val="hy-AM"/>
        </w:rPr>
        <w:t xml:space="preserve">   համայնք</w:t>
      </w:r>
      <w:r w:rsidR="00402CEF" w:rsidRPr="00455832">
        <w:rPr>
          <w:rFonts w:ascii="Arial Unicode" w:hAnsi="Arial Unicode" w:cs="GHEA Grapalat"/>
          <w:sz w:val="20"/>
          <w:szCs w:val="20"/>
          <w:lang w:val="hy-AM"/>
        </w:rPr>
        <w:tab/>
      </w:r>
      <w:r w:rsidR="00402CEF" w:rsidRPr="00455832">
        <w:rPr>
          <w:rFonts w:ascii="Arial Unicode" w:hAnsi="Arial Unicode" w:cs="GHEA Grapalat"/>
          <w:sz w:val="20"/>
          <w:szCs w:val="20"/>
          <w:lang w:val="hy-AM"/>
        </w:rPr>
        <w:tab/>
      </w:r>
      <w:r w:rsidR="00402CEF" w:rsidRPr="00455832">
        <w:rPr>
          <w:rFonts w:ascii="Arial Unicode" w:hAnsi="Arial Unicode" w:cs="GHEA Grapalat"/>
          <w:sz w:val="20"/>
          <w:szCs w:val="20"/>
          <w:lang w:val="hy-AM"/>
        </w:rPr>
        <w:tab/>
      </w:r>
      <w:r w:rsidR="00402CEF" w:rsidRPr="00455832">
        <w:rPr>
          <w:rFonts w:ascii="Arial Unicode" w:hAnsi="Arial Unicode" w:cs="GHEA Grapalat"/>
          <w:sz w:val="20"/>
          <w:szCs w:val="20"/>
          <w:lang w:val="hy-AM"/>
        </w:rPr>
        <w:tab/>
      </w:r>
      <w:r w:rsidR="00402CEF" w:rsidRPr="00455832">
        <w:rPr>
          <w:rFonts w:ascii="Arial Unicode" w:hAnsi="Arial Unicode" w:cs="GHEA Grapalat"/>
          <w:sz w:val="20"/>
          <w:szCs w:val="20"/>
          <w:lang w:val="hy-AM"/>
        </w:rPr>
        <w:tab/>
      </w:r>
      <w:r w:rsidR="00402CEF" w:rsidRPr="00455832">
        <w:rPr>
          <w:rFonts w:ascii="Arial Unicode" w:hAnsi="Arial Unicode"/>
          <w:sz w:val="20"/>
          <w:szCs w:val="20"/>
          <w:lang w:val="hy-AM"/>
        </w:rPr>
        <w:t>«»</w:t>
      </w:r>
      <w:r w:rsidR="00402CEF" w:rsidRPr="00455832">
        <w:rPr>
          <w:rFonts w:ascii="Arial Unicode" w:hAnsi="Arial Unicode" w:cs="GHEA Grapalat"/>
          <w:sz w:val="20"/>
          <w:szCs w:val="20"/>
          <w:u w:val="single"/>
          <w:lang w:val="hy-AM"/>
        </w:rPr>
        <w:tab/>
      </w:r>
      <w:r w:rsidR="00402CEF" w:rsidRPr="00455832">
        <w:rPr>
          <w:rFonts w:ascii="Arial Unicode" w:hAnsi="Arial Unicode" w:cs="GHEA Grapalat"/>
          <w:sz w:val="20"/>
          <w:szCs w:val="20"/>
          <w:u w:val="single"/>
          <w:lang w:val="hy-AM"/>
        </w:rPr>
        <w:tab/>
      </w:r>
      <w:r w:rsidR="00402CEF" w:rsidRPr="00455832">
        <w:rPr>
          <w:rFonts w:ascii="Arial Unicode" w:hAnsi="Arial Unicode" w:cs="GHEA Grapalat"/>
          <w:sz w:val="20"/>
          <w:szCs w:val="20"/>
          <w:u w:val="single"/>
          <w:lang w:val="hy-AM"/>
        </w:rPr>
        <w:tab/>
      </w:r>
      <w:r w:rsidR="00402CEF" w:rsidRPr="00455832">
        <w:rPr>
          <w:rFonts w:ascii="Arial Unicode" w:hAnsi="Arial Unicode" w:cs="GHEA Grapalat"/>
          <w:sz w:val="20"/>
          <w:szCs w:val="20"/>
          <w:lang w:val="hy-AM"/>
        </w:rPr>
        <w:t xml:space="preserve"> 20   թ.**</w:t>
      </w:r>
    </w:p>
    <w:p w:rsidR="00402CEF" w:rsidRPr="00455832" w:rsidRDefault="00402CEF" w:rsidP="00402CEF">
      <w:pPr>
        <w:rPr>
          <w:rFonts w:ascii="Arial Unicode" w:hAnsi="Arial Unicode" w:cs="GHEA Grapalat"/>
          <w:sz w:val="20"/>
          <w:szCs w:val="20"/>
          <w:lang w:val="hy-AM"/>
        </w:rPr>
      </w:pPr>
    </w:p>
    <w:p w:rsidR="00402CEF" w:rsidRPr="00455832" w:rsidRDefault="00402CEF" w:rsidP="00402CEF">
      <w:pPr>
        <w:jc w:val="both"/>
        <w:rPr>
          <w:rFonts w:ascii="Arial Unicode" w:hAnsi="Arial Unicode" w:cs="GHEA Grapalat"/>
          <w:sz w:val="20"/>
          <w:szCs w:val="20"/>
          <w:u w:val="single"/>
          <w:vertAlign w:val="subscript"/>
          <w:lang w:val="hy-AM"/>
        </w:rPr>
      </w:pPr>
      <w:r w:rsidRPr="00455832">
        <w:rPr>
          <w:rFonts w:ascii="Arial Unicode" w:hAnsi="Arial Unicode" w:cs="GHEA Grapalat"/>
          <w:sz w:val="20"/>
          <w:szCs w:val="20"/>
          <w:u w:val="single"/>
          <w:vertAlign w:val="subscript"/>
          <w:lang w:val="hy-AM"/>
        </w:rPr>
        <w:tab/>
      </w:r>
      <w:r w:rsidRPr="00455832">
        <w:rPr>
          <w:rFonts w:ascii="Arial Unicode" w:hAnsi="Arial Unicode" w:cs="GHEA Grapalat"/>
          <w:sz w:val="20"/>
          <w:szCs w:val="20"/>
          <w:u w:val="single"/>
          <w:vertAlign w:val="subscript"/>
          <w:lang w:val="hy-AM"/>
        </w:rPr>
        <w:tab/>
      </w:r>
      <w:r w:rsidRPr="00455832">
        <w:rPr>
          <w:rFonts w:ascii="Arial Unicode" w:hAnsi="Arial Unicode" w:cs="GHEA Grapalat"/>
          <w:sz w:val="20"/>
          <w:szCs w:val="20"/>
          <w:u w:val="single"/>
          <w:vertAlign w:val="subscript"/>
          <w:lang w:val="hy-AM"/>
        </w:rPr>
        <w:tab/>
      </w:r>
      <w:r w:rsidRPr="00455832">
        <w:rPr>
          <w:rFonts w:ascii="Arial Unicode" w:hAnsi="Arial Unicode" w:cs="GHEA Grapalat"/>
          <w:sz w:val="20"/>
          <w:szCs w:val="20"/>
          <w:vertAlign w:val="subscript"/>
          <w:lang w:val="hy-AM"/>
        </w:rPr>
        <w:t xml:space="preserve">, </w:t>
      </w:r>
      <w:r w:rsidRPr="00455832">
        <w:rPr>
          <w:rFonts w:ascii="Arial Unicode" w:hAnsi="Arial Unicode" w:cs="GHEA Grapalat"/>
          <w:sz w:val="20"/>
          <w:szCs w:val="20"/>
          <w:lang w:val="hy-AM"/>
        </w:rPr>
        <w:t xml:space="preserve">ի դեմս Ընկերության տնօրեն </w:t>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p>
    <w:p w:rsidR="00402CEF" w:rsidRPr="00455832" w:rsidRDefault="00402CEF" w:rsidP="00402CEF">
      <w:pPr>
        <w:jc w:val="both"/>
        <w:rPr>
          <w:rFonts w:ascii="Arial Unicode" w:hAnsi="Arial Unicode" w:cs="GHEA Grapalat"/>
          <w:sz w:val="20"/>
          <w:szCs w:val="20"/>
          <w:lang w:val="hy-AM"/>
        </w:rPr>
      </w:pPr>
      <w:r w:rsidRPr="00455832">
        <w:rPr>
          <w:rFonts w:ascii="Arial Unicode" w:hAnsi="Arial Unicode"/>
          <w:sz w:val="20"/>
          <w:szCs w:val="20"/>
          <w:vertAlign w:val="superscript"/>
          <w:lang w:val="hy-AM"/>
        </w:rPr>
        <w:t xml:space="preserve">       Ընկերության անվանումը</w:t>
      </w:r>
      <w:r w:rsidRPr="00455832">
        <w:rPr>
          <w:rFonts w:ascii="Arial Unicode" w:hAnsi="Arial Unicode" w:cs="GHEA Grapalat"/>
          <w:sz w:val="20"/>
          <w:szCs w:val="20"/>
          <w:vertAlign w:val="subscript"/>
          <w:lang w:val="hy-AM"/>
        </w:rPr>
        <w:tab/>
      </w:r>
      <w:r w:rsidRPr="00455832">
        <w:rPr>
          <w:rFonts w:ascii="Arial Unicode" w:hAnsi="Arial Unicode" w:cs="GHEA Grapalat"/>
          <w:sz w:val="20"/>
          <w:szCs w:val="20"/>
          <w:vertAlign w:val="subscript"/>
          <w:lang w:val="hy-AM"/>
        </w:rPr>
        <w:tab/>
      </w:r>
      <w:r w:rsidRPr="00455832">
        <w:rPr>
          <w:rFonts w:ascii="Arial Unicode" w:hAnsi="Arial Unicode" w:cs="GHEA Grapalat"/>
          <w:sz w:val="20"/>
          <w:szCs w:val="20"/>
          <w:vertAlign w:val="subscript"/>
          <w:lang w:val="hy-AM"/>
        </w:rPr>
        <w:tab/>
      </w:r>
      <w:r w:rsidRPr="00455832">
        <w:rPr>
          <w:rFonts w:ascii="Arial Unicode" w:hAnsi="Arial Unicode" w:cs="GHEA Grapalat"/>
          <w:sz w:val="20"/>
          <w:szCs w:val="20"/>
          <w:vertAlign w:val="subscript"/>
          <w:lang w:val="hy-AM"/>
        </w:rPr>
        <w:tab/>
      </w:r>
      <w:r w:rsidRPr="00455832">
        <w:rPr>
          <w:rFonts w:ascii="Arial Unicode" w:hAnsi="Arial Unicode" w:cs="GHEA Grapalat"/>
          <w:sz w:val="20"/>
          <w:szCs w:val="20"/>
          <w:vertAlign w:val="subscript"/>
          <w:lang w:val="hy-AM"/>
        </w:rPr>
        <w:tab/>
      </w:r>
      <w:r w:rsidRPr="00455832">
        <w:rPr>
          <w:rFonts w:ascii="Arial Unicode" w:hAnsi="Arial Unicode"/>
          <w:sz w:val="20"/>
          <w:szCs w:val="20"/>
          <w:vertAlign w:val="superscript"/>
          <w:lang w:val="hy-AM"/>
        </w:rPr>
        <w:t>Ընկերության տնօրենի անուն ազգանունը, անձնագրային տվյալները</w:t>
      </w:r>
      <w:r w:rsidRPr="00455832">
        <w:rPr>
          <w:rFonts w:ascii="Arial Unicode" w:hAnsi="Arial Unicode" w:cs="GHEA Grapalat"/>
          <w:sz w:val="20"/>
          <w:szCs w:val="20"/>
          <w:vertAlign w:val="subscript"/>
          <w:lang w:val="hy-AM"/>
        </w:rPr>
        <w:t xml:space="preserve">, </w:t>
      </w:r>
      <w:r w:rsidRPr="00455832">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402CEF" w:rsidRPr="00455832" w:rsidRDefault="00402CEF" w:rsidP="00402CEF">
      <w:pPr>
        <w:ind w:firstLine="708"/>
        <w:jc w:val="both"/>
        <w:rPr>
          <w:rFonts w:ascii="Arial Unicode" w:hAnsi="Arial Unicode" w:cs="GHEA Grapalat"/>
          <w:sz w:val="20"/>
          <w:szCs w:val="20"/>
          <w:lang w:val="hy-AM"/>
        </w:rPr>
      </w:pPr>
    </w:p>
    <w:p w:rsidR="00402CEF" w:rsidRPr="00455832" w:rsidRDefault="00402CEF" w:rsidP="00402CEF">
      <w:pPr>
        <w:numPr>
          <w:ilvl w:val="0"/>
          <w:numId w:val="6"/>
        </w:numPr>
        <w:spacing w:after="0" w:line="240" w:lineRule="auto"/>
        <w:jc w:val="center"/>
        <w:rPr>
          <w:rFonts w:ascii="Arial Unicode" w:hAnsi="Arial Unicode" w:cs="GHEA Grapalat"/>
          <w:b/>
          <w:bCs/>
          <w:sz w:val="20"/>
          <w:szCs w:val="20"/>
          <w:lang w:val="pt-BR"/>
        </w:rPr>
      </w:pPr>
      <w:r w:rsidRPr="00455832">
        <w:rPr>
          <w:rFonts w:ascii="Arial Unicode" w:hAnsi="Arial Unicode" w:cs="GHEA Grapalat"/>
          <w:b/>
          <w:sz w:val="20"/>
          <w:szCs w:val="20"/>
          <w:lang w:val="hy-AM"/>
        </w:rPr>
        <w:t xml:space="preserve"> Հ</w:t>
      </w:r>
      <w:r w:rsidRPr="00455832">
        <w:rPr>
          <w:rFonts w:ascii="Arial Unicode" w:hAnsi="Arial Unicode" w:cs="GHEA Grapalat"/>
          <w:b/>
          <w:sz w:val="20"/>
          <w:szCs w:val="20"/>
        </w:rPr>
        <w:t>ամաձայնության առարկան</w:t>
      </w:r>
    </w:p>
    <w:p w:rsidR="00402CEF" w:rsidRPr="00455832" w:rsidRDefault="00402CEF" w:rsidP="00402CEF">
      <w:pPr>
        <w:jc w:val="both"/>
        <w:rPr>
          <w:rFonts w:ascii="Arial Unicode" w:hAnsi="Arial Unicode" w:cs="GHEA Grapalat"/>
          <w:b/>
          <w:bCs/>
          <w:sz w:val="20"/>
          <w:szCs w:val="20"/>
          <w:lang w:val="pt-BR"/>
        </w:rPr>
      </w:pPr>
      <w:r w:rsidRPr="00455832">
        <w:rPr>
          <w:rFonts w:ascii="Arial Unicode" w:hAnsi="Arial Unicode" w:cs="GHEA Grapalat"/>
          <w:sz w:val="20"/>
          <w:szCs w:val="20"/>
          <w:lang w:val="pt-BR"/>
        </w:rPr>
        <w:tab/>
      </w:r>
      <w:r w:rsidRPr="00455832">
        <w:rPr>
          <w:rFonts w:ascii="Arial Unicode" w:hAnsi="Arial Unicode" w:cs="GHEA Grapalat"/>
          <w:sz w:val="20"/>
          <w:szCs w:val="20"/>
          <w:lang w:val="pt-BR"/>
        </w:rPr>
        <w:tab/>
      </w:r>
    </w:p>
    <w:p w:rsidR="00402CEF" w:rsidRPr="00455832" w:rsidRDefault="00402CEF" w:rsidP="00402CEF">
      <w:pPr>
        <w:numPr>
          <w:ilvl w:val="1"/>
          <w:numId w:val="7"/>
        </w:numPr>
        <w:spacing w:after="0" w:line="240" w:lineRule="auto"/>
        <w:ind w:left="0" w:firstLine="426"/>
        <w:jc w:val="both"/>
        <w:rPr>
          <w:rFonts w:ascii="Arial Unicode" w:hAnsi="Arial Unicode" w:cs="GHEA Grapalat"/>
          <w:sz w:val="20"/>
          <w:szCs w:val="20"/>
          <w:lang w:val="pt-BR"/>
        </w:rPr>
      </w:pPr>
      <w:r w:rsidRPr="00455832">
        <w:rPr>
          <w:rFonts w:ascii="Arial Unicode" w:hAnsi="Arial Unicode" w:cs="GHEA Grapalat"/>
          <w:sz w:val="20"/>
          <w:szCs w:val="20"/>
          <w:lang w:val="pt-BR"/>
        </w:rPr>
        <w:t xml:space="preserve">Ընկերությունը մասնակցում է </w:t>
      </w:r>
      <w:r w:rsidRPr="00455832">
        <w:rPr>
          <w:rFonts w:ascii="Arial Unicode" w:hAnsi="Arial Unicode" w:cs="GHEA Grapalat"/>
          <w:sz w:val="20"/>
          <w:szCs w:val="20"/>
          <w:u w:val="single"/>
          <w:lang w:val="pt-BR"/>
        </w:rPr>
        <w:tab/>
      </w:r>
      <w:r w:rsidRPr="00455832">
        <w:rPr>
          <w:rFonts w:ascii="Arial Unicode" w:hAnsi="Arial Unicode" w:cs="GHEA Grapalat"/>
          <w:sz w:val="20"/>
          <w:szCs w:val="20"/>
          <w:u w:val="single"/>
          <w:lang w:val="pt-BR"/>
        </w:rPr>
        <w:tab/>
      </w:r>
      <w:r w:rsidRPr="00455832">
        <w:rPr>
          <w:rFonts w:ascii="Arial Unicode" w:hAnsi="Arial Unicode" w:cs="GHEA Grapalat"/>
          <w:sz w:val="20"/>
          <w:szCs w:val="20"/>
          <w:u w:val="single"/>
          <w:lang w:val="pt-BR"/>
        </w:rPr>
        <w:tab/>
      </w:r>
      <w:r w:rsidRPr="00455832">
        <w:rPr>
          <w:rFonts w:ascii="Arial Unicode" w:hAnsi="Arial Unicode" w:cs="GHEA Grapalat"/>
          <w:sz w:val="20"/>
          <w:szCs w:val="20"/>
          <w:u w:val="single"/>
          <w:lang w:val="pt-BR"/>
        </w:rPr>
        <w:tab/>
      </w:r>
      <w:r w:rsidRPr="00455832">
        <w:rPr>
          <w:rFonts w:ascii="Arial Unicode" w:hAnsi="Arial Unicode" w:cs="GHEA Grapalat"/>
          <w:sz w:val="20"/>
          <w:szCs w:val="20"/>
          <w:u w:val="single"/>
          <w:lang w:val="pt-BR"/>
        </w:rPr>
        <w:tab/>
      </w:r>
      <w:r w:rsidRPr="00455832">
        <w:rPr>
          <w:rFonts w:ascii="Arial Unicode" w:hAnsi="Arial Unicode" w:cs="GHEA Grapalat"/>
          <w:sz w:val="20"/>
          <w:szCs w:val="20"/>
          <w:lang w:val="pt-BR"/>
        </w:rPr>
        <w:t xml:space="preserve">*  (այսուհետ` Պատվիրատու) կողմից </w:t>
      </w:r>
    </w:p>
    <w:p w:rsidR="00402CEF" w:rsidRPr="00455832" w:rsidRDefault="00402CEF" w:rsidP="00402CEF">
      <w:pPr>
        <w:ind w:left="426"/>
        <w:jc w:val="both"/>
        <w:rPr>
          <w:rFonts w:ascii="Arial Unicode" w:hAnsi="Arial Unicode" w:cs="GHEA Grapalat"/>
          <w:sz w:val="20"/>
          <w:szCs w:val="20"/>
          <w:lang w:val="pt-BR"/>
        </w:rPr>
      </w:pPr>
      <w:r w:rsidRPr="00455832">
        <w:rPr>
          <w:rFonts w:ascii="Arial Unicode" w:hAnsi="Arial Unicode"/>
          <w:sz w:val="20"/>
          <w:szCs w:val="20"/>
          <w:vertAlign w:val="superscript"/>
          <w:lang w:val="hy-AM"/>
        </w:rPr>
        <w:t>պատվիրատուի անվանումը</w:t>
      </w:r>
    </w:p>
    <w:p w:rsidR="00402CEF" w:rsidRPr="00455832" w:rsidRDefault="00402CEF" w:rsidP="00402CEF">
      <w:pPr>
        <w:jc w:val="both"/>
        <w:rPr>
          <w:rFonts w:ascii="Arial Unicode" w:hAnsi="Arial Unicode" w:cs="GHEA Grapalat"/>
          <w:sz w:val="20"/>
          <w:szCs w:val="20"/>
          <w:lang w:val="pt-BR"/>
        </w:rPr>
      </w:pPr>
      <w:r w:rsidRPr="00455832">
        <w:rPr>
          <w:rFonts w:ascii="Arial Unicode" w:hAnsi="Arial Unicode" w:cs="GHEA Grapalat"/>
          <w:sz w:val="20"/>
          <w:szCs w:val="20"/>
          <w:lang w:val="pt-BR"/>
        </w:rPr>
        <w:t xml:space="preserve">կազմակերպված` </w:t>
      </w:r>
      <w:r w:rsidRPr="00455832">
        <w:rPr>
          <w:rFonts w:ascii="Arial Unicode" w:hAnsi="Arial Unicode" w:cs="GHEA Grapalat"/>
          <w:sz w:val="20"/>
          <w:szCs w:val="20"/>
          <w:u w:val="single"/>
          <w:lang w:val="pt-BR"/>
        </w:rPr>
        <w:tab/>
      </w:r>
      <w:r w:rsidRPr="00455832">
        <w:rPr>
          <w:rFonts w:ascii="Arial Unicode" w:hAnsi="Arial Unicode" w:cs="GHEA Grapalat"/>
          <w:sz w:val="20"/>
          <w:szCs w:val="20"/>
          <w:lang w:val="pt-BR"/>
        </w:rPr>
        <w:t>* ծածկագրով գնման ընթացակարգին:</w:t>
      </w:r>
    </w:p>
    <w:p w:rsidR="00402CEF" w:rsidRPr="00455832" w:rsidRDefault="00402CEF" w:rsidP="00402CEF">
      <w:pPr>
        <w:ind w:left="426"/>
        <w:jc w:val="both"/>
        <w:rPr>
          <w:rFonts w:ascii="Arial Unicode" w:hAnsi="Arial Unicode" w:cs="GHEA Grapalat"/>
          <w:sz w:val="20"/>
          <w:szCs w:val="20"/>
          <w:lang w:val="pt-BR"/>
        </w:rPr>
      </w:pPr>
      <w:r w:rsidRPr="00455832">
        <w:rPr>
          <w:rFonts w:ascii="Arial Unicode" w:hAnsi="Arial Unicode"/>
          <w:sz w:val="20"/>
          <w:szCs w:val="20"/>
          <w:vertAlign w:val="superscript"/>
          <w:lang w:val="hy-AM"/>
        </w:rPr>
        <w:t>ընթացակարգի ծածկագիրը</w:t>
      </w:r>
    </w:p>
    <w:p w:rsidR="00402CEF" w:rsidRPr="00455832" w:rsidRDefault="00402CEF" w:rsidP="00402CEF">
      <w:pPr>
        <w:ind w:firstLine="360"/>
        <w:jc w:val="both"/>
        <w:rPr>
          <w:rFonts w:ascii="Arial Unicode" w:hAnsi="Arial Unicode" w:cs="GHEA Grapalat"/>
          <w:sz w:val="20"/>
          <w:szCs w:val="20"/>
          <w:lang w:val="hy-AM"/>
        </w:rPr>
      </w:pPr>
      <w:r w:rsidRPr="00455832">
        <w:rPr>
          <w:rFonts w:ascii="Arial Unicode" w:hAnsi="Arial Unicode"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402CEF" w:rsidRPr="00455832" w:rsidRDefault="00402CEF" w:rsidP="00402CEF">
      <w:pPr>
        <w:ind w:firstLine="360"/>
        <w:jc w:val="both"/>
        <w:rPr>
          <w:rFonts w:ascii="Arial Unicode" w:hAnsi="Arial Unicode" w:cs="GHEA Grapalat"/>
          <w:sz w:val="20"/>
          <w:szCs w:val="20"/>
          <w:lang w:val="pt-BR"/>
        </w:rPr>
      </w:pPr>
      <w:r w:rsidRPr="00455832">
        <w:rPr>
          <w:rFonts w:ascii="Arial Unicode" w:hAnsi="Arial Unicode" w:cs="GHEA Grapalat"/>
          <w:sz w:val="20"/>
          <w:szCs w:val="20"/>
          <w:lang w:val="pt-BR"/>
        </w:rPr>
        <w:t>1.3 Ընկերությունը</w:t>
      </w:r>
      <w:r w:rsidRPr="00455832">
        <w:rPr>
          <w:rFonts w:ascii="Arial Unicode" w:hAnsi="Arial Unicode" w:cs="GHEA Grapalat"/>
          <w:sz w:val="20"/>
          <w:szCs w:val="20"/>
          <w:lang w:val="hy-AM"/>
        </w:rPr>
        <w:t xml:space="preserve"> սույն </w:t>
      </w:r>
      <w:r w:rsidRPr="00455832">
        <w:rPr>
          <w:rFonts w:ascii="Arial Unicode" w:hAnsi="Arial Unicode" w:cs="GHEA Grapalat"/>
          <w:sz w:val="20"/>
          <w:szCs w:val="20"/>
          <w:lang w:val="pt-BR"/>
        </w:rPr>
        <w:t>տուժանքի համաձայնագ</w:t>
      </w:r>
      <w:r w:rsidRPr="00455832">
        <w:rPr>
          <w:rFonts w:ascii="Arial Unicode" w:hAnsi="Arial Unicode" w:cs="GHEA Grapalat"/>
          <w:sz w:val="20"/>
          <w:szCs w:val="20"/>
          <w:lang w:val="hy-AM"/>
        </w:rPr>
        <w:t>ր</w:t>
      </w:r>
      <w:r w:rsidRPr="00455832">
        <w:rPr>
          <w:rFonts w:ascii="Arial Unicode" w:hAnsi="Arial Unicode" w:cs="GHEA Grapalat"/>
          <w:sz w:val="20"/>
          <w:szCs w:val="20"/>
          <w:lang w:val="pt-BR"/>
        </w:rPr>
        <w:t>ի</w:t>
      </w:r>
      <w:r w:rsidRPr="00455832">
        <w:rPr>
          <w:rFonts w:ascii="Arial Unicode" w:hAnsi="Arial Unicode"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402CEF" w:rsidRPr="00455832" w:rsidRDefault="00402CEF" w:rsidP="00402CEF">
      <w:pPr>
        <w:ind w:firstLine="426"/>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402CEF" w:rsidRPr="00455832" w:rsidRDefault="00402CEF" w:rsidP="00402CEF">
      <w:pPr>
        <w:ind w:firstLine="426"/>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բ) Պահանջագիրը հիմք է հանդիսանում Վճարող Բանկի համար` Պահանջագրով նշված ամբողջ գումարը </w:t>
      </w:r>
      <w:r w:rsidRPr="00455832">
        <w:rPr>
          <w:rFonts w:ascii="Arial Unicode" w:hAnsi="Arial Unicode" w:cs="GHEA Grapalat"/>
          <w:sz w:val="20"/>
          <w:szCs w:val="20"/>
          <w:lang w:val="pt-BR"/>
        </w:rPr>
        <w:t>Ընկերության</w:t>
      </w:r>
      <w:r w:rsidRPr="00455832">
        <w:rPr>
          <w:rFonts w:ascii="Arial Unicode" w:hAnsi="Arial Unicode" w:cs="GHEA Grapalat"/>
          <w:sz w:val="20"/>
          <w:szCs w:val="20"/>
          <w:lang w:val="hy-AM"/>
        </w:rPr>
        <w:t xml:space="preserve"> հաշվից  գանձելու համար՝ առանց լրացուցիչ ակցեպտավորման: </w:t>
      </w:r>
    </w:p>
    <w:p w:rsidR="00402CEF" w:rsidRPr="00455832" w:rsidRDefault="00402CEF" w:rsidP="00402CEF">
      <w:pPr>
        <w:ind w:firstLine="426"/>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գ)  </w:t>
      </w:r>
      <w:r w:rsidRPr="00455832">
        <w:rPr>
          <w:rFonts w:ascii="Arial Unicode" w:hAnsi="Arial Unicode" w:cs="GHEA Grapalat"/>
          <w:sz w:val="20"/>
          <w:szCs w:val="20"/>
          <w:lang w:val="pt-BR"/>
        </w:rPr>
        <w:t>Ընկերությունը</w:t>
      </w:r>
      <w:r w:rsidRPr="00455832">
        <w:rPr>
          <w:rFonts w:ascii="Arial Unicode" w:hAnsi="Arial Unicode"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402CEF" w:rsidRPr="00455832" w:rsidRDefault="00402CEF" w:rsidP="00402CEF">
      <w:pPr>
        <w:ind w:left="426"/>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դ) </w:t>
      </w:r>
      <w:r w:rsidRPr="00455832">
        <w:rPr>
          <w:rFonts w:ascii="Arial Unicode" w:hAnsi="Arial Unicode" w:cs="GHEA Grapalat"/>
          <w:sz w:val="20"/>
          <w:szCs w:val="20"/>
          <w:lang w:val="pt-BR"/>
        </w:rPr>
        <w:t>Ընկերությունը</w:t>
      </w:r>
      <w:r w:rsidRPr="00455832">
        <w:rPr>
          <w:rFonts w:ascii="Arial Unicode" w:hAnsi="Arial Unicode" w:cs="GHEA Grapalat"/>
          <w:sz w:val="20"/>
          <w:szCs w:val="20"/>
          <w:lang w:val="hy-AM"/>
        </w:rPr>
        <w:t xml:space="preserve"> հավաստում է, որ Պահանջագիրը ակցեպտավորել է տուժանքի ամբողջ գումարով:</w:t>
      </w:r>
    </w:p>
    <w:p w:rsidR="00402CEF" w:rsidRPr="00455832" w:rsidRDefault="00402CEF" w:rsidP="00402CEF">
      <w:pPr>
        <w:ind w:firstLine="426"/>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402CEF" w:rsidRPr="00455832" w:rsidRDefault="00402CEF" w:rsidP="00402CEF">
      <w:pPr>
        <w:ind w:firstLine="426"/>
        <w:jc w:val="both"/>
        <w:rPr>
          <w:rFonts w:ascii="Arial Unicode" w:hAnsi="Arial Unicode" w:cs="GHEA Grapalat"/>
          <w:sz w:val="20"/>
          <w:szCs w:val="20"/>
          <w:lang w:val="pt-BR"/>
        </w:rPr>
      </w:pPr>
      <w:r w:rsidRPr="00455832">
        <w:rPr>
          <w:rFonts w:ascii="Arial Unicode" w:hAnsi="Arial Unicode"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455832">
        <w:rPr>
          <w:rFonts w:ascii="Arial Unicode" w:hAnsi="Arial Unicode" w:cs="GHEA Grapalat"/>
          <w:sz w:val="20"/>
          <w:szCs w:val="20"/>
          <w:lang w:val="hy-AM"/>
        </w:rPr>
        <w:t xml:space="preserve">Պահանջագիրը բնօրինակներով </w:t>
      </w:r>
      <w:r w:rsidRPr="00455832">
        <w:rPr>
          <w:rFonts w:ascii="Arial Unicode" w:hAnsi="Arial Unicode" w:cs="GHEA Grapalat"/>
          <w:sz w:val="20"/>
          <w:szCs w:val="20"/>
          <w:lang w:val="pt-BR"/>
        </w:rPr>
        <w:t xml:space="preserve">ներկայացնում է </w:t>
      </w:r>
      <w:r w:rsidRPr="00455832">
        <w:rPr>
          <w:rFonts w:ascii="Arial Unicode" w:hAnsi="Arial Unicode" w:cs="GHEA Grapalat"/>
          <w:sz w:val="20"/>
          <w:szCs w:val="20"/>
          <w:lang w:val="hy-AM"/>
        </w:rPr>
        <w:t>Վճարող Բանկին</w:t>
      </w:r>
      <w:r w:rsidRPr="00455832">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Pr="00455832">
        <w:rPr>
          <w:rFonts w:ascii="Arial Unicode" w:hAnsi="Arial Unicode" w:cs="GHEA Grapalat"/>
          <w:sz w:val="20"/>
          <w:szCs w:val="20"/>
          <w:lang w:val="hy-AM"/>
        </w:rPr>
        <w:lastRenderedPageBreak/>
        <w:t>ՊահանջագիրըէլեկտրոնայինթվայինստորագրությամբհաստատվածլինելուդեպքումդրանքՎճարողԲանկինեններկայացվումէլեկտրոնայինկրիչներով</w:t>
      </w:r>
      <w:r w:rsidRPr="00455832">
        <w:rPr>
          <w:rFonts w:ascii="Arial Unicode" w:hAnsi="Arial Unicode" w:cs="GHEA Grapalat"/>
          <w:sz w:val="20"/>
          <w:szCs w:val="20"/>
          <w:lang w:val="pt-BR"/>
        </w:rPr>
        <w:t xml:space="preserve">, </w:t>
      </w:r>
      <w:r w:rsidRPr="00455832">
        <w:rPr>
          <w:rFonts w:ascii="Arial Unicode" w:hAnsi="Arial Unicode" w:cs="GHEA Grapalat"/>
          <w:sz w:val="20"/>
          <w:szCs w:val="20"/>
          <w:lang w:val="hy-AM"/>
        </w:rPr>
        <w:t>ինչպեսնաևդրանցիցարտատպվածթղթայինտարբերակներով</w:t>
      </w:r>
      <w:r w:rsidRPr="00455832">
        <w:rPr>
          <w:rFonts w:ascii="Arial Unicode" w:hAnsi="Arial Unicode" w:cs="GHEA Grapalat"/>
          <w:sz w:val="20"/>
          <w:szCs w:val="20"/>
          <w:lang w:val="pt-BR"/>
        </w:rPr>
        <w:t>:</w:t>
      </w:r>
    </w:p>
    <w:p w:rsidR="00402CEF" w:rsidRPr="00455832" w:rsidRDefault="00402CEF" w:rsidP="00402CEF">
      <w:pPr>
        <w:numPr>
          <w:ilvl w:val="1"/>
          <w:numId w:val="25"/>
        </w:numPr>
        <w:spacing w:after="0" w:line="240" w:lineRule="auto"/>
        <w:jc w:val="both"/>
        <w:rPr>
          <w:rFonts w:ascii="Arial Unicode" w:hAnsi="Arial Unicode" w:cs="GHEA Grapalat"/>
          <w:sz w:val="20"/>
          <w:szCs w:val="20"/>
          <w:lang w:val="hy-AM"/>
        </w:rPr>
      </w:pPr>
      <w:r w:rsidRPr="00455832">
        <w:rPr>
          <w:rFonts w:ascii="Arial Unicode" w:hAnsi="Arial Unicode" w:cs="GHEA Grapalat"/>
          <w:sz w:val="20"/>
          <w:szCs w:val="20"/>
          <w:lang w:val="hy-AM"/>
        </w:rPr>
        <w:t>Պատվիրատուն Վճարող բանկին կարող է ներկայացնել այլ լրացուցիչ փաստաթղթեր:</w:t>
      </w:r>
    </w:p>
    <w:p w:rsidR="00402CEF" w:rsidRPr="00455832" w:rsidRDefault="00402CEF" w:rsidP="00402CEF">
      <w:pPr>
        <w:ind w:firstLine="426"/>
        <w:jc w:val="both"/>
        <w:rPr>
          <w:rFonts w:ascii="Arial Unicode" w:hAnsi="Arial Unicode" w:cs="GHEA Grapalat"/>
          <w:sz w:val="20"/>
          <w:szCs w:val="20"/>
          <w:lang w:val="pt-BR"/>
        </w:rPr>
      </w:pPr>
      <w:r w:rsidRPr="00455832">
        <w:rPr>
          <w:rFonts w:ascii="Arial Unicode" w:hAnsi="Arial Unicode" w:cs="GHEA Grapalat"/>
          <w:sz w:val="20"/>
          <w:szCs w:val="20"/>
          <w:lang w:val="hy-AM"/>
        </w:rPr>
        <w:t>1.6 Վճարող Բանկի կողմից Պ</w:t>
      </w:r>
      <w:r w:rsidRPr="00455832">
        <w:rPr>
          <w:rFonts w:ascii="Arial Unicode" w:hAnsi="Arial Unicode" w:cs="GHEA Grapalat"/>
          <w:sz w:val="20"/>
          <w:szCs w:val="20"/>
          <w:lang w:val="pt-BR"/>
        </w:rPr>
        <w:t xml:space="preserve">ահանջագրում նշված գումարի վճարման հետևանքով </w:t>
      </w:r>
      <w:r w:rsidRPr="00455832">
        <w:rPr>
          <w:rFonts w:ascii="Arial Unicode" w:hAnsi="Arial Unicode" w:cs="GHEA Grapalat"/>
          <w:sz w:val="20"/>
          <w:szCs w:val="20"/>
          <w:lang w:val="hy-AM"/>
        </w:rPr>
        <w:t xml:space="preserve">Ընկերության </w:t>
      </w:r>
      <w:r w:rsidRPr="00455832">
        <w:rPr>
          <w:rFonts w:ascii="Arial Unicode" w:hAnsi="Arial Unicode" w:cs="GHEA Grapalat"/>
          <w:sz w:val="20"/>
          <w:szCs w:val="20"/>
          <w:lang w:val="pt-BR"/>
        </w:rPr>
        <w:t xml:space="preserve">առաջացած ռիսկերի (Ընկերության կրած վնասների) </w:t>
      </w:r>
      <w:r w:rsidRPr="00455832">
        <w:rPr>
          <w:rFonts w:ascii="Arial Unicode" w:hAnsi="Arial Unicode" w:cs="GHEA Grapalat"/>
          <w:sz w:val="20"/>
          <w:szCs w:val="20"/>
          <w:lang w:val="hy-AM"/>
        </w:rPr>
        <w:t xml:space="preserve">և բացասական հետևանքների </w:t>
      </w:r>
      <w:r w:rsidRPr="00455832">
        <w:rPr>
          <w:rFonts w:ascii="Arial Unicode" w:hAnsi="Arial Unicode" w:cs="GHEA Grapalat"/>
          <w:sz w:val="20"/>
          <w:szCs w:val="20"/>
          <w:lang w:val="pt-BR"/>
        </w:rPr>
        <w:t>համար Բանկը</w:t>
      </w:r>
      <w:r w:rsidRPr="00455832">
        <w:rPr>
          <w:rFonts w:ascii="Arial Unicode" w:hAnsi="Arial Unicode" w:cs="GHEA Grapalat"/>
          <w:sz w:val="20"/>
          <w:szCs w:val="20"/>
          <w:lang w:val="hy-AM"/>
        </w:rPr>
        <w:t xml:space="preserve"> որևէ</w:t>
      </w:r>
      <w:r w:rsidRPr="00455832">
        <w:rPr>
          <w:rFonts w:ascii="Arial Unicode" w:hAnsi="Arial Unicode" w:cs="GHEA Grapalat"/>
          <w:sz w:val="20"/>
          <w:szCs w:val="20"/>
          <w:lang w:val="pt-BR"/>
        </w:rPr>
        <w:t xml:space="preserve"> պատասխանատվություն չի կրում</w:t>
      </w:r>
      <w:r w:rsidRPr="00455832">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rsidR="00402CEF" w:rsidRPr="00455832" w:rsidRDefault="00402CEF" w:rsidP="00402CEF">
      <w:pPr>
        <w:ind w:firstLine="426"/>
        <w:jc w:val="both"/>
        <w:rPr>
          <w:rFonts w:ascii="Arial Unicode" w:hAnsi="Arial Unicode" w:cs="GHEA Grapalat"/>
          <w:sz w:val="20"/>
          <w:szCs w:val="20"/>
          <w:lang w:val="pt-BR"/>
        </w:rPr>
      </w:pPr>
      <w:r w:rsidRPr="00455832">
        <w:rPr>
          <w:rFonts w:ascii="Arial Unicode" w:hAnsi="Arial Unicode" w:cs="GHEA Grapalat"/>
          <w:sz w:val="20"/>
          <w:szCs w:val="20"/>
          <w:lang w:val="pt-BR"/>
        </w:rPr>
        <w:t xml:space="preserve">1.7 </w:t>
      </w:r>
      <w:r w:rsidRPr="00455832">
        <w:rPr>
          <w:rFonts w:ascii="Arial Unicode" w:hAnsi="Arial Unicode" w:cs="GHEA Grapalat"/>
          <w:sz w:val="20"/>
          <w:szCs w:val="20"/>
          <w:lang w:val="hy-AM"/>
        </w:rPr>
        <w:t>Այն դեպքում</w:t>
      </w:r>
      <w:r w:rsidRPr="00455832">
        <w:rPr>
          <w:rFonts w:ascii="Arial Unicode" w:hAnsi="Arial Unicode" w:cs="GHEA Grapalat"/>
          <w:sz w:val="20"/>
          <w:szCs w:val="20"/>
          <w:lang w:val="pt-BR"/>
        </w:rPr>
        <w:t>,</w:t>
      </w:r>
      <w:r w:rsidRPr="00455832">
        <w:rPr>
          <w:rFonts w:ascii="Arial Unicode" w:hAnsi="Arial Unicode" w:cs="GHEA Grapalat"/>
          <w:sz w:val="20"/>
          <w:szCs w:val="20"/>
          <w:lang w:val="hy-AM"/>
        </w:rPr>
        <w:t xml:space="preserve"> երբ Ընկերության հաշվի միջոցները չեն բավարարում</w:t>
      </w:r>
      <w:r w:rsidRPr="00455832">
        <w:rPr>
          <w:rFonts w:ascii="Arial Unicode" w:hAnsi="Arial Unicode" w:cs="GHEA Grapalat"/>
          <w:sz w:val="20"/>
          <w:szCs w:val="20"/>
        </w:rPr>
        <w:t>՝Վճարողբանկըվճարմանպահանջագիրըստանալուցհետո՝</w:t>
      </w:r>
      <w:r w:rsidRPr="00455832">
        <w:rPr>
          <w:rFonts w:ascii="Arial Unicode" w:hAnsi="Arial Unicode" w:cs="GHEA Grapalat"/>
          <w:sz w:val="20"/>
          <w:szCs w:val="20"/>
          <w:lang w:val="pt-BR"/>
        </w:rPr>
        <w:t xml:space="preserve"> 2 (</w:t>
      </w:r>
      <w:r w:rsidRPr="00455832">
        <w:rPr>
          <w:rFonts w:ascii="Arial Unicode" w:hAnsi="Arial Unicode" w:cs="GHEA Grapalat"/>
          <w:sz w:val="20"/>
          <w:szCs w:val="20"/>
        </w:rPr>
        <w:t>երկու</w:t>
      </w:r>
      <w:r w:rsidRPr="00455832">
        <w:rPr>
          <w:rFonts w:ascii="Arial Unicode" w:hAnsi="Arial Unicode" w:cs="GHEA Grapalat"/>
          <w:sz w:val="20"/>
          <w:szCs w:val="20"/>
          <w:lang w:val="pt-BR"/>
        </w:rPr>
        <w:t xml:space="preserve">) </w:t>
      </w:r>
      <w:r w:rsidRPr="00455832">
        <w:rPr>
          <w:rFonts w:ascii="Arial Unicode" w:hAnsi="Arial Unicode" w:cs="GHEA Grapalat"/>
          <w:sz w:val="20"/>
          <w:szCs w:val="20"/>
        </w:rPr>
        <w:t>աշխատանքայինօրվաընթացքումպետքէտեղեկացնիՊատվիրատուին՝գրավորձևով</w:t>
      </w:r>
      <w:r w:rsidRPr="00455832">
        <w:rPr>
          <w:rFonts w:ascii="Arial Unicode" w:hAnsi="Arial Unicode" w:cs="GHEA Grapalat"/>
          <w:sz w:val="20"/>
          <w:szCs w:val="20"/>
          <w:lang w:val="pt-BR"/>
        </w:rPr>
        <w:t>:</w:t>
      </w:r>
    </w:p>
    <w:p w:rsidR="00402CEF" w:rsidRPr="00455832" w:rsidRDefault="00402CEF" w:rsidP="00402CEF">
      <w:pPr>
        <w:ind w:firstLine="360"/>
        <w:jc w:val="both"/>
        <w:rPr>
          <w:rFonts w:ascii="Arial Unicode" w:hAnsi="Arial Unicode" w:cs="GHEA Grapalat"/>
          <w:sz w:val="20"/>
          <w:szCs w:val="20"/>
          <w:lang w:val="pt-BR"/>
        </w:rPr>
      </w:pPr>
      <w:r w:rsidRPr="00455832">
        <w:rPr>
          <w:rFonts w:ascii="Arial Unicode" w:hAnsi="Arial Unicode" w:cs="GHEA Grapalat"/>
          <w:sz w:val="20"/>
          <w:szCs w:val="20"/>
          <w:lang w:val="pt-BR"/>
        </w:rPr>
        <w:t xml:space="preserve">1.8 Սույն համաձայնագիրը և կից </w:t>
      </w:r>
      <w:r w:rsidRPr="00455832">
        <w:rPr>
          <w:rFonts w:ascii="Arial Unicode" w:hAnsi="Arial Unicode" w:cs="GHEA Grapalat"/>
          <w:sz w:val="20"/>
          <w:szCs w:val="20"/>
          <w:lang w:val="hy-AM"/>
        </w:rPr>
        <w:t>Պ</w:t>
      </w:r>
      <w:r w:rsidRPr="00455832">
        <w:rPr>
          <w:rFonts w:ascii="Arial Unicode" w:hAnsi="Arial Unicode"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402CEF" w:rsidRPr="00455832" w:rsidRDefault="00402CEF" w:rsidP="00402CEF">
      <w:pPr>
        <w:jc w:val="both"/>
        <w:rPr>
          <w:rFonts w:ascii="Arial Unicode" w:hAnsi="Arial Unicode" w:cs="GHEA Grapalat"/>
          <w:sz w:val="20"/>
          <w:szCs w:val="20"/>
          <w:lang w:val="hy-AM"/>
        </w:rPr>
      </w:pPr>
    </w:p>
    <w:p w:rsidR="00402CEF" w:rsidRPr="00455832" w:rsidRDefault="00402CEF" w:rsidP="00402CEF">
      <w:pPr>
        <w:numPr>
          <w:ilvl w:val="0"/>
          <w:numId w:val="6"/>
        </w:numPr>
        <w:spacing w:after="0" w:line="240" w:lineRule="auto"/>
        <w:jc w:val="center"/>
        <w:rPr>
          <w:rFonts w:ascii="Arial Unicode" w:hAnsi="Arial Unicode" w:cs="GHEA Grapalat"/>
          <w:b/>
          <w:bCs/>
          <w:sz w:val="20"/>
          <w:szCs w:val="20"/>
        </w:rPr>
      </w:pPr>
      <w:r w:rsidRPr="00455832">
        <w:rPr>
          <w:rFonts w:ascii="Arial Unicode" w:hAnsi="Arial Unicode" w:cs="GHEA Grapalat"/>
          <w:b/>
          <w:bCs/>
          <w:sz w:val="20"/>
          <w:szCs w:val="20"/>
        </w:rPr>
        <w:t>Այլ պայմաններ</w:t>
      </w:r>
    </w:p>
    <w:p w:rsidR="00402CEF" w:rsidRPr="00455832" w:rsidRDefault="00402CEF" w:rsidP="00402CEF">
      <w:pPr>
        <w:ind w:firstLine="567"/>
        <w:jc w:val="both"/>
        <w:rPr>
          <w:rFonts w:ascii="Arial Unicode" w:hAnsi="Arial Unicode" w:cs="GHEA Grapalat"/>
          <w:sz w:val="20"/>
          <w:szCs w:val="20"/>
          <w:lang w:val="hy-AM"/>
        </w:rPr>
      </w:pPr>
      <w:r w:rsidRPr="00455832">
        <w:rPr>
          <w:rFonts w:ascii="Arial Unicode" w:hAnsi="Arial Unicode" w:cs="GHEA Grapalat"/>
          <w:sz w:val="20"/>
          <w:szCs w:val="20"/>
        </w:rPr>
        <w:t>2.1 Սույն համաձայնագիրը</w:t>
      </w:r>
      <w:r w:rsidRPr="00455832">
        <w:rPr>
          <w:rFonts w:ascii="Arial Unicode" w:hAnsi="Arial Unicode" w:cs="GHEA Grapalat"/>
          <w:sz w:val="20"/>
          <w:szCs w:val="20"/>
          <w:lang w:val="hy-AM"/>
        </w:rPr>
        <w:t xml:space="preserve"> և Պահանջագիրը անհետկանչելի են,</w:t>
      </w:r>
      <w:r w:rsidRPr="00455832">
        <w:rPr>
          <w:rFonts w:ascii="Arial Unicode" w:hAnsi="Arial Unicode" w:cs="GHEA Grapalat"/>
          <w:sz w:val="20"/>
          <w:szCs w:val="20"/>
        </w:rPr>
        <w:t xml:space="preserve"> ուժի մեջ </w:t>
      </w:r>
      <w:r w:rsidRPr="00455832">
        <w:rPr>
          <w:rFonts w:ascii="Arial Unicode" w:hAnsi="Arial Unicode" w:cs="GHEA Grapalat"/>
          <w:sz w:val="20"/>
          <w:szCs w:val="20"/>
          <w:lang w:val="hy-AM"/>
        </w:rPr>
        <w:t>են</w:t>
      </w:r>
      <w:r w:rsidRPr="00455832">
        <w:rPr>
          <w:rFonts w:ascii="Arial Unicode" w:hAnsi="Arial Unicode" w:cs="GHEA Grapalat"/>
          <w:sz w:val="20"/>
          <w:szCs w:val="20"/>
        </w:rPr>
        <w:t xml:space="preserve"> մտնում Ընկերության կողմից վավերացման պահից և ուժի մեջ</w:t>
      </w:r>
      <w:r w:rsidRPr="00455832">
        <w:rPr>
          <w:rFonts w:ascii="Arial Unicode" w:hAnsi="Arial Unicode" w:cs="GHEA Grapalat"/>
          <w:sz w:val="20"/>
          <w:szCs w:val="20"/>
          <w:lang w:val="hy-AM"/>
        </w:rPr>
        <w:t xml:space="preserve"> են մինչև </w:t>
      </w:r>
      <w:r w:rsidRPr="00455832">
        <w:rPr>
          <w:rFonts w:ascii="Arial Unicode" w:hAnsi="Arial Unicode"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402CEF" w:rsidRPr="00455832" w:rsidRDefault="00402CEF" w:rsidP="00402CEF">
      <w:pPr>
        <w:ind w:firstLine="567"/>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rsidR="00402CEF" w:rsidRPr="00455832" w:rsidRDefault="00402CEF" w:rsidP="00402CEF">
      <w:pPr>
        <w:ind w:firstLine="567"/>
        <w:jc w:val="both"/>
        <w:rPr>
          <w:rFonts w:ascii="Arial Unicode" w:hAnsi="Arial Unicode" w:cs="GHEA Grapalat"/>
          <w:sz w:val="20"/>
          <w:szCs w:val="20"/>
          <w:lang w:val="hy-AM"/>
        </w:rPr>
      </w:pPr>
      <w:r w:rsidRPr="00455832">
        <w:rPr>
          <w:rFonts w:ascii="Arial Unicode" w:hAnsi="Arial Unicode"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402CEF" w:rsidRPr="00455832" w:rsidDel="00A13215" w:rsidRDefault="00402CEF" w:rsidP="00402CEF">
      <w:pPr>
        <w:ind w:firstLine="567"/>
        <w:jc w:val="both"/>
        <w:rPr>
          <w:rFonts w:ascii="Arial Unicode" w:hAnsi="Arial Unicode" w:cs="GHEA Grapalat"/>
          <w:sz w:val="20"/>
          <w:szCs w:val="20"/>
          <w:lang w:val="hy-AM"/>
        </w:rPr>
      </w:pPr>
      <w:r w:rsidRPr="00455832">
        <w:rPr>
          <w:rFonts w:ascii="Arial Unicode" w:hAnsi="Arial Unicode"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402CEF" w:rsidRPr="00455832" w:rsidRDefault="00402CEF" w:rsidP="00402CEF">
      <w:pPr>
        <w:ind w:firstLine="567"/>
        <w:jc w:val="both"/>
        <w:rPr>
          <w:rFonts w:ascii="Arial Unicode" w:hAnsi="Arial Unicode" w:cs="GHEA Grapalat"/>
          <w:sz w:val="20"/>
          <w:szCs w:val="20"/>
          <w:lang w:val="hy-AM"/>
        </w:rPr>
      </w:pPr>
      <w:r w:rsidRPr="00455832">
        <w:rPr>
          <w:rFonts w:ascii="Arial Unicode" w:hAnsi="Arial Unicode"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402CEF" w:rsidRPr="00455832" w:rsidRDefault="00402CEF" w:rsidP="00402CEF">
      <w:pPr>
        <w:ind w:firstLine="567"/>
        <w:jc w:val="both"/>
        <w:rPr>
          <w:rFonts w:ascii="Arial Unicode" w:hAnsi="Arial Unicode" w:cs="GHEA Grapalat"/>
          <w:sz w:val="20"/>
          <w:szCs w:val="20"/>
          <w:lang w:val="hy-AM"/>
        </w:rPr>
      </w:pPr>
    </w:p>
    <w:p w:rsidR="00402CEF" w:rsidRPr="00455832" w:rsidRDefault="00402CEF" w:rsidP="00402CEF">
      <w:pPr>
        <w:ind w:firstLine="567"/>
        <w:jc w:val="center"/>
        <w:rPr>
          <w:rFonts w:ascii="Arial Unicode" w:hAnsi="Arial Unicode" w:cs="GHEA Grapalat"/>
          <w:sz w:val="20"/>
          <w:szCs w:val="20"/>
          <w:lang w:val="hy-AM"/>
        </w:rPr>
      </w:pPr>
      <w:r w:rsidRPr="00455832">
        <w:rPr>
          <w:rFonts w:ascii="Arial Unicode" w:hAnsi="Arial Unicode" w:cs="GHEA Grapalat"/>
          <w:b/>
          <w:sz w:val="20"/>
          <w:szCs w:val="20"/>
          <w:lang w:val="hy-AM"/>
        </w:rPr>
        <w:t>3. Ընկերության հասցեն, բանկային վավերապայմանները`</w:t>
      </w:r>
    </w:p>
    <w:p w:rsidR="00402CEF" w:rsidRPr="00455832" w:rsidRDefault="00402CEF" w:rsidP="00402CEF">
      <w:pPr>
        <w:jc w:val="both"/>
        <w:rPr>
          <w:rFonts w:ascii="Arial Unicode" w:hAnsi="Arial Unicode" w:cs="GHEA Grapalat"/>
          <w:sz w:val="20"/>
          <w:szCs w:val="20"/>
          <w:u w:val="single"/>
          <w:lang w:val="hy-AM"/>
        </w:rPr>
      </w:pP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p>
    <w:p w:rsidR="00402CEF" w:rsidRPr="00455832" w:rsidRDefault="00402CEF" w:rsidP="00402CEF">
      <w:pPr>
        <w:jc w:val="both"/>
        <w:rPr>
          <w:rFonts w:ascii="Arial Unicode" w:hAnsi="Arial Unicode"/>
          <w:sz w:val="18"/>
          <w:szCs w:val="18"/>
          <w:vertAlign w:val="superscript"/>
          <w:lang w:val="hy-AM"/>
        </w:rPr>
      </w:pPr>
      <w:r w:rsidRPr="00455832">
        <w:rPr>
          <w:rFonts w:ascii="Arial Unicode" w:hAnsi="Arial Unicode"/>
          <w:sz w:val="18"/>
          <w:szCs w:val="18"/>
          <w:vertAlign w:val="superscript"/>
          <w:lang w:val="hy-AM"/>
        </w:rPr>
        <w:t xml:space="preserve">                               ընկերության անվանումը</w:t>
      </w:r>
    </w:p>
    <w:p w:rsidR="00402CEF" w:rsidRPr="00455832" w:rsidRDefault="00402CEF" w:rsidP="00402CEF">
      <w:pPr>
        <w:jc w:val="both"/>
        <w:rPr>
          <w:rFonts w:ascii="Arial Unicode" w:hAnsi="Arial Unicode"/>
          <w:sz w:val="18"/>
          <w:szCs w:val="18"/>
          <w:u w:val="single"/>
          <w:vertAlign w:val="superscript"/>
          <w:lang w:val="hy-AM"/>
        </w:rPr>
      </w:pP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p>
    <w:p w:rsidR="00402CEF" w:rsidRPr="00455832" w:rsidRDefault="00402CEF" w:rsidP="00402CEF">
      <w:pPr>
        <w:jc w:val="both"/>
        <w:rPr>
          <w:rFonts w:ascii="Arial Unicode" w:hAnsi="Arial Unicode"/>
          <w:sz w:val="18"/>
          <w:szCs w:val="18"/>
          <w:vertAlign w:val="superscript"/>
          <w:lang w:val="hy-AM"/>
        </w:rPr>
      </w:pPr>
      <w:r w:rsidRPr="00455832">
        <w:rPr>
          <w:rFonts w:ascii="Arial Unicode" w:hAnsi="Arial Unicode"/>
          <w:sz w:val="18"/>
          <w:szCs w:val="18"/>
          <w:vertAlign w:val="superscript"/>
          <w:lang w:val="hy-AM"/>
        </w:rPr>
        <w:t xml:space="preserve">                              ընկերության հասցեն</w:t>
      </w:r>
    </w:p>
    <w:p w:rsidR="00402CEF" w:rsidRPr="00455832" w:rsidRDefault="00402CEF" w:rsidP="00402CEF">
      <w:pPr>
        <w:jc w:val="both"/>
        <w:rPr>
          <w:rFonts w:ascii="Arial Unicode" w:hAnsi="Arial Unicode"/>
          <w:sz w:val="18"/>
          <w:szCs w:val="18"/>
          <w:u w:val="single"/>
          <w:vertAlign w:val="superscript"/>
          <w:lang w:val="hy-AM"/>
        </w:rPr>
      </w:pP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p>
    <w:p w:rsidR="00402CEF" w:rsidRPr="00455832" w:rsidRDefault="00402CEF" w:rsidP="00402CEF">
      <w:pPr>
        <w:jc w:val="both"/>
        <w:rPr>
          <w:rFonts w:ascii="Arial Unicode" w:hAnsi="Arial Unicode"/>
          <w:sz w:val="18"/>
          <w:szCs w:val="18"/>
          <w:vertAlign w:val="superscript"/>
          <w:lang w:val="hy-AM"/>
        </w:rPr>
      </w:pPr>
      <w:r w:rsidRPr="00455832">
        <w:rPr>
          <w:rFonts w:ascii="Arial Unicode" w:hAnsi="Arial Unicode"/>
          <w:sz w:val="18"/>
          <w:szCs w:val="18"/>
          <w:vertAlign w:val="superscript"/>
          <w:lang w:val="hy-AM"/>
        </w:rPr>
        <w:t xml:space="preserve">              ընկերությանը սպասարկող բանկի անվանումը</w:t>
      </w:r>
    </w:p>
    <w:p w:rsidR="00402CEF" w:rsidRPr="00455832" w:rsidRDefault="00402CEF" w:rsidP="00402CEF">
      <w:pPr>
        <w:jc w:val="both"/>
        <w:rPr>
          <w:rFonts w:ascii="Arial Unicode" w:hAnsi="Arial Unicode"/>
          <w:sz w:val="18"/>
          <w:szCs w:val="18"/>
          <w:u w:val="single"/>
          <w:vertAlign w:val="superscript"/>
          <w:lang w:val="hy-AM"/>
        </w:rPr>
      </w:pP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r w:rsidRPr="00455832">
        <w:rPr>
          <w:rFonts w:ascii="Arial Unicode" w:hAnsi="Arial Unicode"/>
          <w:sz w:val="18"/>
          <w:szCs w:val="18"/>
          <w:u w:val="single"/>
          <w:vertAlign w:val="superscript"/>
          <w:lang w:val="hy-AM"/>
        </w:rPr>
        <w:tab/>
      </w:r>
    </w:p>
    <w:p w:rsidR="00402CEF" w:rsidRPr="00455832" w:rsidRDefault="00402CEF" w:rsidP="00402CEF">
      <w:pPr>
        <w:jc w:val="both"/>
        <w:rPr>
          <w:rFonts w:ascii="Arial Unicode" w:hAnsi="Arial Unicode"/>
          <w:sz w:val="18"/>
          <w:szCs w:val="18"/>
          <w:u w:val="single"/>
          <w:vertAlign w:val="superscript"/>
          <w:lang w:val="hy-AM"/>
        </w:rPr>
      </w:pPr>
    </w:p>
    <w:p w:rsidR="00402CEF" w:rsidRPr="00455832" w:rsidRDefault="00402CEF" w:rsidP="00402CEF">
      <w:pPr>
        <w:jc w:val="both"/>
        <w:rPr>
          <w:rFonts w:ascii="Arial Unicode" w:hAnsi="Arial Unicode"/>
          <w:sz w:val="20"/>
          <w:szCs w:val="20"/>
          <w:lang w:val="hy-AM"/>
        </w:rPr>
      </w:pPr>
      <w:r w:rsidRPr="00455832">
        <w:rPr>
          <w:rFonts w:ascii="Arial Unicode" w:hAnsi="Arial Unicode"/>
          <w:sz w:val="20"/>
          <w:szCs w:val="20"/>
          <w:lang w:val="hy-AM"/>
        </w:rPr>
        <w:t>Կ.Տ</w:t>
      </w:r>
    </w:p>
    <w:p w:rsidR="00402CEF" w:rsidRPr="00455832" w:rsidRDefault="00402CEF" w:rsidP="00402CEF">
      <w:pPr>
        <w:jc w:val="both"/>
        <w:rPr>
          <w:rFonts w:ascii="Arial Unicode" w:hAnsi="Arial Unicode"/>
          <w:sz w:val="20"/>
          <w:szCs w:val="20"/>
          <w:lang w:val="hy-AM"/>
        </w:rPr>
      </w:pPr>
    </w:p>
    <w:p w:rsidR="00402CEF" w:rsidRPr="00455832" w:rsidRDefault="00402CEF" w:rsidP="00402CEF">
      <w:pPr>
        <w:jc w:val="both"/>
        <w:rPr>
          <w:rFonts w:ascii="Arial Unicode" w:hAnsi="Arial Unicode"/>
          <w:sz w:val="20"/>
          <w:szCs w:val="20"/>
          <w:lang w:val="hy-AM"/>
        </w:rPr>
      </w:pPr>
      <w:r w:rsidRPr="00455832">
        <w:rPr>
          <w:rFonts w:ascii="Arial Unicode" w:hAnsi="Arial Unicode"/>
          <w:sz w:val="20"/>
          <w:szCs w:val="20"/>
          <w:lang w:val="hy-AM"/>
        </w:rPr>
        <w:t>Օր/ամիս/տարի</w:t>
      </w:r>
    </w:p>
    <w:p w:rsidR="00402CEF" w:rsidRPr="00455832" w:rsidRDefault="00402CEF" w:rsidP="00402CEF">
      <w:pPr>
        <w:jc w:val="both"/>
        <w:rPr>
          <w:rFonts w:ascii="Arial Unicode" w:hAnsi="Arial Unicode"/>
          <w:sz w:val="18"/>
          <w:szCs w:val="18"/>
          <w:vertAlign w:val="superscript"/>
          <w:lang w:val="hy-AM"/>
        </w:rPr>
      </w:pPr>
    </w:p>
    <w:p w:rsidR="00402CEF" w:rsidRPr="00455832" w:rsidRDefault="00402CEF" w:rsidP="00402CEF">
      <w:pPr>
        <w:jc w:val="both"/>
        <w:rPr>
          <w:rFonts w:ascii="Arial Unicode" w:hAnsi="Arial Unicode" w:cs="GHEA Grapalat"/>
          <w:i/>
          <w:sz w:val="18"/>
          <w:szCs w:val="18"/>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i/>
          <w:sz w:val="16"/>
          <w:szCs w:val="16"/>
          <w:lang w:val="hy-AM"/>
        </w:rPr>
      </w:pPr>
      <w:r w:rsidRPr="00455832">
        <w:rPr>
          <w:rFonts w:ascii="Arial Unicode" w:hAnsi="Arial Unicode" w:cs="Sylfaen"/>
          <w:i/>
          <w:sz w:val="16"/>
          <w:szCs w:val="16"/>
          <w:lang w:val="hy-AM"/>
        </w:rPr>
        <w:lastRenderedPageBreak/>
        <w:t xml:space="preserve">* </w:t>
      </w:r>
      <w:r w:rsidRPr="00455832">
        <w:rPr>
          <w:rFonts w:ascii="Arial Unicode" w:hAnsi="Arial Unicode"/>
          <w:i/>
          <w:sz w:val="16"/>
          <w:szCs w:val="16"/>
          <w:lang w:val="hy-AM"/>
        </w:rPr>
        <w:t>լրացվում է հանձնաժողովի քարտուղարի կողմից` մինչև հրավերը տեղեկագրում հրապարակելը:</w:t>
      </w:r>
    </w:p>
    <w:p w:rsidR="00402CEF" w:rsidRPr="00455832" w:rsidRDefault="00402CEF" w:rsidP="00402CEF">
      <w:pPr>
        <w:jc w:val="both"/>
        <w:rPr>
          <w:rFonts w:ascii="Arial Unicode" w:hAnsi="Arial Unicode" w:cs="Sylfaen"/>
          <w:i/>
          <w:sz w:val="16"/>
          <w:szCs w:val="16"/>
          <w:lang w:val="hy-AM"/>
        </w:rPr>
      </w:pPr>
      <w:r w:rsidRPr="00455832">
        <w:rPr>
          <w:rFonts w:ascii="Arial Unicode" w:hAnsi="Arial Unicode" w:cs="Sylfaen"/>
          <w:i/>
          <w:sz w:val="16"/>
          <w:szCs w:val="16"/>
          <w:lang w:val="hy-AM"/>
        </w:rPr>
        <w:t>** Եթե գնման առարկա է հանդիսանում շինարարական ծրագրերի տեխնիկական հսկողության ծառայությունների ձեռքբերումը, ապա կետը շարադրվում է հետևյալ խմբագրությամբ՝ «2.1 Սույն համաձայնագիրը և Պահանջագիրը անհետկանչելի են, ուժի մեջ են մտնում Ընկերության կողմից վավերացման պահից և ուժի մեջ են մինչև Ընկերության կողմից կնքված պայմանագրով ստանձնած պարտավորությունների ամբողջական կատարմանը հաջորդող քսաներորդ աշխատանքային օրը ներառյալ:».</w:t>
      </w: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p>
    <w:p w:rsidR="00402CEF" w:rsidRPr="00455832" w:rsidRDefault="00402CEF" w:rsidP="00402CEF">
      <w:pPr>
        <w:pStyle w:val="31"/>
        <w:spacing w:line="240" w:lineRule="auto"/>
        <w:jc w:val="right"/>
        <w:rPr>
          <w:rFonts w:ascii="Arial Unicode" w:hAnsi="Arial Unicode"/>
          <w:b/>
          <w:lang w:val="hy-AM"/>
        </w:rPr>
      </w:pPr>
      <w:r w:rsidRPr="00455832">
        <w:rPr>
          <w:rFonts w:ascii="Arial Unicode" w:hAnsi="Arial Unicode"/>
          <w:b/>
          <w:lang w:val="hy-AM"/>
        </w:rPr>
        <w:br w:type="page"/>
      </w:r>
    </w:p>
    <w:tbl>
      <w:tblPr>
        <w:tblpPr w:leftFromText="180" w:rightFromText="180" w:vertAnchor="page" w:horzAnchor="margin" w:tblpXSpec="center" w:tblpY="1003"/>
        <w:tblW w:w="10980" w:type="dxa"/>
        <w:tblLook w:val="0000"/>
      </w:tblPr>
      <w:tblGrid>
        <w:gridCol w:w="5616"/>
        <w:gridCol w:w="5364"/>
      </w:tblGrid>
      <w:tr w:rsidR="00402CEF" w:rsidRPr="00455832" w:rsidTr="005850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b/>
                <w:bCs/>
                <w:sz w:val="20"/>
                <w:szCs w:val="20"/>
                <w:lang w:val="hy-AM"/>
              </w:rPr>
            </w:pPr>
            <w:r w:rsidRPr="00455832">
              <w:rPr>
                <w:rFonts w:ascii="Arial Unicode" w:hAnsi="Arial Unicode" w:cs="Sylfaen"/>
                <w:sz w:val="20"/>
                <w:szCs w:val="20"/>
              </w:rPr>
              <w:lastRenderedPageBreak/>
              <w:t xml:space="preserve">1.                                                              </w:t>
            </w:r>
            <w:r w:rsidRPr="00455832">
              <w:rPr>
                <w:rFonts w:ascii="Arial Unicode" w:hAnsi="Arial Unicode" w:cs="Sylfaen"/>
                <w:b/>
                <w:bCs/>
                <w:sz w:val="20"/>
                <w:szCs w:val="20"/>
              </w:rPr>
              <w:t xml:space="preserve">ՎՃԱՐՄԱՆՊԱՀԱՆՋԱԳԻՐ* </w:t>
            </w:r>
          </w:p>
          <w:p w:rsidR="00402CEF" w:rsidRPr="00455832" w:rsidRDefault="00402CEF" w:rsidP="005850CF">
            <w:pPr>
              <w:jc w:val="center"/>
              <w:rPr>
                <w:rFonts w:ascii="Arial Unicode" w:hAnsi="Arial Unicode" w:cs="Arial"/>
                <w:bCs/>
                <w:i/>
                <w:sz w:val="20"/>
                <w:szCs w:val="20"/>
              </w:rPr>
            </w:pPr>
          </w:p>
        </w:tc>
      </w:tr>
      <w:tr w:rsidR="00402CEF" w:rsidRPr="00455832" w:rsidTr="005850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sz w:val="20"/>
                <w:szCs w:val="20"/>
                <w:lang w:val="hy-AM"/>
              </w:rPr>
            </w:pPr>
            <w:r w:rsidRPr="00455832">
              <w:rPr>
                <w:rFonts w:ascii="Arial Unicode" w:hAnsi="Arial Unicode" w:cs="Sylfaen"/>
                <w:sz w:val="20"/>
                <w:szCs w:val="20"/>
                <w:lang w:val="hy-AM"/>
              </w:rPr>
              <w:t>2</w:t>
            </w:r>
            <w:r w:rsidRPr="00455832">
              <w:rPr>
                <w:rFonts w:ascii="Arial Unicode" w:hAnsi="Arial Unicode" w:cs="Sylfaen"/>
                <w:sz w:val="20"/>
                <w:szCs w:val="20"/>
              </w:rPr>
              <w:t>.</w:t>
            </w:r>
            <w:r w:rsidRPr="00455832">
              <w:rPr>
                <w:rFonts w:ascii="Arial Unicode" w:hAnsi="Arial Unicode" w:cs="Sylfaen"/>
                <w:sz w:val="20"/>
                <w:szCs w:val="20"/>
                <w:lang w:val="hy-AM"/>
              </w:rPr>
              <w:t xml:space="preserve"> Թիվ </w:t>
            </w:r>
          </w:p>
        </w:tc>
      </w:tr>
      <w:tr w:rsidR="00402CEF" w:rsidRPr="00455832" w:rsidTr="005850C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lang w:val="hy-AM"/>
              </w:rPr>
              <w:t>3</w:t>
            </w:r>
            <w:r w:rsidRPr="00455832">
              <w:rPr>
                <w:rFonts w:ascii="Arial Unicode" w:hAnsi="Arial Unicode" w:cs="Sylfaen"/>
                <w:sz w:val="20"/>
                <w:szCs w:val="20"/>
              </w:rPr>
              <w:t>.                                                         Ներկայացմանամսաթիվը</w:t>
            </w:r>
            <w:r w:rsidRPr="00455832">
              <w:rPr>
                <w:rFonts w:ascii="Arial Unicode" w:hAnsi="Arial Unicode" w:cs="Arial"/>
                <w:sz w:val="20"/>
                <w:szCs w:val="20"/>
              </w:rPr>
              <w:t xml:space="preserve">` </w:t>
            </w:r>
            <w:r w:rsidRPr="00455832">
              <w:rPr>
                <w:rFonts w:ascii="Arial Unicode" w:hAnsi="Arial Unicode" w:cs="Tahoma"/>
                <w:sz w:val="20"/>
                <w:szCs w:val="20"/>
              </w:rPr>
              <w:t xml:space="preserve">"___" </w:t>
            </w:r>
            <w:r w:rsidRPr="00455832">
              <w:rPr>
                <w:rFonts w:ascii="Arial Unicode" w:hAnsi="Arial Unicode" w:cs="Sylfaen"/>
                <w:sz w:val="20"/>
                <w:szCs w:val="20"/>
              </w:rPr>
              <w:t xml:space="preserve">___ </w:t>
            </w:r>
            <w:r w:rsidRPr="00455832">
              <w:rPr>
                <w:rFonts w:ascii="Arial Unicode" w:hAnsi="Arial Unicode" w:cs="Tahoma"/>
                <w:sz w:val="20"/>
                <w:szCs w:val="20"/>
              </w:rPr>
              <w:t>20___</w:t>
            </w:r>
            <w:r w:rsidRPr="00455832">
              <w:rPr>
                <w:rFonts w:ascii="Arial Unicode" w:hAnsi="Arial Unicode" w:cs="Sylfaen"/>
                <w:sz w:val="20"/>
                <w:szCs w:val="20"/>
              </w:rPr>
              <w:t>թ.</w:t>
            </w:r>
          </w:p>
        </w:tc>
      </w:tr>
      <w:tr w:rsidR="00402CEF" w:rsidRPr="00455832" w:rsidTr="005850C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lang w:val="hy-AM"/>
              </w:rPr>
              <w:t>4</w:t>
            </w:r>
            <w:r w:rsidRPr="00455832">
              <w:rPr>
                <w:rFonts w:ascii="Arial Unicode" w:hAnsi="Arial Unicode" w:cs="Sylfaen"/>
                <w:sz w:val="20"/>
                <w:szCs w:val="20"/>
              </w:rPr>
              <w:t xml:space="preserve">. </w:t>
            </w:r>
            <w:r w:rsidRPr="00455832">
              <w:rPr>
                <w:rFonts w:ascii="Arial Unicode" w:hAnsi="Arial Unicode" w:cs="Sylfaen"/>
                <w:sz w:val="20"/>
                <w:szCs w:val="20"/>
                <w:lang w:val="hy-AM"/>
              </w:rPr>
              <w:t>Վճարողի անվանումը</w:t>
            </w:r>
            <w:r w:rsidRPr="00455832">
              <w:rPr>
                <w:rFonts w:ascii="Arial Unicode" w:hAnsi="Arial Unicode" w:cs="Sylfaen"/>
                <w:sz w:val="20"/>
                <w:szCs w:val="20"/>
              </w:rPr>
              <w:t>,</w:t>
            </w:r>
            <w:r w:rsidRPr="00455832">
              <w:rPr>
                <w:rFonts w:ascii="Arial Unicode" w:hAnsi="Arial Unicode" w:cs="Sylfaen"/>
                <w:sz w:val="20"/>
                <w:szCs w:val="20"/>
                <w:lang w:val="hy-AM"/>
              </w:rPr>
              <w:t xml:space="preserve"> կամ անուն ազգանուն </w:t>
            </w:r>
            <w:r w:rsidRPr="00455832">
              <w:rPr>
                <w:rFonts w:ascii="Arial Unicode" w:hAnsi="Arial Unicode" w:cs="Sylfaen"/>
                <w:sz w:val="20"/>
                <w:szCs w:val="20"/>
              </w:rPr>
              <w:t xml:space="preserve">(Ընկերություն </w:t>
            </w:r>
            <w:r w:rsidRPr="00455832">
              <w:rPr>
                <w:rFonts w:ascii="Arial Unicode" w:hAnsi="Arial Unicode" w:cs="Arial"/>
                <w:sz w:val="20"/>
                <w:szCs w:val="20"/>
              </w:rPr>
              <w:t>`</w:t>
            </w:r>
          </w:p>
        </w:tc>
      </w:tr>
      <w:tr w:rsidR="00402CEF" w:rsidRPr="00455832" w:rsidTr="005850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lang w:val="hy-AM"/>
              </w:rPr>
              <w:t>5</w:t>
            </w:r>
            <w:r w:rsidRPr="00455832">
              <w:rPr>
                <w:rFonts w:ascii="Arial Unicode" w:hAnsi="Arial Unicode" w:cs="Sylfaen"/>
                <w:sz w:val="20"/>
                <w:szCs w:val="20"/>
              </w:rPr>
              <w:t>. Վճարողի</w:t>
            </w:r>
            <w:r w:rsidRPr="00455832">
              <w:rPr>
                <w:rFonts w:ascii="Arial Unicode" w:hAnsi="Arial Unicode" w:cs="Sylfaen"/>
                <w:sz w:val="20"/>
                <w:szCs w:val="20"/>
                <w:lang w:val="hy-AM"/>
              </w:rPr>
              <w:t xml:space="preserve">ն սպասարկող Ֆինանսական կազմակերպություն </w:t>
            </w:r>
            <w:r w:rsidRPr="00455832">
              <w:rPr>
                <w:rFonts w:ascii="Arial Unicode" w:hAnsi="Arial Unicode" w:cs="Sylfaen"/>
                <w:sz w:val="20"/>
                <w:szCs w:val="20"/>
              </w:rPr>
              <w:t>(բանկ)</w:t>
            </w:r>
            <w:r w:rsidRPr="00455832">
              <w:rPr>
                <w:rFonts w:ascii="Arial Unicode" w:hAnsi="Arial Unicode" w:cs="Arial"/>
                <w:sz w:val="20"/>
                <w:szCs w:val="20"/>
              </w:rPr>
              <w:t>`</w:t>
            </w:r>
          </w:p>
        </w:tc>
      </w:tr>
      <w:tr w:rsidR="00402CEF" w:rsidRPr="00455832" w:rsidTr="005850CF">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lang w:val="hy-AM"/>
              </w:rPr>
              <w:t>6</w:t>
            </w:r>
            <w:r w:rsidRPr="00455832">
              <w:rPr>
                <w:rFonts w:ascii="Arial Unicode" w:hAnsi="Arial Unicode" w:cs="Sylfaen"/>
                <w:sz w:val="20"/>
                <w:szCs w:val="20"/>
              </w:rPr>
              <w:t>. Վճարողիհաշվիհամարը</w:t>
            </w:r>
            <w:r w:rsidRPr="00455832">
              <w:rPr>
                <w:rFonts w:ascii="Arial Unicode" w:hAnsi="Arial Unicode" w:cs="Arial"/>
                <w:sz w:val="20"/>
                <w:szCs w:val="20"/>
              </w:rPr>
              <w:t>`</w:t>
            </w:r>
          </w:p>
        </w:tc>
      </w:tr>
      <w:tr w:rsidR="00402CEF" w:rsidRPr="00455832" w:rsidTr="005850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lang w:val="hy-AM"/>
              </w:rPr>
              <w:t>7</w:t>
            </w:r>
            <w:r w:rsidRPr="00455832">
              <w:rPr>
                <w:rFonts w:ascii="Arial Unicode" w:hAnsi="Arial Unicode" w:cs="Sylfaen"/>
                <w:sz w:val="20"/>
                <w:szCs w:val="20"/>
              </w:rPr>
              <w:t>. ՎճարողիՀՎՀՀ</w:t>
            </w:r>
            <w:r w:rsidRPr="00455832">
              <w:rPr>
                <w:rFonts w:ascii="Arial Unicode" w:hAnsi="Arial Unicode" w:cs="Arial"/>
                <w:sz w:val="20"/>
                <w:szCs w:val="20"/>
              </w:rPr>
              <w:t>`</w:t>
            </w:r>
          </w:p>
        </w:tc>
      </w:tr>
      <w:tr w:rsidR="00402CEF" w:rsidRPr="00455832" w:rsidTr="005850C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lang w:val="hy-AM"/>
              </w:rPr>
              <w:t>8</w:t>
            </w:r>
            <w:r w:rsidRPr="00455832">
              <w:rPr>
                <w:rFonts w:ascii="Arial Unicode" w:hAnsi="Arial Unicode" w:cs="Sylfaen"/>
                <w:sz w:val="20"/>
                <w:szCs w:val="20"/>
              </w:rPr>
              <w:t>. ՎճարողիՀԾՀ</w:t>
            </w:r>
            <w:r w:rsidRPr="00455832">
              <w:rPr>
                <w:rFonts w:ascii="Arial Unicode" w:hAnsi="Arial Unicode" w:cs="Arial"/>
                <w:sz w:val="20"/>
                <w:szCs w:val="20"/>
              </w:rPr>
              <w:t>`</w:t>
            </w:r>
          </w:p>
        </w:tc>
      </w:tr>
      <w:tr w:rsidR="00402CEF" w:rsidRPr="00455832" w:rsidTr="005850CF">
        <w:trPr>
          <w:trHeight w:val="1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sz w:val="20"/>
              </w:rPr>
            </w:pPr>
            <w:r w:rsidRPr="00455832">
              <w:rPr>
                <w:rFonts w:ascii="Arial Unicode" w:hAnsi="Arial Unicode" w:cs="Sylfaen"/>
                <w:sz w:val="20"/>
                <w:szCs w:val="20"/>
                <w:lang w:val="hy-AM"/>
              </w:rPr>
              <w:t>9</w:t>
            </w:r>
            <w:r w:rsidRPr="00455832">
              <w:rPr>
                <w:rFonts w:ascii="Arial Unicode" w:hAnsi="Arial Unicode" w:cs="Sylfaen"/>
                <w:sz w:val="20"/>
                <w:szCs w:val="20"/>
              </w:rPr>
              <w:t>. Շահառու</w:t>
            </w:r>
            <w:r w:rsidRPr="00455832">
              <w:rPr>
                <w:rFonts w:ascii="Arial Unicode" w:hAnsi="Arial Unicode" w:cs="Sylfaen"/>
                <w:sz w:val="20"/>
                <w:szCs w:val="20"/>
                <w:lang w:val="hy-AM"/>
              </w:rPr>
              <w:t>ի  անվանումը</w:t>
            </w:r>
            <w:r w:rsidRPr="00455832">
              <w:rPr>
                <w:rFonts w:ascii="Arial Unicode" w:hAnsi="Arial Unicode" w:cs="Sylfaen"/>
                <w:sz w:val="20"/>
                <w:szCs w:val="20"/>
              </w:rPr>
              <w:t>,</w:t>
            </w:r>
            <w:r w:rsidRPr="00455832">
              <w:rPr>
                <w:rFonts w:ascii="Arial Unicode" w:hAnsi="Arial Unicode" w:cs="Sylfaen"/>
                <w:sz w:val="20"/>
                <w:szCs w:val="20"/>
                <w:lang w:val="hy-AM"/>
              </w:rPr>
              <w:t xml:space="preserve"> կամ անուն ազգանուն </w:t>
            </w:r>
            <w:r w:rsidRPr="00455832">
              <w:rPr>
                <w:rFonts w:ascii="Arial Unicode" w:hAnsi="Arial Unicode" w:cs="Arial"/>
                <w:sz w:val="20"/>
                <w:szCs w:val="20"/>
              </w:rPr>
              <w:t>`</w:t>
            </w:r>
            <w:r w:rsidRPr="00455832">
              <w:rPr>
                <w:rFonts w:ascii="Arial Unicode" w:hAnsi="Arial Unicode"/>
                <w:sz w:val="20"/>
              </w:rPr>
              <w:t xml:space="preserve"> ՀՀ </w:t>
            </w:r>
            <w:r w:rsidR="00977B36">
              <w:rPr>
                <w:rFonts w:ascii="Arial Unicode" w:hAnsi="Arial Unicode"/>
                <w:sz w:val="20"/>
              </w:rPr>
              <w:t xml:space="preserve">Խաչփարի </w:t>
            </w:r>
            <w:r w:rsidRPr="00455832">
              <w:rPr>
                <w:rFonts w:ascii="Arial Unicode" w:hAnsi="Arial Unicode"/>
                <w:sz w:val="20"/>
              </w:rPr>
              <w:t xml:space="preserve"> համայնքապետարան</w:t>
            </w:r>
          </w:p>
        </w:tc>
      </w:tr>
      <w:tr w:rsidR="00402CEF" w:rsidRPr="00455832" w:rsidTr="005850CF">
        <w:trPr>
          <w:trHeight w:val="1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10.  Շահառուի ՀԾՀ (</w:t>
            </w:r>
            <w:r w:rsidRPr="00455832">
              <w:rPr>
                <w:rFonts w:ascii="Arial Unicode" w:hAnsi="Arial Unicode" w:cs="Sylfaen"/>
                <w:sz w:val="20"/>
                <w:szCs w:val="20"/>
                <w:lang w:val="hy-AM"/>
              </w:rPr>
              <w:t>չի լրացվում</w:t>
            </w:r>
            <w:r w:rsidRPr="00455832">
              <w:rPr>
                <w:rFonts w:ascii="Arial Unicode" w:hAnsi="Arial Unicode" w:cs="Sylfaen"/>
                <w:sz w:val="20"/>
                <w:szCs w:val="20"/>
              </w:rPr>
              <w:t>)</w:t>
            </w:r>
          </w:p>
        </w:tc>
      </w:tr>
      <w:tr w:rsidR="00402CEF" w:rsidRPr="00455832" w:rsidTr="005850C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lang w:val="en-US"/>
              </w:rPr>
            </w:pPr>
            <w:r w:rsidRPr="00455832">
              <w:rPr>
                <w:rFonts w:ascii="Arial Unicode" w:hAnsi="Arial Unicode" w:cs="Sylfaen"/>
                <w:sz w:val="20"/>
                <w:szCs w:val="20"/>
                <w:lang w:val="hy-AM"/>
              </w:rPr>
              <w:t>11</w:t>
            </w:r>
            <w:r w:rsidRPr="00455832">
              <w:rPr>
                <w:rFonts w:ascii="Arial Unicode" w:hAnsi="Arial Unicode" w:cs="Sylfaen"/>
                <w:sz w:val="20"/>
                <w:szCs w:val="20"/>
              </w:rPr>
              <w:t>. ՇահառուիՀՎՀՀ</w:t>
            </w:r>
            <w:r w:rsidRPr="00455832">
              <w:rPr>
                <w:rFonts w:ascii="Arial Unicode" w:hAnsi="Arial Unicode" w:cs="Arial"/>
                <w:sz w:val="20"/>
                <w:szCs w:val="20"/>
              </w:rPr>
              <w:t>`03801</w:t>
            </w:r>
            <w:r w:rsidR="00FC3B4D" w:rsidRPr="00455832">
              <w:rPr>
                <w:rFonts w:ascii="Arial Unicode" w:hAnsi="Arial Unicode" w:cs="Arial"/>
                <w:sz w:val="20"/>
                <w:szCs w:val="20"/>
                <w:lang w:val="en-US"/>
              </w:rPr>
              <w:t>007</w:t>
            </w:r>
          </w:p>
        </w:tc>
      </w:tr>
      <w:tr w:rsidR="00402CEF" w:rsidRPr="00455832" w:rsidTr="005850CF">
        <w:trPr>
          <w:trHeight w:val="2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rPr>
              <w:t>1</w:t>
            </w:r>
            <w:r w:rsidRPr="00455832">
              <w:rPr>
                <w:rFonts w:ascii="Arial Unicode" w:hAnsi="Arial Unicode" w:cs="Sylfaen"/>
                <w:sz w:val="20"/>
                <w:szCs w:val="20"/>
                <w:lang w:val="hy-AM"/>
              </w:rPr>
              <w:t>2</w:t>
            </w:r>
            <w:r w:rsidRPr="00455832">
              <w:rPr>
                <w:rFonts w:ascii="Arial Unicode" w:hAnsi="Arial Unicode" w:cs="Sylfaen"/>
                <w:sz w:val="20"/>
                <w:szCs w:val="20"/>
              </w:rPr>
              <w:t>.Շահառուի</w:t>
            </w:r>
            <w:r w:rsidRPr="00455832">
              <w:rPr>
                <w:rFonts w:ascii="Arial Unicode" w:hAnsi="Arial Unicode" w:cs="Sylfaen"/>
                <w:sz w:val="20"/>
                <w:szCs w:val="20"/>
                <w:lang w:val="hy-AM"/>
              </w:rPr>
              <w:t>ն սպասարկող Ֆինանսական կազմակերպություն</w:t>
            </w:r>
            <w:r w:rsidRPr="00455832">
              <w:rPr>
                <w:rFonts w:ascii="Arial Unicode" w:hAnsi="Arial Unicode" w:cs="Sylfaen"/>
                <w:sz w:val="20"/>
                <w:szCs w:val="20"/>
              </w:rPr>
              <w:t xml:space="preserve"> (բանկ)</w:t>
            </w:r>
            <w:r w:rsidRPr="00455832">
              <w:rPr>
                <w:rFonts w:ascii="Arial Unicode" w:hAnsi="Arial Unicode" w:cs="Arial"/>
                <w:sz w:val="20"/>
                <w:szCs w:val="20"/>
              </w:rPr>
              <w:t>` ՀՀ ՖՆ գործառնական վարչություն</w:t>
            </w:r>
          </w:p>
        </w:tc>
      </w:tr>
      <w:tr w:rsidR="00402CEF" w:rsidRPr="00455832" w:rsidTr="005850CF">
        <w:trPr>
          <w:trHeight w:val="1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rPr>
              <w:t>1</w:t>
            </w:r>
            <w:r w:rsidRPr="00455832">
              <w:rPr>
                <w:rFonts w:ascii="Arial Unicode" w:hAnsi="Arial Unicode" w:cs="Sylfaen"/>
                <w:sz w:val="20"/>
                <w:szCs w:val="20"/>
                <w:lang w:val="hy-AM"/>
              </w:rPr>
              <w:t>3</w:t>
            </w:r>
            <w:r w:rsidRPr="00455832">
              <w:rPr>
                <w:rFonts w:ascii="Arial Unicode" w:hAnsi="Arial Unicode" w:cs="Sylfaen"/>
                <w:sz w:val="20"/>
                <w:szCs w:val="20"/>
              </w:rPr>
              <w:t>.Շահառուիհաշվիհամարը</w:t>
            </w:r>
            <w:r w:rsidRPr="00455832">
              <w:rPr>
                <w:rFonts w:ascii="Arial Unicode" w:hAnsi="Arial Unicode" w:cs="Arial"/>
                <w:sz w:val="20"/>
                <w:szCs w:val="20"/>
              </w:rPr>
              <w:t xml:space="preserve"> (</w:t>
            </w:r>
            <w:r w:rsidRPr="00455832">
              <w:rPr>
                <w:rFonts w:ascii="Arial Unicode" w:hAnsi="Arial Unicode" w:cs="Sylfaen"/>
                <w:sz w:val="20"/>
                <w:szCs w:val="20"/>
              </w:rPr>
              <w:t>հշ</w:t>
            </w:r>
            <w:r w:rsidRPr="00455832">
              <w:rPr>
                <w:rFonts w:ascii="Arial Unicode" w:hAnsi="Arial Unicode" w:cs="Arial"/>
                <w:sz w:val="20"/>
                <w:szCs w:val="20"/>
              </w:rPr>
              <w:t>.N)</w:t>
            </w:r>
            <w:r w:rsidR="00FC3B4D" w:rsidRPr="00455832">
              <w:rPr>
                <w:rFonts w:ascii="Arial Unicode" w:hAnsi="Arial Unicode"/>
                <w:sz w:val="18"/>
                <w:lang w:val="pt-BR"/>
              </w:rPr>
              <w:t xml:space="preserve">900432270024 </w:t>
            </w:r>
          </w:p>
        </w:tc>
      </w:tr>
      <w:tr w:rsidR="00402CEF" w:rsidRPr="00455832" w:rsidTr="005850CF">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rPr>
              <w:t>1</w:t>
            </w:r>
            <w:r w:rsidRPr="00455832">
              <w:rPr>
                <w:rFonts w:ascii="Arial Unicode" w:hAnsi="Arial Unicode" w:cs="Sylfaen"/>
                <w:sz w:val="20"/>
                <w:szCs w:val="20"/>
                <w:lang w:val="hy-AM"/>
              </w:rPr>
              <w:t>4</w:t>
            </w:r>
            <w:r w:rsidRPr="00455832">
              <w:rPr>
                <w:rFonts w:ascii="Arial Unicode" w:hAnsi="Arial Unicode" w:cs="Sylfaen"/>
                <w:sz w:val="20"/>
                <w:szCs w:val="20"/>
              </w:rPr>
              <w:t>.Գումարը</w:t>
            </w:r>
            <w:r w:rsidRPr="00455832">
              <w:rPr>
                <w:rFonts w:ascii="Arial Unicode" w:hAnsi="Arial Unicode" w:cs="Arial"/>
                <w:sz w:val="20"/>
                <w:szCs w:val="20"/>
              </w:rPr>
              <w:t>(</w:t>
            </w:r>
            <w:r w:rsidRPr="00455832">
              <w:rPr>
                <w:rFonts w:ascii="Arial Unicode" w:hAnsi="Arial Unicode" w:cs="Sylfaen"/>
                <w:sz w:val="20"/>
                <w:szCs w:val="20"/>
              </w:rPr>
              <w:t>թվերովևբառերով)</w:t>
            </w:r>
            <w:r w:rsidRPr="00455832">
              <w:rPr>
                <w:rFonts w:ascii="Arial Unicode" w:hAnsi="Arial Unicode" w:cs="Arial"/>
                <w:sz w:val="20"/>
                <w:szCs w:val="20"/>
              </w:rPr>
              <w:t>`</w:t>
            </w:r>
          </w:p>
        </w:tc>
      </w:tr>
      <w:tr w:rsidR="00402CEF" w:rsidRPr="00455832" w:rsidTr="005850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 xml:space="preserve">15. </w:t>
            </w:r>
            <w:r w:rsidRPr="00455832">
              <w:rPr>
                <w:rFonts w:ascii="Arial Unicode" w:hAnsi="Arial Unicode" w:cs="Sylfaen"/>
                <w:sz w:val="20"/>
                <w:szCs w:val="20"/>
                <w:lang w:val="hy-AM"/>
              </w:rPr>
              <w:t xml:space="preserve">Ակցեպտավորված գումարը՝ </w:t>
            </w:r>
            <w:r w:rsidRPr="00455832">
              <w:rPr>
                <w:rFonts w:ascii="Arial Unicode" w:hAnsi="Arial Unicode" w:cs="Sylfaen"/>
                <w:sz w:val="20"/>
                <w:szCs w:val="20"/>
              </w:rPr>
              <w:t xml:space="preserve"> (թվերովևբառերով)(</w:t>
            </w:r>
            <w:r w:rsidRPr="00455832">
              <w:rPr>
                <w:rFonts w:ascii="Arial Unicode" w:hAnsi="Arial Unicode" w:cs="Sylfaen"/>
                <w:sz w:val="20"/>
                <w:szCs w:val="20"/>
                <w:lang w:val="hy-AM"/>
              </w:rPr>
              <w:t>նախատեսված է նշված գումարի մասնակի ակցեպտի համար, որը չի կիրառվում</w:t>
            </w:r>
            <w:r w:rsidRPr="00455832">
              <w:rPr>
                <w:rFonts w:ascii="Arial Unicode" w:hAnsi="Arial Unicode" w:cs="Sylfaen"/>
                <w:sz w:val="20"/>
                <w:szCs w:val="20"/>
              </w:rPr>
              <w:t>)</w:t>
            </w:r>
          </w:p>
        </w:tc>
      </w:tr>
      <w:tr w:rsidR="00402CEF" w:rsidRPr="00455832" w:rsidTr="005850CF">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rPr>
              <w:t>16.Արժույթը</w:t>
            </w:r>
            <w:r w:rsidRPr="00455832">
              <w:rPr>
                <w:rFonts w:ascii="Arial Unicode" w:hAnsi="Arial Unicode" w:cs="Arial"/>
                <w:sz w:val="20"/>
                <w:szCs w:val="20"/>
              </w:rPr>
              <w:t xml:space="preserve"> (</w:t>
            </w:r>
            <w:r w:rsidRPr="00455832">
              <w:rPr>
                <w:rFonts w:ascii="Arial Unicode" w:hAnsi="Arial Unicode" w:cs="Sylfaen"/>
                <w:sz w:val="20"/>
                <w:szCs w:val="20"/>
              </w:rPr>
              <w:t>բառերովևկոդով</w:t>
            </w:r>
            <w:r w:rsidRPr="00455832">
              <w:rPr>
                <w:rFonts w:ascii="Arial Unicode" w:hAnsi="Arial Unicode" w:cs="Arial"/>
                <w:sz w:val="20"/>
                <w:szCs w:val="20"/>
              </w:rPr>
              <w:t>)`</w:t>
            </w:r>
          </w:p>
        </w:tc>
      </w:tr>
      <w:tr w:rsidR="00402CEF" w:rsidRPr="00455832" w:rsidTr="005850CF">
        <w:trPr>
          <w:trHeight w:val="2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lang w:val="hy-AM"/>
              </w:rPr>
            </w:pPr>
            <w:r w:rsidRPr="00455832">
              <w:rPr>
                <w:rFonts w:ascii="Arial Unicode" w:hAnsi="Arial Unicode" w:cs="Sylfaen"/>
                <w:sz w:val="20"/>
                <w:szCs w:val="20"/>
              </w:rPr>
              <w:t>1</w:t>
            </w:r>
            <w:r w:rsidRPr="00455832">
              <w:rPr>
                <w:rFonts w:ascii="Arial Unicode" w:hAnsi="Arial Unicode" w:cs="Sylfaen"/>
                <w:sz w:val="20"/>
                <w:szCs w:val="20"/>
                <w:lang w:val="hy-AM"/>
              </w:rPr>
              <w:t>7</w:t>
            </w:r>
            <w:r w:rsidRPr="00455832">
              <w:rPr>
                <w:rFonts w:ascii="Arial Unicode" w:hAnsi="Arial Unicode" w:cs="Sylfaen"/>
                <w:sz w:val="20"/>
                <w:szCs w:val="20"/>
              </w:rPr>
              <w:t>.Գործարքի</w:t>
            </w:r>
            <w:r w:rsidRPr="00455832">
              <w:rPr>
                <w:rFonts w:ascii="Arial Unicode" w:hAnsi="Arial Unicode" w:cs="Arial"/>
                <w:sz w:val="20"/>
                <w:szCs w:val="20"/>
              </w:rPr>
              <w:t xml:space="preserve"> (</w:t>
            </w:r>
            <w:r w:rsidRPr="00455832">
              <w:rPr>
                <w:rFonts w:ascii="Arial Unicode" w:hAnsi="Arial Unicode" w:cs="Sylfaen"/>
                <w:sz w:val="20"/>
                <w:szCs w:val="20"/>
              </w:rPr>
              <w:t>վճարման</w:t>
            </w:r>
            <w:r w:rsidRPr="00455832">
              <w:rPr>
                <w:rFonts w:ascii="Arial Unicode" w:hAnsi="Arial Unicode" w:cs="Arial"/>
                <w:sz w:val="20"/>
                <w:szCs w:val="20"/>
              </w:rPr>
              <w:t xml:space="preserve">) </w:t>
            </w:r>
            <w:r w:rsidRPr="00455832">
              <w:rPr>
                <w:rFonts w:ascii="Arial Unicode" w:hAnsi="Arial Unicode" w:cs="Sylfaen"/>
                <w:sz w:val="20"/>
                <w:szCs w:val="20"/>
              </w:rPr>
              <w:t>նպատակը</w:t>
            </w:r>
            <w:r w:rsidRPr="00455832">
              <w:rPr>
                <w:rFonts w:ascii="Arial Unicode" w:hAnsi="Arial Unicode" w:cs="Arial"/>
                <w:sz w:val="20"/>
                <w:szCs w:val="20"/>
              </w:rPr>
              <w:t>`</w:t>
            </w:r>
            <w:r w:rsidRPr="00455832">
              <w:rPr>
                <w:rFonts w:ascii="Arial Unicode" w:hAnsi="Arial Unicode" w:cs="Sylfaen"/>
                <w:bCs/>
                <w:i/>
                <w:sz w:val="20"/>
                <w:szCs w:val="20"/>
              </w:rPr>
              <w:t>(որակավորման ապահովմ</w:t>
            </w:r>
            <w:r w:rsidRPr="00455832">
              <w:rPr>
                <w:rFonts w:ascii="Arial Unicode" w:hAnsi="Arial Unicode" w:cs="Sylfaen"/>
                <w:bCs/>
                <w:i/>
                <w:sz w:val="20"/>
                <w:szCs w:val="20"/>
                <w:lang w:val="hy-AM"/>
              </w:rPr>
              <w:t>ան համար</w:t>
            </w:r>
            <w:r w:rsidRPr="00455832">
              <w:rPr>
                <w:rFonts w:ascii="Arial Unicode" w:hAnsi="Arial Unicode" w:cs="Sylfaen"/>
                <w:bCs/>
                <w:i/>
                <w:sz w:val="20"/>
                <w:szCs w:val="20"/>
              </w:rPr>
              <w:t>)</w:t>
            </w:r>
          </w:p>
        </w:tc>
      </w:tr>
      <w:tr w:rsidR="00402CEF" w:rsidRPr="00455832" w:rsidTr="005850CF">
        <w:trPr>
          <w:trHeight w:val="424"/>
        </w:trPr>
        <w:tc>
          <w:tcPr>
            <w:tcW w:w="10980" w:type="dxa"/>
            <w:gridSpan w:val="2"/>
            <w:tcBorders>
              <w:top w:val="single" w:sz="4" w:space="0" w:color="auto"/>
              <w:left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rPr>
              <w:t>1</w:t>
            </w:r>
            <w:r w:rsidRPr="00455832">
              <w:rPr>
                <w:rFonts w:ascii="Arial Unicode" w:hAnsi="Arial Unicode" w:cs="Sylfaen"/>
                <w:sz w:val="20"/>
                <w:szCs w:val="20"/>
                <w:lang w:val="hy-AM"/>
              </w:rPr>
              <w:t>8</w:t>
            </w:r>
            <w:r w:rsidRPr="00455832">
              <w:rPr>
                <w:rFonts w:ascii="Arial Unicode" w:hAnsi="Arial Unicode" w:cs="Sylfaen"/>
                <w:sz w:val="20"/>
                <w:szCs w:val="20"/>
              </w:rPr>
              <w:t xml:space="preserve">. </w:t>
            </w:r>
            <w:r w:rsidRPr="00455832">
              <w:rPr>
                <w:rFonts w:ascii="Arial Unicode" w:hAnsi="Arial Unicode" w:cs="Sylfaen"/>
                <w:sz w:val="20"/>
                <w:szCs w:val="20"/>
                <w:lang w:val="hy-AM"/>
              </w:rPr>
              <w:t xml:space="preserve">Վճարման կատարման հիմքերը՝ </w:t>
            </w:r>
            <w:r w:rsidRPr="00455832">
              <w:rPr>
                <w:rFonts w:ascii="Arial Unicode" w:hAnsi="Arial Unicode" w:cs="Sylfaen"/>
                <w:sz w:val="20"/>
                <w:szCs w:val="20"/>
              </w:rPr>
              <w:t>(</w:t>
            </w:r>
            <w:r w:rsidRPr="00455832">
              <w:rPr>
                <w:rFonts w:ascii="Arial Unicode" w:hAnsi="Arial Unicode" w:cs="Sylfaen"/>
                <w:sz w:val="20"/>
                <w:szCs w:val="20"/>
                <w:lang w:val="hy-AM"/>
              </w:rPr>
              <w:t>Փաստաթղթերի</w:t>
            </w:r>
            <w:r w:rsidRPr="00455832">
              <w:rPr>
                <w:rFonts w:ascii="Arial Unicode" w:hAnsi="Arial Unicode" w:cs="Arial"/>
                <w:sz w:val="20"/>
                <w:szCs w:val="20"/>
                <w:lang w:val="hy-AM"/>
              </w:rPr>
              <w:t xml:space="preserve"> անվանումը</w:t>
            </w:r>
            <w:r w:rsidRPr="00455832">
              <w:rPr>
                <w:rFonts w:ascii="Arial Unicode" w:hAnsi="Arial Unicode" w:cs="Arial"/>
                <w:sz w:val="20"/>
                <w:szCs w:val="20"/>
              </w:rPr>
              <w:t>,</w:t>
            </w:r>
            <w:r w:rsidRPr="00455832">
              <w:rPr>
                <w:rFonts w:ascii="Arial Unicode" w:hAnsi="Arial Unicode" w:cs="Arial"/>
                <w:sz w:val="20"/>
                <w:szCs w:val="20"/>
                <w:lang w:val="hy-AM"/>
              </w:rPr>
              <w:t xml:space="preserve"> այդ թվում՝ տուժանքի մասին համաձայնագիրը, </w:t>
            </w:r>
            <w:r w:rsidRPr="00455832">
              <w:rPr>
                <w:rFonts w:ascii="Arial Unicode" w:hAnsi="Arial Unicode" w:cs="Sylfaen"/>
                <w:sz w:val="20"/>
                <w:szCs w:val="20"/>
                <w:lang w:val="hy-AM"/>
              </w:rPr>
              <w:t>դրանցհամարները</w:t>
            </w:r>
            <w:r w:rsidRPr="00455832">
              <w:rPr>
                <w:rFonts w:ascii="Arial Unicode" w:hAnsi="Arial Unicode" w:cs="Arial"/>
                <w:sz w:val="20"/>
                <w:szCs w:val="20"/>
                <w:lang w:val="hy-AM"/>
              </w:rPr>
              <w:t>,</w:t>
            </w:r>
            <w:r w:rsidRPr="00455832">
              <w:rPr>
                <w:rFonts w:ascii="Arial Unicode" w:hAnsi="Arial Unicode" w:cs="Sylfaen"/>
                <w:sz w:val="20"/>
                <w:szCs w:val="20"/>
                <w:lang w:val="hy-AM"/>
              </w:rPr>
              <w:t>պ</w:t>
            </w:r>
            <w:r w:rsidRPr="00455832">
              <w:rPr>
                <w:rFonts w:ascii="Arial Unicode" w:hAnsi="Arial Unicode" w:cs="Sylfaen"/>
                <w:sz w:val="20"/>
                <w:szCs w:val="20"/>
              </w:rPr>
              <w:t>այմանագրի ծածկագիրը</w:t>
            </w:r>
            <w:r w:rsidRPr="00455832">
              <w:rPr>
                <w:rFonts w:ascii="Arial Unicode" w:hAnsi="Arial Unicode" w:cs="Arial"/>
                <w:sz w:val="20"/>
                <w:szCs w:val="20"/>
                <w:lang w:val="hy-AM"/>
              </w:rPr>
              <w:t xml:space="preserve"> որի հիման վրա կատարվում է  գանձումը</w:t>
            </w:r>
            <w:r w:rsidRPr="00455832">
              <w:rPr>
                <w:rFonts w:ascii="Arial Unicode" w:hAnsi="Arial Unicode" w:cs="Arial"/>
                <w:sz w:val="20"/>
                <w:szCs w:val="20"/>
              </w:rPr>
              <w:t>)</w:t>
            </w:r>
            <w:r w:rsidRPr="00455832">
              <w:rPr>
                <w:rFonts w:ascii="Arial Unicode" w:hAnsi="Arial Unicode" w:cs="Sylfaen"/>
                <w:sz w:val="20"/>
                <w:szCs w:val="20"/>
              </w:rPr>
              <w:t>`</w:t>
            </w:r>
          </w:p>
          <w:p w:rsidR="00402CEF" w:rsidRPr="00455832" w:rsidRDefault="00402CEF" w:rsidP="005850CF">
            <w:pPr>
              <w:rPr>
                <w:rFonts w:ascii="Arial Unicode" w:hAnsi="Arial Unicode" w:cs="Arial"/>
                <w:sz w:val="20"/>
                <w:szCs w:val="20"/>
              </w:rPr>
            </w:pPr>
          </w:p>
        </w:tc>
      </w:tr>
      <w:tr w:rsidR="00402CEF" w:rsidRPr="00455832" w:rsidTr="005850CF">
        <w:trPr>
          <w:trHeight w:val="80"/>
        </w:trPr>
        <w:tc>
          <w:tcPr>
            <w:tcW w:w="10980" w:type="dxa"/>
            <w:gridSpan w:val="2"/>
            <w:tcBorders>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p>
        </w:tc>
      </w:tr>
      <w:tr w:rsidR="00402CEF" w:rsidRPr="00455832" w:rsidTr="005850CF">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lang w:val="hy-AM"/>
              </w:rPr>
              <w:t>19. Վճարման պայմանները՝                        &lt;ակցեպտավորված վճարում&gt;</w:t>
            </w:r>
          </w:p>
        </w:tc>
      </w:tr>
      <w:tr w:rsidR="00402CEF" w:rsidRPr="00455832" w:rsidTr="005850C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lang w:val="hy-AM"/>
              </w:rPr>
              <w:t xml:space="preserve">20. Առդիր էջերի քանակը՝    </w:t>
            </w:r>
            <w:r w:rsidRPr="00455832">
              <w:rPr>
                <w:rFonts w:ascii="Arial Unicode" w:hAnsi="Arial Unicode" w:cs="Arial"/>
                <w:sz w:val="20"/>
                <w:szCs w:val="20"/>
              </w:rPr>
              <w:t xml:space="preserve">--- </w:t>
            </w:r>
            <w:r w:rsidRPr="00455832">
              <w:rPr>
                <w:rFonts w:ascii="Arial Unicode" w:hAnsi="Arial Unicode" w:cs="Sylfaen"/>
                <w:sz w:val="20"/>
                <w:szCs w:val="20"/>
              </w:rPr>
              <w:t>է</w:t>
            </w:r>
          </w:p>
        </w:tc>
      </w:tr>
      <w:tr w:rsidR="00402CEF" w:rsidRPr="00455832" w:rsidTr="005850CF">
        <w:trPr>
          <w:trHeight w:val="2194"/>
        </w:trPr>
        <w:tc>
          <w:tcPr>
            <w:tcW w:w="5616" w:type="dxa"/>
            <w:tcBorders>
              <w:top w:val="nil"/>
              <w:left w:val="single" w:sz="4" w:space="0" w:color="auto"/>
              <w:bottom w:val="single" w:sz="4" w:space="0" w:color="auto"/>
              <w:right w:val="single" w:sz="4" w:space="0" w:color="auto"/>
            </w:tcBorders>
            <w:noWrap/>
            <w:vAlign w:val="bottom"/>
          </w:tcPr>
          <w:p w:rsidR="00402CEF" w:rsidRPr="00455832" w:rsidRDefault="00402CEF" w:rsidP="005850CF">
            <w:pPr>
              <w:rPr>
                <w:rFonts w:ascii="Arial Unicode" w:hAnsi="Arial Unicode" w:cs="Sylfaen"/>
                <w:sz w:val="20"/>
                <w:szCs w:val="20"/>
              </w:rPr>
            </w:pPr>
            <w:r w:rsidRPr="00455832">
              <w:rPr>
                <w:rFonts w:ascii="Courier New" w:hAnsi="Courier New" w:cs="Courier New"/>
                <w:sz w:val="20"/>
                <w:szCs w:val="20"/>
              </w:rPr>
              <w:t> </w:t>
            </w:r>
            <w:r w:rsidRPr="00455832">
              <w:rPr>
                <w:rFonts w:ascii="Arial Unicode" w:hAnsi="Arial Unicode" w:cs="Arial"/>
                <w:sz w:val="20"/>
                <w:szCs w:val="20"/>
                <w:lang w:val="hy-AM"/>
              </w:rPr>
              <w:t>22</w:t>
            </w:r>
            <w:r w:rsidRPr="00455832">
              <w:rPr>
                <w:rFonts w:ascii="Arial Unicode" w:hAnsi="Arial Unicode" w:cs="Arial"/>
                <w:sz w:val="20"/>
                <w:szCs w:val="20"/>
              </w:rPr>
              <w:t>.</w:t>
            </w:r>
            <w:r w:rsidRPr="00455832">
              <w:rPr>
                <w:rFonts w:ascii="Arial Unicode" w:hAnsi="Arial Unicode" w:cs="Sylfaen"/>
                <w:sz w:val="20"/>
                <w:szCs w:val="20"/>
              </w:rPr>
              <w:t>ա. Շահառուի ստորագրությունները</w:t>
            </w:r>
          </w:p>
          <w:p w:rsidR="00402CEF" w:rsidRPr="00455832" w:rsidRDefault="00402CEF" w:rsidP="005850CF">
            <w:pPr>
              <w:rPr>
                <w:rFonts w:ascii="Arial Unicode" w:hAnsi="Arial Unicode" w:cs="Sylfaen"/>
                <w:sz w:val="20"/>
                <w:szCs w:val="20"/>
              </w:rPr>
            </w:pPr>
          </w:p>
          <w:p w:rsidR="00402CEF" w:rsidRPr="00455832" w:rsidRDefault="00402CEF" w:rsidP="005850CF">
            <w:pPr>
              <w:jc w:val="right"/>
              <w:rPr>
                <w:rFonts w:ascii="Arial Unicode" w:hAnsi="Arial Unicode" w:cs="Tahoma"/>
                <w:sz w:val="20"/>
                <w:szCs w:val="20"/>
              </w:rPr>
            </w:pPr>
            <w:r w:rsidRPr="00455832">
              <w:rPr>
                <w:rFonts w:ascii="Arial Unicode" w:hAnsi="Arial Unicode" w:cs="Tahoma"/>
                <w:sz w:val="20"/>
                <w:szCs w:val="20"/>
              </w:rPr>
              <w:t>/____________________/</w:t>
            </w:r>
          </w:p>
          <w:p w:rsidR="00402CEF" w:rsidRPr="00455832" w:rsidRDefault="00402CEF" w:rsidP="005850CF">
            <w:pPr>
              <w:rPr>
                <w:rFonts w:ascii="Arial Unicode" w:hAnsi="Arial Unicode" w:cs="Tahoma"/>
                <w:sz w:val="20"/>
                <w:szCs w:val="20"/>
              </w:rPr>
            </w:pPr>
          </w:p>
          <w:p w:rsidR="00402CEF" w:rsidRPr="00455832" w:rsidRDefault="00402CEF" w:rsidP="005850CF">
            <w:pPr>
              <w:rPr>
                <w:rFonts w:ascii="Arial Unicode" w:hAnsi="Arial Unicode" w:cs="Sylfaen"/>
                <w:sz w:val="20"/>
                <w:szCs w:val="20"/>
              </w:rPr>
            </w:pPr>
          </w:p>
          <w:p w:rsidR="00402CEF" w:rsidRPr="00455832" w:rsidRDefault="00402CEF" w:rsidP="005850CF">
            <w:pPr>
              <w:jc w:val="right"/>
              <w:rPr>
                <w:rFonts w:ascii="Arial Unicode" w:hAnsi="Arial Unicode" w:cs="Sylfaen"/>
                <w:sz w:val="20"/>
                <w:szCs w:val="20"/>
              </w:rPr>
            </w:pPr>
            <w:r w:rsidRPr="00455832">
              <w:rPr>
                <w:rFonts w:ascii="Arial Unicode" w:hAnsi="Arial Unicode" w:cs="Tahoma"/>
                <w:sz w:val="20"/>
                <w:szCs w:val="20"/>
              </w:rPr>
              <w:t>/____________________/</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lang w:val="hy-AM"/>
              </w:rPr>
              <w:t>22</w:t>
            </w:r>
            <w:r w:rsidRPr="00455832">
              <w:rPr>
                <w:rFonts w:ascii="Arial Unicode" w:hAnsi="Arial Unicode" w:cs="Sylfaen"/>
                <w:sz w:val="20"/>
                <w:szCs w:val="20"/>
              </w:rPr>
              <w:t>.բ.</w:t>
            </w:r>
          </w:p>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lastRenderedPageBreak/>
              <w:t xml:space="preserve">                                                                             Կ.Տ.</w:t>
            </w:r>
          </w:p>
          <w:p w:rsidR="00402CEF" w:rsidRPr="00455832" w:rsidRDefault="00402CEF" w:rsidP="005850CF">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Arial"/>
                <w:sz w:val="20"/>
                <w:szCs w:val="20"/>
                <w:lang w:val="hy-AM"/>
              </w:rPr>
              <w:lastRenderedPageBreak/>
              <w:t>2</w:t>
            </w:r>
            <w:r w:rsidRPr="00455832">
              <w:rPr>
                <w:rFonts w:ascii="Arial Unicode" w:hAnsi="Arial Unicode" w:cs="Arial"/>
                <w:sz w:val="20"/>
                <w:szCs w:val="20"/>
              </w:rPr>
              <w:t>1.</w:t>
            </w:r>
            <w:r w:rsidRPr="00455832">
              <w:rPr>
                <w:rFonts w:ascii="Arial Unicode" w:hAnsi="Arial Unicode" w:cs="Sylfaen"/>
                <w:sz w:val="20"/>
                <w:szCs w:val="20"/>
              </w:rPr>
              <w:t xml:space="preserve">ա. </w:t>
            </w:r>
            <w:r w:rsidRPr="00455832">
              <w:rPr>
                <w:rFonts w:ascii="Courier New" w:hAnsi="Courier New" w:cs="Courier New"/>
                <w:sz w:val="20"/>
                <w:szCs w:val="20"/>
              </w:rPr>
              <w:t> </w:t>
            </w:r>
            <w:r w:rsidRPr="00455832">
              <w:rPr>
                <w:rFonts w:ascii="Arial Unicode" w:hAnsi="Arial Unicode" w:cs="Sylfaen"/>
                <w:sz w:val="20"/>
                <w:szCs w:val="20"/>
              </w:rPr>
              <w:t>Վճարողի ստորագրությունները`</w:t>
            </w:r>
          </w:p>
          <w:p w:rsidR="00402CEF" w:rsidRPr="00455832" w:rsidRDefault="00402CEF" w:rsidP="005850CF">
            <w:pPr>
              <w:jc w:val="right"/>
              <w:rPr>
                <w:rFonts w:ascii="Arial Unicode" w:hAnsi="Arial Unicode" w:cs="Sylfaen"/>
                <w:sz w:val="20"/>
                <w:szCs w:val="20"/>
              </w:rPr>
            </w:pPr>
          </w:p>
          <w:p w:rsidR="00402CEF" w:rsidRPr="00455832" w:rsidRDefault="00402CEF" w:rsidP="005850CF">
            <w:pPr>
              <w:rPr>
                <w:rFonts w:ascii="Arial Unicode" w:hAnsi="Arial Unicode" w:cs="Sylfaen"/>
                <w:sz w:val="20"/>
                <w:szCs w:val="20"/>
              </w:rPr>
            </w:pPr>
            <w:r w:rsidRPr="00455832">
              <w:rPr>
                <w:rFonts w:ascii="Arial Unicode" w:hAnsi="Arial Unicode" w:cs="Tahoma"/>
                <w:sz w:val="20"/>
                <w:szCs w:val="20"/>
              </w:rPr>
              <w:t xml:space="preserve">                                               /____________________/</w:t>
            </w:r>
          </w:p>
          <w:p w:rsidR="00402CEF" w:rsidRPr="00455832" w:rsidRDefault="00402CEF" w:rsidP="005850CF">
            <w:pPr>
              <w:jc w:val="right"/>
              <w:rPr>
                <w:rFonts w:ascii="Arial Unicode" w:hAnsi="Arial Unicode" w:cs="Tahoma"/>
                <w:sz w:val="20"/>
                <w:szCs w:val="20"/>
              </w:rPr>
            </w:pPr>
          </w:p>
          <w:p w:rsidR="00402CEF" w:rsidRPr="00455832" w:rsidRDefault="00402CEF" w:rsidP="005850CF">
            <w:pPr>
              <w:jc w:val="right"/>
              <w:rPr>
                <w:rFonts w:ascii="Arial Unicode" w:hAnsi="Arial Unicode" w:cs="Tahoma"/>
                <w:sz w:val="20"/>
                <w:szCs w:val="20"/>
              </w:rPr>
            </w:pPr>
          </w:p>
          <w:p w:rsidR="00402CEF" w:rsidRPr="00455832" w:rsidRDefault="00402CEF" w:rsidP="005850CF">
            <w:pPr>
              <w:jc w:val="right"/>
              <w:rPr>
                <w:rFonts w:ascii="Arial Unicode" w:hAnsi="Arial Unicode" w:cs="Sylfaen"/>
                <w:sz w:val="20"/>
                <w:szCs w:val="20"/>
              </w:rPr>
            </w:pPr>
            <w:r w:rsidRPr="00455832">
              <w:rPr>
                <w:rFonts w:ascii="Arial Unicode" w:hAnsi="Arial Unicode" w:cs="Tahoma"/>
                <w:sz w:val="20"/>
                <w:szCs w:val="20"/>
              </w:rPr>
              <w:t>/____________________/</w:t>
            </w:r>
          </w:p>
          <w:p w:rsidR="00402CEF" w:rsidRPr="00455832" w:rsidRDefault="00402CEF" w:rsidP="005850CF">
            <w:pPr>
              <w:jc w:val="right"/>
              <w:rPr>
                <w:rFonts w:ascii="Arial Unicode" w:hAnsi="Arial Unicode" w:cs="Sylfaen"/>
                <w:sz w:val="20"/>
                <w:szCs w:val="20"/>
              </w:rPr>
            </w:pPr>
          </w:p>
          <w:p w:rsidR="00402CEF" w:rsidRPr="00455832" w:rsidRDefault="00402CEF" w:rsidP="005850CF">
            <w:pPr>
              <w:jc w:val="right"/>
              <w:rPr>
                <w:rFonts w:ascii="Arial Unicode" w:hAnsi="Arial Unicode" w:cs="Sylfaen"/>
                <w:sz w:val="20"/>
                <w:szCs w:val="20"/>
              </w:rPr>
            </w:pPr>
            <w:r w:rsidRPr="00455832">
              <w:rPr>
                <w:rFonts w:ascii="Arial Unicode" w:hAnsi="Arial Unicode" w:cs="Sylfaen"/>
                <w:sz w:val="20"/>
                <w:szCs w:val="20"/>
                <w:lang w:val="hy-AM"/>
              </w:rPr>
              <w:t>2</w:t>
            </w:r>
            <w:r w:rsidRPr="00455832">
              <w:rPr>
                <w:rFonts w:ascii="Arial Unicode" w:hAnsi="Arial Unicode" w:cs="Sylfaen"/>
                <w:sz w:val="20"/>
                <w:szCs w:val="20"/>
              </w:rPr>
              <w:t>1.բ.                                                                    Կ.Տ.</w:t>
            </w:r>
          </w:p>
          <w:p w:rsidR="00402CEF" w:rsidRPr="00455832" w:rsidRDefault="00402CEF" w:rsidP="005850CF">
            <w:pPr>
              <w:jc w:val="right"/>
              <w:rPr>
                <w:rFonts w:ascii="Arial Unicode" w:hAnsi="Arial Unicode" w:cs="Sylfaen"/>
                <w:sz w:val="20"/>
                <w:szCs w:val="20"/>
              </w:rPr>
            </w:pPr>
          </w:p>
        </w:tc>
      </w:tr>
      <w:tr w:rsidR="00402CEF" w:rsidRPr="00455832" w:rsidTr="005850CF">
        <w:trPr>
          <w:trHeight w:val="2058"/>
        </w:trPr>
        <w:tc>
          <w:tcPr>
            <w:tcW w:w="5616" w:type="dxa"/>
            <w:tcBorders>
              <w:top w:val="single" w:sz="4" w:space="0" w:color="auto"/>
              <w:left w:val="single" w:sz="4" w:space="0" w:color="auto"/>
              <w:right w:val="single" w:sz="4" w:space="0" w:color="auto"/>
            </w:tcBorders>
            <w:noWrap/>
            <w:vAlign w:val="bottom"/>
          </w:tcPr>
          <w:p w:rsidR="00402CEF" w:rsidRPr="00455832" w:rsidRDefault="00402CEF" w:rsidP="005850CF">
            <w:pPr>
              <w:rPr>
                <w:rFonts w:ascii="Arial Unicode" w:hAnsi="Arial Unicode" w:cs="Tahoma"/>
                <w:sz w:val="20"/>
                <w:szCs w:val="20"/>
              </w:rPr>
            </w:pPr>
            <w:r w:rsidRPr="00455832">
              <w:rPr>
                <w:rFonts w:ascii="Arial Unicode" w:hAnsi="Arial Unicode" w:cs="Tahoma"/>
                <w:sz w:val="20"/>
                <w:szCs w:val="20"/>
              </w:rPr>
              <w:lastRenderedPageBreak/>
              <w:t>2</w:t>
            </w:r>
            <w:r w:rsidRPr="00455832">
              <w:rPr>
                <w:rFonts w:ascii="Arial Unicode" w:hAnsi="Arial Unicode" w:cs="Tahoma"/>
                <w:sz w:val="20"/>
                <w:szCs w:val="20"/>
                <w:lang w:val="hy-AM"/>
              </w:rPr>
              <w:t>4</w:t>
            </w:r>
            <w:r w:rsidRPr="00455832">
              <w:rPr>
                <w:rFonts w:ascii="Arial Unicode" w:hAnsi="Arial Unicode" w:cs="Tahoma"/>
                <w:sz w:val="20"/>
                <w:szCs w:val="20"/>
              </w:rPr>
              <w:t xml:space="preserve">.ա.   </w:t>
            </w:r>
            <w:r w:rsidRPr="00455832">
              <w:rPr>
                <w:rFonts w:ascii="Arial Unicode" w:hAnsi="Arial Unicode" w:cs="Tahoma"/>
                <w:sz w:val="20"/>
                <w:szCs w:val="20"/>
                <w:lang w:val="hy-AM"/>
              </w:rPr>
              <w:t>Շահառուին  սպասարկող ֆինանսական կազմակերպություն</w:t>
            </w:r>
          </w:p>
          <w:p w:rsidR="00402CEF" w:rsidRPr="00455832" w:rsidRDefault="00402CEF" w:rsidP="005850CF">
            <w:pPr>
              <w:rPr>
                <w:rFonts w:ascii="Arial Unicode" w:hAnsi="Arial Unicode" w:cs="Tahoma"/>
                <w:sz w:val="20"/>
                <w:szCs w:val="20"/>
                <w:lang w:val="hy-AM"/>
              </w:rPr>
            </w:pPr>
          </w:p>
          <w:p w:rsidR="00402CEF" w:rsidRPr="00455832" w:rsidRDefault="00402CEF" w:rsidP="005850CF">
            <w:pPr>
              <w:rPr>
                <w:rFonts w:ascii="Arial Unicode" w:hAnsi="Arial Unicode" w:cs="Tahoma"/>
                <w:sz w:val="20"/>
                <w:szCs w:val="20"/>
              </w:rPr>
            </w:pPr>
            <w:r w:rsidRPr="00455832">
              <w:rPr>
                <w:rFonts w:ascii="Arial Unicode" w:hAnsi="Arial Unicode" w:cs="Tahoma"/>
                <w:sz w:val="20"/>
                <w:szCs w:val="20"/>
              </w:rPr>
              <w:t xml:space="preserve">   /____________________/</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 xml:space="preserve">                                                       /ստորագրություն/</w:t>
            </w:r>
          </w:p>
          <w:p w:rsidR="00402CEF" w:rsidRPr="00455832" w:rsidRDefault="00402CEF" w:rsidP="005850CF">
            <w:pPr>
              <w:rPr>
                <w:rFonts w:ascii="Arial Unicode" w:hAnsi="Arial Unicode" w:cs="Tahoma"/>
                <w:sz w:val="20"/>
                <w:szCs w:val="20"/>
              </w:rPr>
            </w:pPr>
          </w:p>
          <w:p w:rsidR="00402CEF" w:rsidRPr="00455832" w:rsidRDefault="00402CEF" w:rsidP="005850CF">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rsidR="00402CEF" w:rsidRPr="00455832" w:rsidRDefault="00402CEF" w:rsidP="005850CF">
            <w:pPr>
              <w:rPr>
                <w:rFonts w:ascii="Arial Unicode" w:hAnsi="Arial Unicode" w:cs="Tahoma"/>
                <w:sz w:val="20"/>
                <w:szCs w:val="20"/>
              </w:rPr>
            </w:pPr>
            <w:r w:rsidRPr="00455832">
              <w:rPr>
                <w:rFonts w:ascii="Arial Unicode" w:hAnsi="Arial Unicode" w:cs="Tahoma"/>
                <w:sz w:val="20"/>
                <w:szCs w:val="20"/>
              </w:rPr>
              <w:t>2</w:t>
            </w:r>
            <w:r w:rsidRPr="00455832">
              <w:rPr>
                <w:rFonts w:ascii="Arial Unicode" w:hAnsi="Arial Unicode" w:cs="Tahoma"/>
                <w:sz w:val="20"/>
                <w:szCs w:val="20"/>
                <w:lang w:val="hy-AM"/>
              </w:rPr>
              <w:t>3</w:t>
            </w:r>
            <w:r w:rsidRPr="00455832">
              <w:rPr>
                <w:rFonts w:ascii="Arial Unicode" w:hAnsi="Arial Unicode" w:cs="Tahoma"/>
                <w:sz w:val="20"/>
                <w:szCs w:val="20"/>
              </w:rPr>
              <w:t xml:space="preserve">.ա.   </w:t>
            </w:r>
            <w:r w:rsidRPr="00455832">
              <w:rPr>
                <w:rFonts w:ascii="Arial Unicode" w:hAnsi="Arial Unicode" w:cs="Tahoma"/>
                <w:sz w:val="20"/>
                <w:szCs w:val="20"/>
                <w:lang w:val="hy-AM"/>
              </w:rPr>
              <w:t>Վճարողին  սպասարկող ֆինանսական կազմակերպություն</w:t>
            </w:r>
          </w:p>
          <w:p w:rsidR="00402CEF" w:rsidRPr="00455832" w:rsidRDefault="00402CEF" w:rsidP="005850CF">
            <w:pPr>
              <w:jc w:val="right"/>
              <w:rPr>
                <w:rFonts w:ascii="Arial Unicode" w:hAnsi="Arial Unicode" w:cs="Tahoma"/>
                <w:sz w:val="20"/>
                <w:szCs w:val="20"/>
              </w:rPr>
            </w:pPr>
          </w:p>
          <w:p w:rsidR="00402CEF" w:rsidRPr="00455832" w:rsidRDefault="00402CEF" w:rsidP="005850CF">
            <w:pPr>
              <w:jc w:val="right"/>
              <w:rPr>
                <w:rFonts w:ascii="Arial Unicode" w:hAnsi="Arial Unicode" w:cs="Tahoma"/>
                <w:sz w:val="20"/>
                <w:szCs w:val="20"/>
              </w:rPr>
            </w:pPr>
          </w:p>
          <w:p w:rsidR="00402CEF" w:rsidRPr="00455832" w:rsidRDefault="00402CEF" w:rsidP="005850CF">
            <w:pPr>
              <w:jc w:val="right"/>
              <w:rPr>
                <w:rFonts w:ascii="Arial Unicode" w:hAnsi="Arial Unicode" w:cs="Tahoma"/>
                <w:sz w:val="20"/>
                <w:szCs w:val="20"/>
              </w:rPr>
            </w:pPr>
            <w:r w:rsidRPr="00455832">
              <w:rPr>
                <w:rFonts w:ascii="Arial Unicode" w:hAnsi="Arial Unicode" w:cs="Tahoma"/>
                <w:sz w:val="20"/>
                <w:szCs w:val="20"/>
              </w:rPr>
              <w:t>/____________________/</w:t>
            </w:r>
          </w:p>
          <w:p w:rsidR="00402CEF" w:rsidRPr="00455832" w:rsidRDefault="00402CEF" w:rsidP="005850CF">
            <w:pPr>
              <w:jc w:val="center"/>
              <w:rPr>
                <w:rFonts w:ascii="Arial Unicode" w:hAnsi="Arial Unicode" w:cs="Sylfaen"/>
                <w:sz w:val="20"/>
                <w:szCs w:val="20"/>
              </w:rPr>
            </w:pPr>
            <w:r w:rsidRPr="00455832">
              <w:rPr>
                <w:rFonts w:ascii="Arial Unicode" w:hAnsi="Arial Unicode" w:cs="Sylfaen"/>
                <w:sz w:val="20"/>
                <w:szCs w:val="20"/>
              </w:rPr>
              <w:t>/ստորագրություն/</w:t>
            </w:r>
          </w:p>
          <w:p w:rsidR="00402CEF" w:rsidRPr="00455832" w:rsidRDefault="00402CEF" w:rsidP="005850CF">
            <w:pPr>
              <w:jc w:val="right"/>
              <w:rPr>
                <w:rFonts w:ascii="Arial Unicode" w:hAnsi="Arial Unicode" w:cs="Arial"/>
                <w:sz w:val="20"/>
                <w:szCs w:val="20"/>
                <w:lang w:val="hy-AM"/>
              </w:rPr>
            </w:pPr>
          </w:p>
        </w:tc>
      </w:tr>
      <w:tr w:rsidR="00402CEF" w:rsidRPr="00455832" w:rsidTr="005850CF">
        <w:trPr>
          <w:trHeight w:val="2194"/>
        </w:trPr>
        <w:tc>
          <w:tcPr>
            <w:tcW w:w="5616" w:type="dxa"/>
            <w:tcBorders>
              <w:top w:val="nil"/>
              <w:left w:val="single" w:sz="4" w:space="0" w:color="auto"/>
              <w:bottom w:val="single" w:sz="4" w:space="0" w:color="auto"/>
              <w:right w:val="single" w:sz="4" w:space="0" w:color="auto"/>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24.բ.                                                       Կ.Տ.</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2</w:t>
            </w:r>
            <w:r w:rsidRPr="00455832">
              <w:rPr>
                <w:rFonts w:ascii="Arial Unicode" w:hAnsi="Arial Unicode" w:cs="Sylfaen"/>
                <w:sz w:val="20"/>
                <w:szCs w:val="20"/>
                <w:lang w:val="hy-AM"/>
              </w:rPr>
              <w:t>4</w:t>
            </w:r>
            <w:r w:rsidRPr="00455832">
              <w:rPr>
                <w:rFonts w:ascii="Arial Unicode" w:hAnsi="Arial Unicode" w:cs="Sylfaen"/>
                <w:sz w:val="20"/>
                <w:szCs w:val="20"/>
              </w:rPr>
              <w:t>.</w:t>
            </w:r>
            <w:r w:rsidRPr="00455832">
              <w:rPr>
                <w:rFonts w:ascii="Arial Unicode" w:hAnsi="Arial Unicode" w:cs="Sylfaen"/>
                <w:sz w:val="20"/>
                <w:szCs w:val="20"/>
                <w:lang w:val="hy-AM"/>
              </w:rPr>
              <w:t>գ</w:t>
            </w:r>
            <w:r w:rsidRPr="00455832">
              <w:rPr>
                <w:rFonts w:ascii="Arial Unicode" w:hAnsi="Arial Unicode" w:cs="Tahoma"/>
                <w:sz w:val="20"/>
                <w:szCs w:val="20"/>
              </w:rPr>
              <w:t xml:space="preserve">                                                 "___" </w:t>
            </w:r>
            <w:r w:rsidRPr="00455832">
              <w:rPr>
                <w:rFonts w:ascii="Arial Unicode" w:hAnsi="Arial Unicode" w:cs="Sylfaen"/>
                <w:sz w:val="20"/>
                <w:szCs w:val="20"/>
              </w:rPr>
              <w:t xml:space="preserve">___ </w:t>
            </w:r>
            <w:r w:rsidRPr="00455832">
              <w:rPr>
                <w:rFonts w:ascii="Arial Unicode" w:hAnsi="Arial Unicode" w:cs="Tahoma"/>
                <w:sz w:val="20"/>
                <w:szCs w:val="20"/>
              </w:rPr>
              <w:t xml:space="preserve">20___ </w:t>
            </w:r>
            <w:r w:rsidRPr="00455832">
              <w:rPr>
                <w:rFonts w:ascii="Arial Unicode" w:hAnsi="Arial Unicode" w:cs="Sylfaen"/>
                <w:sz w:val="20"/>
                <w:szCs w:val="20"/>
              </w:rPr>
              <w:t>թ.</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 xml:space="preserve">23.բ.                                                                 Կ.Տ.    </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23.</w:t>
            </w:r>
            <w:r w:rsidRPr="00455832">
              <w:rPr>
                <w:rFonts w:ascii="Arial Unicode" w:hAnsi="Arial Unicode" w:cs="Sylfaen"/>
                <w:sz w:val="20"/>
                <w:szCs w:val="20"/>
                <w:lang w:val="hy-AM"/>
              </w:rPr>
              <w:t>գ</w:t>
            </w:r>
            <w:r w:rsidRPr="00455832">
              <w:rPr>
                <w:rFonts w:ascii="Arial Unicode" w:hAnsi="Arial Unicode" w:cs="Sylfaen"/>
                <w:sz w:val="20"/>
                <w:szCs w:val="20"/>
              </w:rPr>
              <w:t xml:space="preserve">.Կատարման ամսաթիվը`           </w:t>
            </w:r>
            <w:r w:rsidRPr="00455832">
              <w:rPr>
                <w:rFonts w:ascii="Arial Unicode" w:hAnsi="Arial Unicode" w:cs="Tahoma"/>
                <w:sz w:val="20"/>
                <w:szCs w:val="20"/>
              </w:rPr>
              <w:t xml:space="preserve">"___" </w:t>
            </w:r>
            <w:r w:rsidRPr="00455832">
              <w:rPr>
                <w:rFonts w:ascii="Arial Unicode" w:hAnsi="Arial Unicode" w:cs="Sylfaen"/>
                <w:sz w:val="20"/>
                <w:szCs w:val="20"/>
              </w:rPr>
              <w:t xml:space="preserve">___ </w:t>
            </w:r>
            <w:r w:rsidRPr="00455832">
              <w:rPr>
                <w:rFonts w:ascii="Arial Unicode" w:hAnsi="Arial Unicode" w:cs="Tahoma"/>
                <w:sz w:val="20"/>
                <w:szCs w:val="20"/>
              </w:rPr>
              <w:t>20___</w:t>
            </w:r>
            <w:r w:rsidRPr="00455832">
              <w:rPr>
                <w:rFonts w:ascii="Arial Unicode" w:hAnsi="Arial Unicode" w:cs="Sylfaen"/>
                <w:sz w:val="20"/>
                <w:szCs w:val="20"/>
              </w:rPr>
              <w:t>թ.</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p>
          <w:p w:rsidR="00402CEF" w:rsidRPr="00455832" w:rsidRDefault="00402CEF" w:rsidP="005850CF">
            <w:pPr>
              <w:jc w:val="right"/>
              <w:rPr>
                <w:rFonts w:ascii="Arial Unicode" w:hAnsi="Arial Unicode" w:cs="Arial"/>
                <w:sz w:val="20"/>
                <w:szCs w:val="20"/>
              </w:rPr>
            </w:pPr>
          </w:p>
        </w:tc>
      </w:tr>
    </w:tbl>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455832">
        <w:rPr>
          <w:rFonts w:ascii="Arial Unicode" w:hAnsi="Arial Unicode"/>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402CEF" w:rsidRPr="00455832" w:rsidRDefault="00402CEF" w:rsidP="00402CEF">
      <w:pPr>
        <w:jc w:val="center"/>
        <w:rPr>
          <w:rFonts w:ascii="Arial Unicode" w:hAnsi="Arial Unicode"/>
          <w:b/>
          <w:lang w:val="nl-NL"/>
        </w:rPr>
      </w:pPr>
      <w:r w:rsidRPr="00455832">
        <w:rPr>
          <w:rFonts w:ascii="Arial Unicode" w:hAnsi="Arial Unicode"/>
          <w:b/>
          <w:lang w:val="hy-AM"/>
        </w:rPr>
        <w:br w:type="page"/>
      </w:r>
      <w:r w:rsidRPr="00455832">
        <w:rPr>
          <w:rFonts w:ascii="Arial Unicode" w:hAnsi="Arial Unicode"/>
          <w:b/>
          <w:lang w:val="hy-AM"/>
        </w:rPr>
        <w:lastRenderedPageBreak/>
        <w:t>Վճարմանպահանջագրիպարտադիրվավերապայմաններըևլրացմանուղեցույցը</w:t>
      </w:r>
    </w:p>
    <w:p w:rsidR="00402CEF" w:rsidRPr="00455832" w:rsidRDefault="00402CEF" w:rsidP="00402CEF">
      <w:pPr>
        <w:jc w:val="center"/>
        <w:rPr>
          <w:rFonts w:ascii="Arial Unicode" w:hAnsi="Arial Unicode"/>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both"/>
              <w:rPr>
                <w:rFonts w:ascii="Arial Unicode" w:hAnsi="Arial Unicode"/>
                <w:sz w:val="20"/>
                <w:szCs w:val="20"/>
              </w:rPr>
            </w:pPr>
            <w:r w:rsidRPr="00455832">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Նշված դաշտի/</w:t>
            </w:r>
          </w:p>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lang w:val="hy-AM"/>
              </w:rPr>
            </w:pPr>
            <w:r w:rsidRPr="00455832">
              <w:rPr>
                <w:rFonts w:ascii="Arial Unicode" w:hAnsi="Arial Unicode"/>
                <w:b/>
                <w:sz w:val="20"/>
                <w:szCs w:val="20"/>
              </w:rPr>
              <w:t>Վավերապայմանի լրացման պահանջը</w:t>
            </w:r>
          </w:p>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w:t>
            </w:r>
            <w:r w:rsidRPr="00455832">
              <w:rPr>
                <w:rFonts w:ascii="Arial Unicode" w:hAnsi="Arial Unicode"/>
                <w:b/>
                <w:sz w:val="20"/>
                <w:szCs w:val="20"/>
                <w:lang w:val="hy-AM"/>
              </w:rPr>
              <w:t>գնումների գործընթացի հետ կապված</w:t>
            </w:r>
            <w:r w:rsidRPr="00455832">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ind w:left="-588" w:firstLine="588"/>
              <w:jc w:val="center"/>
              <w:rPr>
                <w:rFonts w:ascii="Arial Unicode" w:hAnsi="Arial Unicode"/>
                <w:b/>
                <w:sz w:val="20"/>
                <w:szCs w:val="20"/>
              </w:rPr>
            </w:pPr>
            <w:r w:rsidRPr="00455832">
              <w:rPr>
                <w:rFonts w:ascii="Arial Unicode" w:hAnsi="Arial Unicode"/>
                <w:b/>
                <w:sz w:val="20"/>
                <w:szCs w:val="20"/>
              </w:rPr>
              <w:t>Վավերապայմանը</w:t>
            </w:r>
          </w:p>
          <w:p w:rsidR="00402CEF" w:rsidRPr="00455832" w:rsidRDefault="00402CEF" w:rsidP="005850CF">
            <w:pPr>
              <w:ind w:left="-588" w:firstLine="588"/>
              <w:jc w:val="center"/>
              <w:rPr>
                <w:rFonts w:ascii="Arial Unicode" w:hAnsi="Arial Unicode"/>
                <w:b/>
                <w:sz w:val="20"/>
                <w:szCs w:val="20"/>
              </w:rPr>
            </w:pPr>
            <w:r w:rsidRPr="00455832">
              <w:rPr>
                <w:rFonts w:ascii="Arial Unicode" w:hAnsi="Arial Unicode"/>
                <w:b/>
                <w:sz w:val="20"/>
                <w:szCs w:val="20"/>
              </w:rPr>
              <w:t xml:space="preserve">լրացնող կողմը` </w:t>
            </w:r>
          </w:p>
          <w:p w:rsidR="00402CEF" w:rsidRPr="00455832" w:rsidRDefault="00402CEF" w:rsidP="005850CF">
            <w:pPr>
              <w:ind w:left="-588" w:firstLine="588"/>
              <w:jc w:val="center"/>
              <w:rPr>
                <w:rFonts w:ascii="Arial Unicode" w:hAnsi="Arial Unicode"/>
                <w:b/>
                <w:sz w:val="20"/>
                <w:szCs w:val="20"/>
              </w:rPr>
            </w:pPr>
            <w:r w:rsidRPr="00455832">
              <w:rPr>
                <w:rFonts w:ascii="Arial Unicode" w:hAnsi="Arial Unicode"/>
                <w:b/>
                <w:sz w:val="20"/>
                <w:szCs w:val="20"/>
              </w:rPr>
              <w:t>շահառուն կամ վճարողը</w:t>
            </w:r>
          </w:p>
          <w:p w:rsidR="00402CEF" w:rsidRPr="00455832" w:rsidRDefault="00402CEF" w:rsidP="005850CF">
            <w:pPr>
              <w:ind w:left="-588" w:firstLine="588"/>
              <w:jc w:val="center"/>
              <w:rPr>
                <w:rFonts w:ascii="Arial Unicode" w:hAnsi="Arial Unicode"/>
                <w:b/>
                <w:sz w:val="20"/>
                <w:szCs w:val="20"/>
              </w:rPr>
            </w:pPr>
            <w:r w:rsidRPr="00455832">
              <w:rPr>
                <w:rFonts w:ascii="Arial Unicode" w:hAnsi="Arial Unicode"/>
                <w:b/>
                <w:sz w:val="20"/>
                <w:szCs w:val="20"/>
              </w:rPr>
              <w:t>(</w:t>
            </w:r>
            <w:r w:rsidRPr="00455832">
              <w:rPr>
                <w:rFonts w:ascii="Arial Unicode" w:hAnsi="Arial Unicode"/>
                <w:b/>
                <w:sz w:val="20"/>
                <w:szCs w:val="20"/>
                <w:lang w:val="hy-AM"/>
              </w:rPr>
              <w:t>գնումների գործընթացի հետ կապված</w:t>
            </w:r>
            <w:r w:rsidRPr="00455832">
              <w:rPr>
                <w:rFonts w:ascii="Arial Unicode" w:hAnsi="Arial Unicode"/>
                <w:b/>
                <w:sz w:val="20"/>
                <w:szCs w:val="20"/>
              </w:rPr>
              <w:t>)</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5</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Փաստաթղթի վրա նախապես լրացված է &lt;Վճարման պահանջագիր&gt;</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pStyle w:val="aff3"/>
              <w:numPr>
                <w:ilvl w:val="0"/>
                <w:numId w:val="17"/>
              </w:numPr>
              <w:contextualSpacing/>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both"/>
              <w:rPr>
                <w:rFonts w:ascii="Arial Unicode" w:hAnsi="Arial Unicode"/>
                <w:sz w:val="20"/>
                <w:szCs w:val="20"/>
              </w:rPr>
            </w:pPr>
            <w:r w:rsidRPr="00455832">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շահառուի կողմից` վճարողի բանկին վճարման պահանջագիրը ներկայացնելիս</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pStyle w:val="aff3"/>
              <w:numPr>
                <w:ilvl w:val="0"/>
                <w:numId w:val="17"/>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both"/>
              <w:rPr>
                <w:rFonts w:ascii="Arial Unicode" w:hAnsi="Arial Unicode"/>
                <w:sz w:val="20"/>
                <w:szCs w:val="20"/>
              </w:rPr>
            </w:pPr>
            <w:r w:rsidRPr="00455832">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ind w:left="132" w:hanging="132"/>
              <w:jc w:val="center"/>
              <w:rPr>
                <w:rFonts w:ascii="Arial Unicode" w:hAnsi="Arial Unicode"/>
                <w:sz w:val="20"/>
                <w:szCs w:val="20"/>
                <w:lang w:val="hy-AM"/>
              </w:rPr>
            </w:pPr>
            <w:r w:rsidRPr="00455832">
              <w:rPr>
                <w:rFonts w:ascii="Arial Unicode" w:hAnsi="Arial Unicode"/>
                <w:sz w:val="20"/>
                <w:szCs w:val="20"/>
              </w:rPr>
              <w:t>լրացվում է շահառուի կողմից` վճարողի բանկին վճարման պահանջագրի ներկայացման օրը</w:t>
            </w:r>
            <w:r w:rsidRPr="00455832">
              <w:rPr>
                <w:rFonts w:ascii="Arial Unicode" w:hAnsi="Arial Unicode"/>
                <w:sz w:val="20"/>
                <w:szCs w:val="20"/>
                <w:lang w:val="hy-AM"/>
              </w:rPr>
              <w:t xml:space="preserve">: </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pStyle w:val="aff3"/>
              <w:numPr>
                <w:ilvl w:val="0"/>
                <w:numId w:val="17"/>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both"/>
              <w:rPr>
                <w:rFonts w:ascii="Arial Unicode" w:hAnsi="Arial Unicode"/>
                <w:sz w:val="20"/>
                <w:szCs w:val="20"/>
              </w:rPr>
            </w:pPr>
            <w:r w:rsidRPr="00455832">
              <w:rPr>
                <w:rFonts w:ascii="Arial Unicode" w:hAnsi="Arial Unicode" w:cs="Sylfaen"/>
                <w:sz w:val="20"/>
                <w:szCs w:val="20"/>
                <w:lang w:val="hy-AM"/>
              </w:rPr>
              <w:t>Վճարողի անվանումը</w:t>
            </w:r>
            <w:r w:rsidRPr="00455832">
              <w:rPr>
                <w:rFonts w:ascii="Arial Unicode" w:hAnsi="Arial Unicode" w:cs="Sylfaen"/>
                <w:sz w:val="20"/>
                <w:szCs w:val="20"/>
              </w:rPr>
              <w:t>,</w:t>
            </w:r>
            <w:r w:rsidRPr="0045583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ind w:left="252" w:hanging="252"/>
              <w:jc w:val="center"/>
              <w:rPr>
                <w:rFonts w:ascii="Arial Unicode" w:hAnsi="Arial Unicode"/>
                <w:sz w:val="20"/>
                <w:szCs w:val="20"/>
              </w:rPr>
            </w:pPr>
            <w:r w:rsidRPr="00455832">
              <w:rPr>
                <w:rFonts w:ascii="Arial Unicode" w:hAnsi="Arial Unicode"/>
                <w:sz w:val="20"/>
                <w:szCs w:val="20"/>
              </w:rPr>
              <w:t>լրացվում է վճարողի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վճարողի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w:t>
            </w:r>
            <w:r w:rsidRPr="00455832">
              <w:rPr>
                <w:rFonts w:ascii="Arial Unicode" w:hAnsi="Arial Unicode"/>
                <w:sz w:val="20"/>
                <w:szCs w:val="20"/>
              </w:rPr>
              <w:lastRenderedPageBreak/>
              <w:t xml:space="preserve">գումարը </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lastRenderedPageBreak/>
              <w:t>լրացվում է վճարողի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վճարողի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վճարողի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w:t>
            </w:r>
            <w:r w:rsidRPr="00455832">
              <w:rPr>
                <w:rFonts w:ascii="Arial Unicode" w:hAnsi="Arial Unicode" w:cs="Sylfaen"/>
                <w:sz w:val="20"/>
                <w:szCs w:val="20"/>
                <w:lang w:val="hy-AM"/>
              </w:rPr>
              <w:t>ի  անվանումը</w:t>
            </w:r>
            <w:r w:rsidRPr="00455832">
              <w:rPr>
                <w:rFonts w:ascii="Arial Unicode" w:hAnsi="Arial Unicode" w:cs="Sylfaen"/>
                <w:sz w:val="20"/>
                <w:szCs w:val="20"/>
              </w:rPr>
              <w:t>,</w:t>
            </w:r>
            <w:r w:rsidRPr="0045583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նախապես լրացվում է շահառուի կողմից` հրավերով</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 Հ</w:t>
            </w:r>
            <w:r w:rsidRPr="00455832">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cs="Sylfaen"/>
                <w:sz w:val="20"/>
                <w:szCs w:val="20"/>
              </w:rPr>
              <w:t xml:space="preserve"> (</w:t>
            </w:r>
            <w:r w:rsidRPr="00455832">
              <w:rPr>
                <w:rFonts w:ascii="Arial Unicode" w:hAnsi="Arial Unicode" w:cs="Sylfaen"/>
                <w:sz w:val="20"/>
                <w:szCs w:val="20"/>
                <w:lang w:val="hy-AM"/>
              </w:rPr>
              <w:t>գնումների հետ կապված գործընթացում չի լրացվում</w:t>
            </w:r>
            <w:r w:rsidRPr="0045583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cs="Sylfaen"/>
                <w:sz w:val="20"/>
                <w:szCs w:val="20"/>
              </w:rPr>
              <w:t>(</w:t>
            </w:r>
            <w:r w:rsidRPr="00455832">
              <w:rPr>
                <w:rFonts w:ascii="Arial Unicode" w:hAnsi="Arial Unicode" w:cs="Sylfaen"/>
                <w:sz w:val="20"/>
                <w:szCs w:val="20"/>
                <w:lang w:val="hy-AM"/>
              </w:rPr>
              <w:t>չի լրացվում</w:t>
            </w:r>
            <w:r w:rsidRPr="00455832">
              <w:rPr>
                <w:rFonts w:ascii="Arial Unicode" w:hAnsi="Arial Unicode" w:cs="Sylfaen"/>
                <w:sz w:val="20"/>
                <w:szCs w:val="20"/>
              </w:rPr>
              <w:t>)</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նախապես լրացվում է շահառուի կողմից` հրավերով</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նախապես լրացվում է շահառուի կողմից` հրավերով</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շահառուի այն բանկային (</w:t>
            </w:r>
            <w:r w:rsidRPr="00455832">
              <w:rPr>
                <w:rFonts w:ascii="Arial Unicode" w:hAnsi="Arial Unicode"/>
                <w:sz w:val="20"/>
                <w:szCs w:val="20"/>
                <w:lang w:val="hy-AM"/>
              </w:rPr>
              <w:t>գանձապետական</w:t>
            </w:r>
            <w:r w:rsidRPr="00455832">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նախապես լրացվում է շահառուի կողմից` հրավերով</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լրացվում է վճարողի կողմից</w:t>
            </w:r>
          </w:p>
        </w:tc>
      </w:tr>
      <w:tr w:rsidR="00402CEF" w:rsidRPr="00E67BC8"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ոչ պարտադիր</w:t>
            </w:r>
          </w:p>
          <w:p w:rsidR="00402CEF" w:rsidRPr="00455832" w:rsidRDefault="00402CEF" w:rsidP="005850CF">
            <w:pPr>
              <w:jc w:val="center"/>
              <w:rPr>
                <w:rFonts w:ascii="Arial Unicode" w:hAnsi="Arial Unicode"/>
                <w:sz w:val="20"/>
                <w:szCs w:val="20"/>
                <w:lang w:val="hy-AM"/>
              </w:rPr>
            </w:pPr>
            <w:r w:rsidRPr="00455832">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cs="Sylfaen"/>
                <w:sz w:val="20"/>
                <w:szCs w:val="20"/>
                <w:lang w:val="hy-AM"/>
              </w:rPr>
              <w:t>(չի լրացվում եւ չի կիրառվում)</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վճարողի կողմից</w:t>
            </w:r>
          </w:p>
        </w:tc>
      </w:tr>
      <w:tr w:rsidR="00402CEF" w:rsidRPr="00E67BC8"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 xml:space="preserve">Պարտադիր </w:t>
            </w:r>
            <w:r w:rsidRPr="00455832">
              <w:rPr>
                <w:rFonts w:ascii="Arial Unicode" w:hAnsi="Arial Unicode"/>
                <w:sz w:val="20"/>
                <w:szCs w:val="20"/>
                <w:lang w:val="hy-AM"/>
              </w:rPr>
              <w:t xml:space="preserve">լրացվում է </w:t>
            </w:r>
            <w:r w:rsidRPr="00455832">
              <w:rPr>
                <w:rFonts w:ascii="Arial Unicode" w:hAnsi="Arial Unicode"/>
                <w:sz w:val="20"/>
                <w:szCs w:val="20"/>
              </w:rPr>
              <w:t>«</w:t>
            </w:r>
            <w:r w:rsidRPr="00455832">
              <w:rPr>
                <w:rFonts w:ascii="Arial Unicode" w:hAnsi="Arial Unicode"/>
                <w:sz w:val="20"/>
                <w:szCs w:val="20"/>
                <w:lang w:val="hy-AM"/>
              </w:rPr>
              <w:t>պայմանագրի կատարման ապահովման համար</w:t>
            </w:r>
            <w:r w:rsidRPr="00455832">
              <w:rPr>
                <w:rFonts w:ascii="Arial Unicode" w:hAnsi="Arial Unicode"/>
                <w:sz w:val="20"/>
                <w:szCs w:val="20"/>
              </w:rPr>
              <w:t>»</w:t>
            </w:r>
            <w:r w:rsidRPr="00455832">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նախապես լրացվում է շահառուի կողմից` հրավերով</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55832">
              <w:rPr>
                <w:rFonts w:ascii="Arial Unicode" w:hAnsi="Arial Unicode"/>
                <w:sz w:val="20"/>
                <w:szCs w:val="20"/>
                <w:lang w:val="hy-AM"/>
              </w:rPr>
              <w:t>,</w:t>
            </w:r>
            <w:r w:rsidRPr="00455832">
              <w:rPr>
                <w:rFonts w:ascii="Arial Unicode" w:hAnsi="Arial Unicode"/>
                <w:sz w:val="20"/>
                <w:szCs w:val="20"/>
              </w:rPr>
              <w:t xml:space="preserve"> գնման ընթացակարգի ծածկագիրը</w:t>
            </w:r>
            <w:r w:rsidRPr="00455832">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 xml:space="preserve">լրացվում է </w:t>
            </w:r>
            <w:r w:rsidRPr="00455832">
              <w:rPr>
                <w:rFonts w:ascii="Arial Unicode" w:hAnsi="Arial Unicode"/>
                <w:sz w:val="20"/>
                <w:szCs w:val="20"/>
                <w:lang w:val="hy-AM"/>
              </w:rPr>
              <w:t>շահառու</w:t>
            </w:r>
            <w:r w:rsidRPr="00455832">
              <w:rPr>
                <w:rFonts w:ascii="Arial Unicode" w:hAnsi="Arial Unicode"/>
                <w:sz w:val="20"/>
                <w:szCs w:val="20"/>
              </w:rPr>
              <w:t>ի կողմից</w:t>
            </w:r>
          </w:p>
        </w:tc>
      </w:tr>
      <w:tr w:rsidR="00402CEF" w:rsidRPr="00E67BC8"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Del="0010680B" w:rsidRDefault="00402CEF" w:rsidP="005850CF">
            <w:pPr>
              <w:jc w:val="center"/>
              <w:rPr>
                <w:rFonts w:ascii="Arial Unicode" w:hAnsi="Arial Unicode"/>
                <w:sz w:val="20"/>
                <w:szCs w:val="20"/>
                <w:lang w:val="hy-AM"/>
              </w:rPr>
            </w:pPr>
            <w:r w:rsidRPr="00455832">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cs="Sylfaen"/>
                <w:sz w:val="20"/>
                <w:szCs w:val="20"/>
                <w:lang w:val="hy-AM"/>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cs="Sylfaen"/>
                <w:sz w:val="20"/>
                <w:szCs w:val="20"/>
                <w:lang w:val="hy-AM"/>
              </w:rPr>
            </w:pPr>
            <w:r w:rsidRPr="00455832">
              <w:rPr>
                <w:rFonts w:ascii="Arial Unicode" w:hAnsi="Arial Unicode" w:cs="Sylfaen"/>
                <w:sz w:val="20"/>
                <w:szCs w:val="20"/>
                <w:lang w:val="hy-AM"/>
              </w:rPr>
              <w:t xml:space="preserve">լրացվում է &lt;ակցեպտավորված վճարում&gt; բառերը, </w:t>
            </w:r>
          </w:p>
          <w:p w:rsidR="00402CEF" w:rsidRPr="00455832" w:rsidRDefault="00402CEF" w:rsidP="005850CF">
            <w:pPr>
              <w:jc w:val="center"/>
              <w:rPr>
                <w:rFonts w:ascii="Arial Unicode" w:hAnsi="Arial Unicode"/>
                <w:sz w:val="20"/>
                <w:szCs w:val="20"/>
                <w:lang w:val="hy-AM"/>
              </w:rPr>
            </w:pPr>
            <w:r w:rsidRPr="00455832">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 xml:space="preserve">նախապես լրացվում է շահառուի կողմից </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պահանջագրին կից ներկայացված փաստաթղթերի էջերի քանակը, որոնք պետք է տրամադրվեն վճարողին(</w:t>
            </w:r>
            <w:r w:rsidRPr="00455832">
              <w:rPr>
                <w:rFonts w:ascii="Arial Unicode" w:hAnsi="Arial Unicode"/>
                <w:sz w:val="20"/>
                <w:szCs w:val="20"/>
                <w:lang w:val="hy-AM"/>
              </w:rPr>
              <w:t>վճարողի բանկին</w:t>
            </w:r>
            <w:r w:rsidRPr="00455832">
              <w:rPr>
                <w:rFonts w:ascii="Arial Unicode" w:hAnsi="Arial Unicode"/>
                <w:sz w:val="20"/>
                <w:szCs w:val="20"/>
              </w:rPr>
              <w:t>)</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Եթ ե լրացվել է &lt;</w:t>
            </w:r>
            <w:r w:rsidRPr="00455832">
              <w:rPr>
                <w:rFonts w:ascii="Arial Unicode" w:hAnsi="Arial Unicode" w:cs="Sylfaen"/>
                <w:sz w:val="20"/>
                <w:szCs w:val="20"/>
                <w:lang w:val="hy-AM"/>
              </w:rPr>
              <w:t>Վճարման կատարման հիմքեր&gt; դաշտը ապա այս տվյալը պարտադիր լրացվում է</w:t>
            </w:r>
            <w:r w:rsidRPr="0045583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շահառուիկողմից</w:t>
            </w:r>
          </w:p>
        </w:tc>
      </w:tr>
      <w:tr w:rsidR="00402CEF" w:rsidRPr="00E67BC8"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2</w:t>
            </w:r>
            <w:r w:rsidRPr="00455832">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այս դաշտը լրացվում</w:t>
            </w:r>
            <w:r w:rsidRPr="00455832">
              <w:rPr>
                <w:rFonts w:ascii="Arial Unicode" w:hAnsi="Arial Unicode"/>
                <w:sz w:val="20"/>
                <w:szCs w:val="20"/>
                <w:lang w:val="hy-AM"/>
              </w:rPr>
              <w:t xml:space="preserve"> է վճարողի կողմից պահանջագրի </w:t>
            </w:r>
            <w:r w:rsidRPr="00455832">
              <w:rPr>
                <w:rFonts w:ascii="Arial Unicode" w:hAnsi="Arial Unicode"/>
                <w:sz w:val="20"/>
                <w:szCs w:val="20"/>
                <w:lang w:val="hy-AM"/>
              </w:rPr>
              <w:lastRenderedPageBreak/>
              <w:t>ներկայացման դեպքում: Ընդ որում</w:t>
            </w:r>
            <w:r w:rsidRPr="00455832">
              <w:rPr>
                <w:rFonts w:ascii="Arial Unicode" w:hAnsi="Arial Unicode"/>
                <w:sz w:val="20"/>
                <w:szCs w:val="20"/>
              </w:rPr>
              <w:t xml:space="preserve"> եթե </w:t>
            </w:r>
            <w:r w:rsidRPr="00455832">
              <w:rPr>
                <w:rFonts w:ascii="Arial Unicode" w:hAnsi="Arial Unicode" w:cs="Sylfaen"/>
                <w:sz w:val="20"/>
                <w:szCs w:val="20"/>
                <w:lang w:val="hy-AM"/>
              </w:rPr>
              <w:t xml:space="preserve">Վճարման պայմաններ դաշտում </w:t>
            </w:r>
            <w:r w:rsidRPr="00455832">
              <w:rPr>
                <w:rFonts w:ascii="Arial Unicode" w:hAnsi="Arial Unicode"/>
                <w:sz w:val="20"/>
                <w:szCs w:val="20"/>
                <w:lang w:val="hy-AM"/>
              </w:rPr>
              <w:t>նշված է &lt;ակցեպտավորված վճարում&gt; ապա</w:t>
            </w:r>
            <w:r w:rsidRPr="00455832">
              <w:rPr>
                <w:rFonts w:ascii="Arial Unicode" w:hAnsi="Arial Unicode"/>
                <w:sz w:val="20"/>
                <w:szCs w:val="20"/>
              </w:rPr>
              <w:t>վճարող</w:t>
            </w:r>
            <w:r w:rsidRPr="00455832">
              <w:rPr>
                <w:rFonts w:ascii="Arial Unicode" w:hAnsi="Arial Unicode"/>
                <w:sz w:val="20"/>
                <w:szCs w:val="20"/>
                <w:lang w:val="hy-AM"/>
              </w:rPr>
              <w:t xml:space="preserve">ը ստորագրելով՝ </w:t>
            </w:r>
            <w:r w:rsidRPr="00455832">
              <w:rPr>
                <w:rFonts w:ascii="Arial Unicode" w:hAnsi="Arial Unicode" w:cs="Sylfaen"/>
                <w:sz w:val="20"/>
                <w:szCs w:val="20"/>
                <w:lang w:val="hy-AM"/>
              </w:rPr>
              <w:t xml:space="preserve">նախապես </w:t>
            </w:r>
            <w:r w:rsidRPr="00455832">
              <w:rPr>
                <w:rFonts w:ascii="Arial Unicode" w:hAnsi="Arial Unicode"/>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402CEF" w:rsidRPr="00455832" w:rsidRDefault="00402CEF" w:rsidP="005850CF">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lastRenderedPageBreak/>
              <w:t xml:space="preserve">ստորագրվում է վճարողի կողմից կամ </w:t>
            </w:r>
          </w:p>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 xml:space="preserve">դրվում է վճարողի </w:t>
            </w:r>
            <w:r w:rsidRPr="00455832">
              <w:rPr>
                <w:rFonts w:ascii="Arial Unicode" w:hAnsi="Arial Unicode"/>
                <w:sz w:val="20"/>
                <w:szCs w:val="20"/>
                <w:lang w:val="hy-AM"/>
              </w:rPr>
              <w:lastRenderedPageBreak/>
              <w:t>էլեկտրոնային ստորագրությունը</w:t>
            </w:r>
          </w:p>
          <w:p w:rsidR="00402CEF" w:rsidRPr="00455832" w:rsidRDefault="00402CEF" w:rsidP="005850CF">
            <w:pPr>
              <w:jc w:val="center"/>
              <w:rPr>
                <w:rFonts w:ascii="Arial Unicode" w:hAnsi="Arial Unicode"/>
                <w:sz w:val="20"/>
                <w:szCs w:val="20"/>
                <w:lang w:val="hy-AM"/>
              </w:rPr>
            </w:pPr>
          </w:p>
        </w:tc>
      </w:tr>
      <w:tr w:rsidR="00402CEF" w:rsidRPr="00E67BC8" w:rsidTr="005850CF">
        <w:tc>
          <w:tcPr>
            <w:tcW w:w="720" w:type="dxa"/>
            <w:tcBorders>
              <w:top w:val="single" w:sz="4" w:space="0" w:color="auto"/>
              <w:left w:val="single" w:sz="4" w:space="0" w:color="auto"/>
              <w:bottom w:val="single" w:sz="4" w:space="0" w:color="auto"/>
              <w:right w:val="single" w:sz="4" w:space="0" w:color="auto"/>
            </w:tcBorders>
            <w:vAlign w:val="center"/>
          </w:tcPr>
          <w:p w:rsidR="00402CEF" w:rsidRPr="00455832" w:rsidRDefault="00402CEF" w:rsidP="005850CF">
            <w:pPr>
              <w:rPr>
                <w:rFonts w:ascii="Arial Unicode" w:hAnsi="Arial Unicode"/>
                <w:sz w:val="20"/>
                <w:szCs w:val="20"/>
              </w:rPr>
            </w:pPr>
            <w:r w:rsidRPr="00455832">
              <w:rPr>
                <w:rFonts w:ascii="Arial Unicode" w:hAnsi="Arial Unicode"/>
                <w:sz w:val="20"/>
                <w:szCs w:val="20"/>
                <w:lang w:val="hy-AM"/>
              </w:rPr>
              <w:lastRenderedPageBreak/>
              <w:t>2</w:t>
            </w:r>
            <w:r w:rsidRPr="00455832">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պարտադիր` </w:t>
            </w:r>
          </w:p>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կնիքի առկայության դեպքում</w:t>
            </w:r>
            <w:r w:rsidRPr="00455832">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 xml:space="preserve">կնքվում է վճարողի կողմից </w:t>
            </w:r>
          </w:p>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թղթային եղանակով ներկայացնելիս</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22</w:t>
            </w:r>
            <w:r w:rsidRPr="0045583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r w:rsidRPr="00455832">
              <w:rPr>
                <w:rFonts w:ascii="Arial Unicode" w:hAnsi="Arial Unicode"/>
                <w:sz w:val="20"/>
                <w:szCs w:val="20"/>
                <w:lang w:val="hy-AM"/>
              </w:rPr>
              <w:t>՝</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ստորագրվում է շահառուի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vAlign w:val="center"/>
          </w:tcPr>
          <w:p w:rsidR="00402CEF" w:rsidRPr="00455832" w:rsidRDefault="00402CEF" w:rsidP="005850CF">
            <w:pPr>
              <w:rPr>
                <w:rFonts w:ascii="Arial Unicode" w:hAnsi="Arial Unicode"/>
                <w:sz w:val="20"/>
                <w:szCs w:val="20"/>
              </w:rPr>
            </w:pPr>
            <w:r w:rsidRPr="00455832">
              <w:rPr>
                <w:rFonts w:ascii="Arial Unicode" w:hAnsi="Arial Unicode"/>
                <w:sz w:val="20"/>
                <w:szCs w:val="20"/>
                <w:lang w:val="hy-AM"/>
              </w:rPr>
              <w:t>22</w:t>
            </w:r>
            <w:r w:rsidRPr="0045583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պարտադիր` </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կնքվում է շահառուի կողմից</w:t>
            </w:r>
          </w:p>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թղթային եղանակով բանկ ներկայացնելիս</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2</w:t>
            </w:r>
            <w:r w:rsidRPr="00455832">
              <w:rPr>
                <w:rFonts w:ascii="Arial Unicode" w:hAnsi="Arial Unicode"/>
                <w:sz w:val="20"/>
                <w:szCs w:val="20"/>
                <w:lang w:val="hy-AM"/>
              </w:rPr>
              <w:t>3</w:t>
            </w:r>
            <w:r w:rsidRPr="0045583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վճարման պահանջագիրը վճարողին սպասարկող ֆինանսական կազմակերպության</w:t>
            </w:r>
            <w:r w:rsidRPr="00455832">
              <w:rPr>
                <w:rFonts w:ascii="Arial Unicode" w:hAnsi="Arial Unicode"/>
                <w:sz w:val="20"/>
                <w:szCs w:val="20"/>
                <w:lang w:val="hy-AM"/>
              </w:rPr>
              <w:t>ը</w:t>
            </w:r>
            <w:r w:rsidRPr="00455832">
              <w:rPr>
                <w:rFonts w:ascii="Arial Unicode" w:hAnsi="Arial Unicode"/>
                <w:sz w:val="20"/>
                <w:szCs w:val="20"/>
              </w:rPr>
              <w:t xml:space="preserve"> թղթային եղանակով ներկայաց</w:t>
            </w:r>
            <w:r w:rsidRPr="00455832">
              <w:rPr>
                <w:rFonts w:ascii="Arial Unicode" w:hAnsi="Arial Unicode"/>
                <w:sz w:val="20"/>
                <w:szCs w:val="20"/>
                <w:lang w:val="hy-AM"/>
              </w:rPr>
              <w:t>ված լի</w:t>
            </w:r>
            <w:r w:rsidRPr="00455832">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vAlign w:val="center"/>
          </w:tcPr>
          <w:p w:rsidR="00402CEF" w:rsidRPr="00455832" w:rsidRDefault="00402CEF" w:rsidP="005850CF">
            <w:pPr>
              <w:rPr>
                <w:rFonts w:ascii="Arial Unicode" w:hAnsi="Arial Unicode"/>
                <w:sz w:val="20"/>
                <w:szCs w:val="20"/>
              </w:rPr>
            </w:pPr>
            <w:r w:rsidRPr="00455832">
              <w:rPr>
                <w:rFonts w:ascii="Arial Unicode" w:hAnsi="Arial Unicode"/>
                <w:sz w:val="20"/>
                <w:szCs w:val="20"/>
              </w:rPr>
              <w:t>2</w:t>
            </w:r>
            <w:r w:rsidRPr="00455832">
              <w:rPr>
                <w:rFonts w:ascii="Arial Unicode" w:hAnsi="Arial Unicode"/>
                <w:sz w:val="20"/>
                <w:szCs w:val="20"/>
                <w:lang w:val="hy-AM"/>
              </w:rPr>
              <w:t>3</w:t>
            </w:r>
            <w:r w:rsidRPr="0045583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վճարողին սպասարկող ֆինանսական կազմակերպության (մասնաճյուղի) </w:t>
            </w:r>
            <w:r w:rsidRPr="00455832">
              <w:rPr>
                <w:rFonts w:ascii="Arial Unicode" w:hAnsi="Arial Unicode"/>
                <w:sz w:val="20"/>
                <w:szCs w:val="20"/>
                <w:lang w:val="hy-AM"/>
              </w:rPr>
              <w:t>դրոշմա</w:t>
            </w:r>
            <w:r w:rsidRPr="00455832">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վճարման պահանջագիրը վճարողին սպասարկող ֆինանսական կազմակերպության</w:t>
            </w:r>
            <w:r w:rsidRPr="00455832">
              <w:rPr>
                <w:rFonts w:ascii="Arial Unicode" w:hAnsi="Arial Unicode"/>
                <w:sz w:val="20"/>
                <w:szCs w:val="20"/>
                <w:lang w:val="hy-AM"/>
              </w:rPr>
              <w:t>ը</w:t>
            </w:r>
            <w:r w:rsidRPr="00455832">
              <w:rPr>
                <w:rFonts w:ascii="Arial Unicode" w:hAnsi="Arial Unicode"/>
                <w:sz w:val="20"/>
                <w:szCs w:val="20"/>
              </w:rPr>
              <w:t xml:space="preserve"> թղթային եղանակով ներկայաց</w:t>
            </w:r>
            <w:r w:rsidRPr="00455832">
              <w:rPr>
                <w:rFonts w:ascii="Arial Unicode" w:hAnsi="Arial Unicode"/>
                <w:sz w:val="20"/>
                <w:szCs w:val="20"/>
                <w:lang w:val="hy-AM"/>
              </w:rPr>
              <w:t>ված լի</w:t>
            </w:r>
            <w:r w:rsidRPr="00455832">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2</w:t>
            </w:r>
            <w:r w:rsidRPr="00455832">
              <w:rPr>
                <w:rFonts w:ascii="Arial Unicode" w:hAnsi="Arial Unicode"/>
                <w:sz w:val="20"/>
                <w:szCs w:val="20"/>
                <w:lang w:val="hy-AM"/>
              </w:rPr>
              <w:t>3</w:t>
            </w:r>
            <w:r w:rsidRPr="00455832">
              <w:rPr>
                <w:rFonts w:ascii="Arial Unicode" w:hAnsi="Arial Unicode"/>
                <w:sz w:val="20"/>
                <w:szCs w:val="20"/>
              </w:rPr>
              <w:t>.</w:t>
            </w:r>
            <w:r w:rsidRPr="00455832">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lastRenderedPageBreak/>
              <w:t>2</w:t>
            </w:r>
            <w:r w:rsidRPr="00455832">
              <w:rPr>
                <w:rFonts w:ascii="Arial Unicode" w:hAnsi="Arial Unicode"/>
                <w:sz w:val="20"/>
                <w:szCs w:val="20"/>
                <w:lang w:val="hy-AM"/>
              </w:rPr>
              <w:t>4</w:t>
            </w:r>
            <w:r w:rsidRPr="0045583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 xml:space="preserve">լրացվում է </w:t>
            </w:r>
            <w:r w:rsidRPr="00455832">
              <w:rPr>
                <w:rFonts w:ascii="Arial Unicode" w:hAnsi="Arial Unicode"/>
                <w:sz w:val="20"/>
                <w:szCs w:val="20"/>
              </w:rPr>
              <w:t>վճարման պահանջագիրը շահառուին սպասարկող ֆինանսական կազմակերպության</w:t>
            </w:r>
            <w:r w:rsidRPr="00455832">
              <w:rPr>
                <w:rFonts w:ascii="Arial Unicode" w:hAnsi="Arial Unicode"/>
                <w:sz w:val="20"/>
                <w:szCs w:val="20"/>
                <w:lang w:val="hy-AM"/>
              </w:rPr>
              <w:t xml:space="preserve">ը </w:t>
            </w:r>
            <w:r w:rsidRPr="00455832">
              <w:rPr>
                <w:rFonts w:ascii="Arial Unicode" w:hAnsi="Arial Unicode"/>
                <w:sz w:val="20"/>
                <w:szCs w:val="20"/>
              </w:rPr>
              <w:t xml:space="preserve"> ներկայաց</w:t>
            </w:r>
            <w:r w:rsidRPr="00455832">
              <w:rPr>
                <w:rFonts w:ascii="Arial Unicode" w:hAnsi="Arial Unicode"/>
                <w:sz w:val="20"/>
                <w:szCs w:val="20"/>
                <w:lang w:val="hy-AM"/>
              </w:rPr>
              <w:t>վ</w:t>
            </w:r>
            <w:r w:rsidRPr="00455832">
              <w:rPr>
                <w:rFonts w:ascii="Arial Unicode" w:hAnsi="Arial Unicode"/>
                <w:sz w:val="20"/>
                <w:szCs w:val="20"/>
              </w:rPr>
              <w:t>ելու դեպքում</w:t>
            </w:r>
            <w:r w:rsidRPr="00455832">
              <w:rPr>
                <w:rFonts w:ascii="Arial Unicode" w:hAnsi="Arial Unicode"/>
                <w:sz w:val="20"/>
                <w:szCs w:val="20"/>
                <w:lang w:val="hy-AM"/>
              </w:rPr>
              <w:t xml:space="preserve">, որտեղ </w:t>
            </w:r>
            <w:r w:rsidRPr="00455832">
              <w:rPr>
                <w:rFonts w:ascii="Arial Unicode" w:hAnsi="Arial Unicode"/>
                <w:sz w:val="20"/>
                <w:szCs w:val="20"/>
              </w:rPr>
              <w:t xml:space="preserve">աշխատակցի ստորագրությունը </w:t>
            </w:r>
            <w:r w:rsidRPr="00455832">
              <w:rPr>
                <w:rFonts w:ascii="Arial Unicode" w:hAnsi="Arial Unicode"/>
                <w:sz w:val="20"/>
                <w:szCs w:val="20"/>
                <w:lang w:val="hy-AM"/>
              </w:rPr>
              <w:t xml:space="preserve">դրվում է </w:t>
            </w:r>
            <w:r w:rsidRPr="00455832">
              <w:rPr>
                <w:rFonts w:ascii="Arial Unicode" w:hAnsi="Arial Unicode"/>
                <w:sz w:val="20"/>
                <w:szCs w:val="20"/>
              </w:rPr>
              <w:t>թղթային եղանակով ներկայաց</w:t>
            </w:r>
            <w:r w:rsidRPr="0045583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2</w:t>
            </w:r>
            <w:r w:rsidRPr="00455832">
              <w:rPr>
                <w:rFonts w:ascii="Arial Unicode" w:hAnsi="Arial Unicode"/>
                <w:sz w:val="20"/>
                <w:szCs w:val="20"/>
                <w:lang w:val="hy-AM"/>
              </w:rPr>
              <w:t>4</w:t>
            </w:r>
            <w:r w:rsidRPr="0045583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շահառռւին սպասարկող ֆինանսական կազմակերպության (մասնաճյուղի) </w:t>
            </w:r>
            <w:r w:rsidRPr="00455832">
              <w:rPr>
                <w:rFonts w:ascii="Arial Unicode" w:hAnsi="Arial Unicode"/>
                <w:sz w:val="20"/>
                <w:szCs w:val="20"/>
                <w:lang w:val="hy-AM"/>
              </w:rPr>
              <w:t>դրոշմա</w:t>
            </w:r>
            <w:r w:rsidRPr="00455832">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 xml:space="preserve">ոչ </w:t>
            </w: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 xml:space="preserve">լրացվում է </w:t>
            </w:r>
            <w:r w:rsidRPr="00455832">
              <w:rPr>
                <w:rFonts w:ascii="Arial Unicode" w:hAnsi="Arial Unicode"/>
                <w:sz w:val="20"/>
                <w:szCs w:val="20"/>
              </w:rPr>
              <w:t xml:space="preserve">վճարման պահանջագիրը </w:t>
            </w:r>
            <w:r w:rsidRPr="00455832">
              <w:rPr>
                <w:rFonts w:ascii="Arial Unicode" w:hAnsi="Arial Unicode"/>
                <w:sz w:val="20"/>
                <w:szCs w:val="20"/>
                <w:lang w:val="hy-AM"/>
              </w:rPr>
              <w:t xml:space="preserve">վերջինիս </w:t>
            </w:r>
            <w:r w:rsidRPr="00455832">
              <w:rPr>
                <w:rFonts w:ascii="Arial Unicode" w:hAnsi="Arial Unicode"/>
                <w:sz w:val="20"/>
                <w:szCs w:val="20"/>
              </w:rPr>
              <w:t>ներկայաց</w:t>
            </w:r>
            <w:r w:rsidRPr="00455832">
              <w:rPr>
                <w:rFonts w:ascii="Arial Unicode" w:hAnsi="Arial Unicode"/>
                <w:sz w:val="20"/>
                <w:szCs w:val="20"/>
                <w:lang w:val="hy-AM"/>
              </w:rPr>
              <w:t>վ</w:t>
            </w:r>
            <w:r w:rsidRPr="00455832">
              <w:rPr>
                <w:rFonts w:ascii="Arial Unicode" w:hAnsi="Arial Unicode"/>
                <w:sz w:val="20"/>
                <w:szCs w:val="20"/>
              </w:rPr>
              <w:t>ելու դեպքում</w:t>
            </w:r>
            <w:r w:rsidRPr="00455832">
              <w:rPr>
                <w:rFonts w:ascii="Arial Unicode" w:hAnsi="Arial Unicode"/>
                <w:sz w:val="20"/>
                <w:szCs w:val="20"/>
                <w:lang w:val="hy-AM"/>
              </w:rPr>
              <w:t xml:space="preserve">, որտեղ  դրոշմակնիքըդրվում է </w:t>
            </w:r>
            <w:r w:rsidRPr="00455832">
              <w:rPr>
                <w:rFonts w:ascii="Arial Unicode" w:hAnsi="Arial Unicode"/>
                <w:sz w:val="20"/>
                <w:szCs w:val="20"/>
              </w:rPr>
              <w:t>թղթային եղանակով ներկայաց</w:t>
            </w:r>
            <w:r w:rsidRPr="0045583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2</w:t>
            </w:r>
            <w:r w:rsidRPr="00455832">
              <w:rPr>
                <w:rFonts w:ascii="Arial Unicode" w:hAnsi="Arial Unicode"/>
                <w:sz w:val="20"/>
                <w:szCs w:val="20"/>
                <w:lang w:val="hy-AM"/>
              </w:rPr>
              <w:t>4</w:t>
            </w:r>
            <w:r w:rsidRPr="00455832">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 xml:space="preserve">ոչ </w:t>
            </w: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 xml:space="preserve">լրացվում է </w:t>
            </w:r>
            <w:r w:rsidRPr="00455832">
              <w:rPr>
                <w:rFonts w:ascii="Arial Unicode" w:hAnsi="Arial Unicode"/>
                <w:sz w:val="20"/>
                <w:szCs w:val="20"/>
              </w:rPr>
              <w:t xml:space="preserve">վճարման պահանջագիրը </w:t>
            </w:r>
            <w:r w:rsidRPr="00455832">
              <w:rPr>
                <w:rFonts w:ascii="Arial Unicode" w:hAnsi="Arial Unicode"/>
                <w:sz w:val="20"/>
                <w:szCs w:val="20"/>
                <w:lang w:val="hy-AM"/>
              </w:rPr>
              <w:t xml:space="preserve">վերջինիս </w:t>
            </w:r>
            <w:r w:rsidRPr="00455832">
              <w:rPr>
                <w:rFonts w:ascii="Arial Unicode" w:hAnsi="Arial Unicode"/>
                <w:sz w:val="20"/>
                <w:szCs w:val="20"/>
              </w:rPr>
              <w:t>ներկայաց</w:t>
            </w:r>
            <w:r w:rsidRPr="00455832">
              <w:rPr>
                <w:rFonts w:ascii="Arial Unicode" w:hAnsi="Arial Unicode"/>
                <w:sz w:val="20"/>
                <w:szCs w:val="20"/>
                <w:lang w:val="hy-AM"/>
              </w:rPr>
              <w:t>վ</w:t>
            </w:r>
            <w:r w:rsidRPr="00455832">
              <w:rPr>
                <w:rFonts w:ascii="Arial Unicode" w:hAnsi="Arial Unicode"/>
                <w:sz w:val="20"/>
                <w:szCs w:val="20"/>
              </w:rPr>
              <w:t>ելու դեպքում</w:t>
            </w:r>
            <w:r w:rsidRPr="00455832">
              <w:rPr>
                <w:rFonts w:ascii="Arial Unicode" w:hAnsi="Arial Unicode"/>
                <w:sz w:val="20"/>
                <w:szCs w:val="20"/>
                <w:lang w:val="hy-AM"/>
              </w:rPr>
              <w:t xml:space="preserve">,   որտեղ  սույն տվյալներըդրվում են </w:t>
            </w:r>
            <w:r w:rsidRPr="00455832">
              <w:rPr>
                <w:rFonts w:ascii="Arial Unicode" w:hAnsi="Arial Unicode"/>
                <w:sz w:val="20"/>
                <w:szCs w:val="20"/>
              </w:rPr>
              <w:t>թղթային եղանակով ներկայաց</w:t>
            </w:r>
            <w:r w:rsidRPr="0045583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bl>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rPr>
          <w:rFonts w:ascii="Arial Unicode" w:hAnsi="Arial Unicode"/>
        </w:rPr>
      </w:pPr>
    </w:p>
    <w:p w:rsidR="00402CEF" w:rsidRPr="00455832" w:rsidRDefault="00402CEF" w:rsidP="00402CEF">
      <w:pPr>
        <w:jc w:val="center"/>
        <w:rPr>
          <w:rFonts w:ascii="Arial Unicode" w:hAnsi="Arial Unicode" w:cs="GHEA Grapalat"/>
          <w:lang w:val="hy-AM"/>
        </w:rPr>
      </w:pPr>
    </w:p>
    <w:p w:rsidR="00402CEF" w:rsidRPr="00455832" w:rsidRDefault="00402CEF" w:rsidP="00402CEF">
      <w:pPr>
        <w:pStyle w:val="31"/>
        <w:spacing w:line="240" w:lineRule="auto"/>
        <w:jc w:val="right"/>
        <w:rPr>
          <w:rFonts w:ascii="Arial Unicode" w:hAnsi="Arial Unicode"/>
          <w:szCs w:val="24"/>
          <w:lang w:val="hy-AM"/>
        </w:rPr>
      </w:pPr>
      <w:r w:rsidRPr="00455832">
        <w:rPr>
          <w:rFonts w:ascii="Arial Unicode" w:hAnsi="Arial Unicode"/>
          <w:b/>
          <w:lang w:val="hy-AM"/>
        </w:rPr>
        <w:br w:type="page"/>
      </w:r>
    </w:p>
    <w:p w:rsidR="00402CEF" w:rsidRPr="00455832" w:rsidRDefault="00402CEF" w:rsidP="00402CEF">
      <w:pPr>
        <w:jc w:val="right"/>
        <w:rPr>
          <w:rFonts w:ascii="Arial Unicode" w:hAnsi="Arial Unicode" w:cs="GHEA Grapalat"/>
          <w:i/>
          <w:sz w:val="18"/>
          <w:szCs w:val="18"/>
          <w:lang w:val="hy-AM"/>
        </w:rPr>
      </w:pPr>
    </w:p>
    <w:p w:rsidR="00402CEF" w:rsidRPr="00455832" w:rsidRDefault="00402CEF" w:rsidP="00402CEF">
      <w:pPr>
        <w:pStyle w:val="31"/>
        <w:spacing w:line="240" w:lineRule="auto"/>
        <w:jc w:val="right"/>
        <w:rPr>
          <w:rFonts w:ascii="Arial Unicode" w:hAnsi="Arial Unicode" w:cs="Sylfaen"/>
          <w:b/>
          <w:lang w:val="hy-AM"/>
        </w:rPr>
      </w:pPr>
      <w:r w:rsidRPr="00455832">
        <w:rPr>
          <w:rFonts w:ascii="Arial Unicode" w:hAnsi="Arial Unicode" w:cs="Sylfaen"/>
          <w:b/>
          <w:lang w:val="hy-AM"/>
        </w:rPr>
        <w:t>Հավելված 5.1</w:t>
      </w:r>
    </w:p>
    <w:p w:rsidR="00402CEF" w:rsidRPr="00455832" w:rsidRDefault="00FC3B4D" w:rsidP="00402CEF">
      <w:pPr>
        <w:pStyle w:val="31"/>
        <w:spacing w:line="240" w:lineRule="auto"/>
        <w:jc w:val="right"/>
        <w:rPr>
          <w:rFonts w:ascii="Arial Unicode" w:hAnsi="Arial Unicode" w:cs="Sylfaen"/>
          <w:b/>
          <w:lang w:val="hy-AM"/>
        </w:rPr>
      </w:pPr>
      <w:r w:rsidRPr="00455832">
        <w:rPr>
          <w:rFonts w:ascii="Arial Unicode" w:hAnsi="Arial Unicode"/>
          <w:b/>
          <w:lang w:val="af-ZA"/>
        </w:rPr>
        <w:t>ԱՄԽՀ–ԳՀԾՁԲ-20/1</w:t>
      </w:r>
      <w:r w:rsidR="00402CEF" w:rsidRPr="00455832">
        <w:rPr>
          <w:rFonts w:ascii="Arial Unicode" w:hAnsi="Arial Unicode" w:cs="Sylfaen"/>
          <w:b/>
          <w:lang w:val="hy-AM"/>
        </w:rPr>
        <w:t>ծածկագրով</w:t>
      </w:r>
    </w:p>
    <w:p w:rsidR="00402CEF" w:rsidRPr="00455832" w:rsidRDefault="00402CEF" w:rsidP="00402CEF">
      <w:pPr>
        <w:pStyle w:val="31"/>
        <w:spacing w:line="240" w:lineRule="auto"/>
        <w:jc w:val="right"/>
        <w:rPr>
          <w:rFonts w:ascii="Arial Unicode" w:hAnsi="Arial Unicode" w:cs="Sylfaen"/>
          <w:b/>
          <w:lang w:val="hy-AM"/>
        </w:rPr>
      </w:pPr>
      <w:r w:rsidRPr="00455832">
        <w:rPr>
          <w:rFonts w:ascii="Arial Unicode" w:hAnsi="Arial Unicode" w:cs="Sylfaen"/>
          <w:b/>
          <w:lang w:val="hy-AM"/>
        </w:rPr>
        <w:t>Գնանշման հարցման  հրավերի</w:t>
      </w:r>
    </w:p>
    <w:p w:rsidR="00402CEF" w:rsidRPr="00455832" w:rsidRDefault="00402CEF" w:rsidP="00402CEF">
      <w:pPr>
        <w:jc w:val="center"/>
        <w:rPr>
          <w:rFonts w:ascii="Arial Unicode" w:hAnsi="Arial Unicode" w:cs="GHEA Grapalat"/>
          <w:b/>
          <w:sz w:val="20"/>
          <w:szCs w:val="20"/>
          <w:lang w:val="hy-AM"/>
        </w:rPr>
      </w:pPr>
      <w:r w:rsidRPr="00455832">
        <w:rPr>
          <w:rFonts w:ascii="Arial Unicode" w:hAnsi="Arial Unicode" w:cs="GHEA Grapalat"/>
          <w:b/>
          <w:sz w:val="20"/>
          <w:szCs w:val="20"/>
          <w:lang w:val="hy-AM"/>
        </w:rPr>
        <w:t xml:space="preserve">ՏՈւԺԱՆՔԻ ՄԱՍԻՆ ՀԱՄԱՁԱՅՆԱԳԻՐ </w:t>
      </w:r>
    </w:p>
    <w:p w:rsidR="00402CEF" w:rsidRPr="00455832" w:rsidRDefault="00402CEF" w:rsidP="00402CEF">
      <w:pPr>
        <w:jc w:val="center"/>
        <w:rPr>
          <w:rFonts w:ascii="Arial Unicode" w:hAnsi="Arial Unicode" w:cs="GHEA Grapalat"/>
          <w:b/>
          <w:sz w:val="20"/>
          <w:szCs w:val="20"/>
          <w:lang w:val="hy-AM"/>
        </w:rPr>
      </w:pPr>
      <w:r w:rsidRPr="00455832">
        <w:rPr>
          <w:rFonts w:ascii="Arial Unicode" w:hAnsi="Arial Unicode" w:cs="GHEA Grapalat"/>
          <w:b/>
          <w:sz w:val="18"/>
          <w:szCs w:val="18"/>
          <w:lang w:val="hy-AM"/>
        </w:rPr>
        <w:t xml:space="preserve">         (պայմանագրի ապահովում)</w:t>
      </w:r>
    </w:p>
    <w:p w:rsidR="00402CEF" w:rsidRPr="00455832" w:rsidRDefault="00402CEF" w:rsidP="00402CEF">
      <w:pPr>
        <w:rPr>
          <w:rFonts w:ascii="Arial Unicode" w:hAnsi="Arial Unicode" w:cs="GHEA Grapalat"/>
          <w:b/>
          <w:sz w:val="20"/>
          <w:szCs w:val="20"/>
          <w:lang w:val="hy-AM"/>
        </w:rPr>
      </w:pPr>
    </w:p>
    <w:p w:rsidR="00402CEF" w:rsidRPr="00455832" w:rsidRDefault="00FC3B4D" w:rsidP="00402CEF">
      <w:pPr>
        <w:rPr>
          <w:rFonts w:ascii="Arial Unicode" w:hAnsi="Arial Unicode" w:cs="GHEA Grapalat"/>
          <w:sz w:val="20"/>
          <w:szCs w:val="20"/>
          <w:lang w:val="hy-AM"/>
        </w:rPr>
      </w:pPr>
      <w:r w:rsidRPr="005B18DB">
        <w:rPr>
          <w:rFonts w:ascii="Arial Unicode" w:hAnsi="Arial Unicode" w:cs="GHEA Grapalat"/>
          <w:sz w:val="20"/>
          <w:szCs w:val="20"/>
          <w:lang w:val="hy-AM"/>
        </w:rPr>
        <w:t>Խաչփար</w:t>
      </w:r>
      <w:r w:rsidR="00402CEF" w:rsidRPr="00455832">
        <w:rPr>
          <w:rFonts w:ascii="Arial Unicode" w:hAnsi="Arial Unicode" w:cs="GHEA Grapalat"/>
          <w:sz w:val="20"/>
          <w:szCs w:val="20"/>
          <w:lang w:val="hy-AM"/>
        </w:rPr>
        <w:t xml:space="preserve">   համայնք </w:t>
      </w:r>
      <w:r w:rsidR="00402CEF" w:rsidRPr="00455832">
        <w:rPr>
          <w:rFonts w:ascii="Arial Unicode" w:hAnsi="Arial Unicode" w:cs="GHEA Grapalat"/>
          <w:sz w:val="20"/>
          <w:szCs w:val="20"/>
          <w:lang w:val="hy-AM"/>
        </w:rPr>
        <w:tab/>
      </w:r>
      <w:r w:rsidR="00402CEF" w:rsidRPr="00455832">
        <w:rPr>
          <w:rFonts w:ascii="Arial Unicode" w:hAnsi="Arial Unicode" w:cs="GHEA Grapalat"/>
          <w:sz w:val="20"/>
          <w:szCs w:val="20"/>
          <w:lang w:val="hy-AM"/>
        </w:rPr>
        <w:tab/>
      </w:r>
      <w:r w:rsidR="00402CEF" w:rsidRPr="00455832">
        <w:rPr>
          <w:rFonts w:ascii="Arial Unicode" w:hAnsi="Arial Unicode" w:cs="GHEA Grapalat"/>
          <w:sz w:val="20"/>
          <w:szCs w:val="20"/>
          <w:lang w:val="hy-AM"/>
        </w:rPr>
        <w:tab/>
      </w:r>
      <w:r w:rsidR="00402CEF" w:rsidRPr="00455832">
        <w:rPr>
          <w:rFonts w:ascii="Arial Unicode" w:hAnsi="Arial Unicode" w:cs="GHEA Grapalat"/>
          <w:sz w:val="20"/>
          <w:szCs w:val="20"/>
          <w:lang w:val="hy-AM"/>
        </w:rPr>
        <w:tab/>
      </w:r>
      <w:r w:rsidR="00402CEF" w:rsidRPr="00455832">
        <w:rPr>
          <w:rFonts w:ascii="Arial Unicode" w:hAnsi="Arial Unicode" w:cs="GHEA Grapalat"/>
          <w:sz w:val="20"/>
          <w:szCs w:val="20"/>
          <w:lang w:val="hy-AM"/>
        </w:rPr>
        <w:tab/>
      </w:r>
      <w:r w:rsidR="00402CEF" w:rsidRPr="00455832">
        <w:rPr>
          <w:rFonts w:ascii="Arial Unicode" w:hAnsi="Arial Unicode" w:cs="GHEA Grapalat"/>
          <w:sz w:val="20"/>
          <w:szCs w:val="20"/>
          <w:lang w:val="hy-AM"/>
        </w:rPr>
        <w:tab/>
      </w:r>
      <w:r w:rsidR="00402CEF" w:rsidRPr="00455832">
        <w:rPr>
          <w:rFonts w:ascii="Arial Unicode" w:hAnsi="Arial Unicode"/>
          <w:sz w:val="20"/>
          <w:szCs w:val="20"/>
          <w:lang w:val="hy-AM"/>
        </w:rPr>
        <w:t>«»</w:t>
      </w:r>
      <w:r w:rsidR="00402CEF" w:rsidRPr="00455832">
        <w:rPr>
          <w:rFonts w:ascii="Arial Unicode" w:hAnsi="Arial Unicode" w:cs="GHEA Grapalat"/>
          <w:sz w:val="20"/>
          <w:szCs w:val="20"/>
          <w:u w:val="single"/>
          <w:lang w:val="hy-AM"/>
        </w:rPr>
        <w:tab/>
      </w:r>
      <w:r w:rsidR="00402CEF" w:rsidRPr="00455832">
        <w:rPr>
          <w:rFonts w:ascii="Arial Unicode" w:hAnsi="Arial Unicode" w:cs="GHEA Grapalat"/>
          <w:sz w:val="20"/>
          <w:szCs w:val="20"/>
          <w:lang w:val="hy-AM"/>
        </w:rPr>
        <w:t>20   թ.**</w:t>
      </w:r>
    </w:p>
    <w:p w:rsidR="00402CEF" w:rsidRPr="00455832" w:rsidRDefault="00402CEF" w:rsidP="00402CEF">
      <w:pPr>
        <w:rPr>
          <w:rFonts w:ascii="Arial Unicode" w:hAnsi="Arial Unicode" w:cs="GHEA Grapalat"/>
          <w:sz w:val="20"/>
          <w:szCs w:val="20"/>
          <w:lang w:val="hy-AM"/>
        </w:rPr>
      </w:pPr>
    </w:p>
    <w:p w:rsidR="00402CEF" w:rsidRPr="00455832" w:rsidRDefault="00402CEF" w:rsidP="00402CEF">
      <w:pPr>
        <w:jc w:val="both"/>
        <w:rPr>
          <w:rFonts w:ascii="Arial Unicode" w:hAnsi="Arial Unicode" w:cs="GHEA Grapalat"/>
          <w:sz w:val="20"/>
          <w:szCs w:val="20"/>
          <w:u w:val="single"/>
          <w:vertAlign w:val="subscript"/>
          <w:lang w:val="hy-AM"/>
        </w:rPr>
      </w:pPr>
      <w:r w:rsidRPr="00455832">
        <w:rPr>
          <w:rFonts w:ascii="Arial Unicode" w:hAnsi="Arial Unicode" w:cs="GHEA Grapalat"/>
          <w:sz w:val="20"/>
          <w:szCs w:val="20"/>
          <w:u w:val="single"/>
          <w:vertAlign w:val="subscript"/>
          <w:lang w:val="hy-AM"/>
        </w:rPr>
        <w:tab/>
      </w:r>
      <w:r w:rsidRPr="00455832">
        <w:rPr>
          <w:rFonts w:ascii="Arial Unicode" w:hAnsi="Arial Unicode" w:cs="GHEA Grapalat"/>
          <w:sz w:val="20"/>
          <w:szCs w:val="20"/>
          <w:u w:val="single"/>
          <w:vertAlign w:val="subscript"/>
          <w:lang w:val="hy-AM"/>
        </w:rPr>
        <w:tab/>
      </w:r>
      <w:r w:rsidRPr="00455832">
        <w:rPr>
          <w:rFonts w:ascii="Arial Unicode" w:hAnsi="Arial Unicode" w:cs="GHEA Grapalat"/>
          <w:sz w:val="20"/>
          <w:szCs w:val="20"/>
          <w:u w:val="single"/>
          <w:vertAlign w:val="subscript"/>
          <w:lang w:val="hy-AM"/>
        </w:rPr>
        <w:tab/>
      </w:r>
      <w:r w:rsidRPr="00455832">
        <w:rPr>
          <w:rFonts w:ascii="Arial Unicode" w:hAnsi="Arial Unicode" w:cs="GHEA Grapalat"/>
          <w:sz w:val="20"/>
          <w:szCs w:val="20"/>
          <w:vertAlign w:val="subscript"/>
          <w:lang w:val="hy-AM"/>
        </w:rPr>
        <w:t xml:space="preserve">, </w:t>
      </w:r>
      <w:r w:rsidRPr="00455832">
        <w:rPr>
          <w:rFonts w:ascii="Arial Unicode" w:hAnsi="Arial Unicode" w:cs="GHEA Grapalat"/>
          <w:sz w:val="20"/>
          <w:szCs w:val="20"/>
          <w:lang w:val="hy-AM"/>
        </w:rPr>
        <w:t xml:space="preserve">ի դեմս Ընկերության տնօրեն </w:t>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p>
    <w:p w:rsidR="00402CEF" w:rsidRPr="00455832" w:rsidRDefault="00402CEF" w:rsidP="00402CEF">
      <w:pPr>
        <w:jc w:val="both"/>
        <w:rPr>
          <w:rFonts w:ascii="Arial Unicode" w:hAnsi="Arial Unicode" w:cs="GHEA Grapalat"/>
          <w:sz w:val="20"/>
          <w:szCs w:val="20"/>
          <w:lang w:val="hy-AM"/>
        </w:rPr>
      </w:pPr>
      <w:r w:rsidRPr="00455832">
        <w:rPr>
          <w:rFonts w:ascii="Arial Unicode" w:hAnsi="Arial Unicode"/>
          <w:sz w:val="20"/>
          <w:szCs w:val="20"/>
          <w:vertAlign w:val="superscript"/>
          <w:lang w:val="hy-AM"/>
        </w:rPr>
        <w:t xml:space="preserve">       Ընկերության անվանումը</w:t>
      </w:r>
      <w:r w:rsidRPr="00455832">
        <w:rPr>
          <w:rFonts w:ascii="Arial Unicode" w:hAnsi="Arial Unicode" w:cs="GHEA Grapalat"/>
          <w:sz w:val="20"/>
          <w:szCs w:val="20"/>
          <w:vertAlign w:val="subscript"/>
          <w:lang w:val="hy-AM"/>
        </w:rPr>
        <w:tab/>
      </w:r>
      <w:r w:rsidRPr="00455832">
        <w:rPr>
          <w:rFonts w:ascii="Arial Unicode" w:hAnsi="Arial Unicode" w:cs="GHEA Grapalat"/>
          <w:sz w:val="20"/>
          <w:szCs w:val="20"/>
          <w:vertAlign w:val="subscript"/>
          <w:lang w:val="hy-AM"/>
        </w:rPr>
        <w:tab/>
      </w:r>
      <w:r w:rsidRPr="00455832">
        <w:rPr>
          <w:rFonts w:ascii="Arial Unicode" w:hAnsi="Arial Unicode" w:cs="GHEA Grapalat"/>
          <w:sz w:val="20"/>
          <w:szCs w:val="20"/>
          <w:vertAlign w:val="subscript"/>
          <w:lang w:val="hy-AM"/>
        </w:rPr>
        <w:tab/>
      </w:r>
      <w:r w:rsidRPr="00455832">
        <w:rPr>
          <w:rFonts w:ascii="Arial Unicode" w:hAnsi="Arial Unicode" w:cs="GHEA Grapalat"/>
          <w:sz w:val="20"/>
          <w:szCs w:val="20"/>
          <w:vertAlign w:val="subscript"/>
          <w:lang w:val="hy-AM"/>
        </w:rPr>
        <w:tab/>
      </w:r>
      <w:r w:rsidRPr="00455832">
        <w:rPr>
          <w:rFonts w:ascii="Arial Unicode" w:hAnsi="Arial Unicode" w:cs="GHEA Grapalat"/>
          <w:sz w:val="20"/>
          <w:szCs w:val="20"/>
          <w:vertAlign w:val="subscript"/>
          <w:lang w:val="hy-AM"/>
        </w:rPr>
        <w:tab/>
      </w:r>
      <w:r w:rsidRPr="00455832">
        <w:rPr>
          <w:rFonts w:ascii="Arial Unicode" w:hAnsi="Arial Unicode"/>
          <w:sz w:val="20"/>
          <w:szCs w:val="20"/>
          <w:vertAlign w:val="superscript"/>
          <w:lang w:val="hy-AM"/>
        </w:rPr>
        <w:t>Ընկերության տնօրենի անուն ազգանունը, անձնագրային տվյալները</w:t>
      </w:r>
      <w:r w:rsidRPr="00455832">
        <w:rPr>
          <w:rFonts w:ascii="Arial Unicode" w:hAnsi="Arial Unicode" w:cs="GHEA Grapalat"/>
          <w:sz w:val="20"/>
          <w:szCs w:val="20"/>
          <w:vertAlign w:val="subscript"/>
          <w:lang w:val="hy-AM"/>
        </w:rPr>
        <w:t xml:space="preserve">, </w:t>
      </w:r>
      <w:r w:rsidRPr="00455832">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402CEF" w:rsidRPr="00455832" w:rsidRDefault="00402CEF" w:rsidP="00402CEF">
      <w:pPr>
        <w:ind w:firstLine="708"/>
        <w:jc w:val="both"/>
        <w:rPr>
          <w:rFonts w:ascii="Arial Unicode" w:hAnsi="Arial Unicode" w:cs="GHEA Grapalat"/>
          <w:sz w:val="20"/>
          <w:szCs w:val="20"/>
          <w:lang w:val="hy-AM"/>
        </w:rPr>
      </w:pPr>
    </w:p>
    <w:p w:rsidR="00402CEF" w:rsidRPr="00455832" w:rsidRDefault="00402CEF" w:rsidP="00402CEF">
      <w:pPr>
        <w:numPr>
          <w:ilvl w:val="0"/>
          <w:numId w:val="6"/>
        </w:numPr>
        <w:spacing w:after="0" w:line="240" w:lineRule="auto"/>
        <w:jc w:val="center"/>
        <w:rPr>
          <w:rFonts w:ascii="Arial Unicode" w:hAnsi="Arial Unicode" w:cs="GHEA Grapalat"/>
          <w:b/>
          <w:bCs/>
          <w:sz w:val="20"/>
          <w:szCs w:val="20"/>
          <w:lang w:val="pt-BR"/>
        </w:rPr>
      </w:pPr>
      <w:r w:rsidRPr="00455832">
        <w:rPr>
          <w:rFonts w:ascii="Arial Unicode" w:hAnsi="Arial Unicode" w:cs="GHEA Grapalat"/>
          <w:b/>
          <w:sz w:val="20"/>
          <w:szCs w:val="20"/>
          <w:lang w:val="hy-AM"/>
        </w:rPr>
        <w:t xml:space="preserve"> Հ</w:t>
      </w:r>
      <w:r w:rsidRPr="00455832">
        <w:rPr>
          <w:rFonts w:ascii="Arial Unicode" w:hAnsi="Arial Unicode" w:cs="GHEA Grapalat"/>
          <w:b/>
          <w:sz w:val="20"/>
          <w:szCs w:val="20"/>
        </w:rPr>
        <w:t>ամաձայնության առարկան</w:t>
      </w:r>
    </w:p>
    <w:p w:rsidR="00402CEF" w:rsidRPr="00455832" w:rsidRDefault="00402CEF" w:rsidP="00402CEF">
      <w:pPr>
        <w:jc w:val="both"/>
        <w:rPr>
          <w:rFonts w:ascii="Arial Unicode" w:hAnsi="Arial Unicode" w:cs="GHEA Grapalat"/>
          <w:b/>
          <w:bCs/>
          <w:sz w:val="20"/>
          <w:szCs w:val="20"/>
          <w:lang w:val="pt-BR"/>
        </w:rPr>
      </w:pPr>
      <w:r w:rsidRPr="00455832">
        <w:rPr>
          <w:rFonts w:ascii="Arial Unicode" w:hAnsi="Arial Unicode" w:cs="GHEA Grapalat"/>
          <w:sz w:val="20"/>
          <w:szCs w:val="20"/>
          <w:lang w:val="pt-BR"/>
        </w:rPr>
        <w:tab/>
      </w:r>
      <w:r w:rsidRPr="00455832">
        <w:rPr>
          <w:rFonts w:ascii="Arial Unicode" w:hAnsi="Arial Unicode" w:cs="GHEA Grapalat"/>
          <w:sz w:val="20"/>
          <w:szCs w:val="20"/>
          <w:lang w:val="pt-BR"/>
        </w:rPr>
        <w:tab/>
      </w:r>
    </w:p>
    <w:p w:rsidR="00402CEF" w:rsidRPr="00455832" w:rsidRDefault="00402CEF" w:rsidP="00402CEF">
      <w:pPr>
        <w:ind w:left="426"/>
        <w:jc w:val="both"/>
        <w:rPr>
          <w:rFonts w:ascii="Arial Unicode" w:hAnsi="Arial Unicode" w:cs="GHEA Grapalat"/>
          <w:sz w:val="20"/>
          <w:szCs w:val="20"/>
          <w:lang w:val="pt-BR"/>
        </w:rPr>
      </w:pPr>
      <w:r w:rsidRPr="00455832">
        <w:rPr>
          <w:rFonts w:ascii="Arial Unicode" w:hAnsi="Arial Unicode" w:cs="GHEA Grapalat"/>
          <w:sz w:val="20"/>
          <w:szCs w:val="20"/>
          <w:lang w:val="pt-BR"/>
        </w:rPr>
        <w:t xml:space="preserve">1.1 Ընկերությունը մասնակցում է </w:t>
      </w:r>
      <w:r w:rsidRPr="00455832">
        <w:rPr>
          <w:rFonts w:ascii="Arial Unicode" w:hAnsi="Arial Unicode" w:cs="GHEA Grapalat"/>
          <w:sz w:val="20"/>
          <w:szCs w:val="20"/>
          <w:u w:val="single"/>
          <w:lang w:val="pt-BR"/>
        </w:rPr>
        <w:tab/>
      </w:r>
      <w:r w:rsidRPr="00455832">
        <w:rPr>
          <w:rFonts w:ascii="Arial Unicode" w:hAnsi="Arial Unicode" w:cs="GHEA Grapalat"/>
          <w:sz w:val="20"/>
          <w:szCs w:val="20"/>
          <w:u w:val="single"/>
          <w:lang w:val="pt-BR"/>
        </w:rPr>
        <w:tab/>
      </w:r>
      <w:r w:rsidRPr="00455832">
        <w:rPr>
          <w:rFonts w:ascii="Arial Unicode" w:hAnsi="Arial Unicode" w:cs="GHEA Grapalat"/>
          <w:sz w:val="20"/>
          <w:szCs w:val="20"/>
          <w:u w:val="single"/>
          <w:lang w:val="pt-BR"/>
        </w:rPr>
        <w:tab/>
      </w:r>
      <w:r w:rsidRPr="00455832">
        <w:rPr>
          <w:rFonts w:ascii="Arial Unicode" w:hAnsi="Arial Unicode" w:cs="GHEA Grapalat"/>
          <w:sz w:val="20"/>
          <w:szCs w:val="20"/>
          <w:u w:val="single"/>
          <w:lang w:val="pt-BR"/>
        </w:rPr>
        <w:tab/>
      </w:r>
      <w:r w:rsidRPr="00455832">
        <w:rPr>
          <w:rFonts w:ascii="Arial Unicode" w:hAnsi="Arial Unicode" w:cs="GHEA Grapalat"/>
          <w:sz w:val="20"/>
          <w:szCs w:val="20"/>
          <w:u w:val="single"/>
          <w:lang w:val="pt-BR"/>
        </w:rPr>
        <w:tab/>
      </w:r>
      <w:r w:rsidRPr="00455832">
        <w:rPr>
          <w:rFonts w:ascii="Arial Unicode" w:hAnsi="Arial Unicode" w:cs="GHEA Grapalat"/>
          <w:sz w:val="20"/>
          <w:szCs w:val="20"/>
          <w:lang w:val="pt-BR"/>
        </w:rPr>
        <w:t xml:space="preserve">*  (այսուհետ` Պատվիրատու) կողմից </w:t>
      </w:r>
    </w:p>
    <w:p w:rsidR="00402CEF" w:rsidRPr="00455832" w:rsidRDefault="00402CEF" w:rsidP="00402CEF">
      <w:pPr>
        <w:ind w:left="426"/>
        <w:jc w:val="both"/>
        <w:rPr>
          <w:rFonts w:ascii="Arial Unicode" w:hAnsi="Arial Unicode" w:cs="GHEA Grapalat"/>
          <w:sz w:val="20"/>
          <w:szCs w:val="20"/>
          <w:lang w:val="pt-BR"/>
        </w:rPr>
      </w:pPr>
      <w:r w:rsidRPr="00455832">
        <w:rPr>
          <w:rFonts w:ascii="Arial Unicode" w:hAnsi="Arial Unicode"/>
          <w:sz w:val="20"/>
          <w:szCs w:val="20"/>
          <w:vertAlign w:val="superscript"/>
          <w:lang w:val="hy-AM"/>
        </w:rPr>
        <w:t>պատվիրատուի անվանումը</w:t>
      </w:r>
    </w:p>
    <w:p w:rsidR="00402CEF" w:rsidRPr="00455832" w:rsidRDefault="00402CEF" w:rsidP="00402CEF">
      <w:pPr>
        <w:jc w:val="both"/>
        <w:rPr>
          <w:rFonts w:ascii="Arial Unicode" w:hAnsi="Arial Unicode" w:cs="GHEA Grapalat"/>
          <w:sz w:val="20"/>
          <w:szCs w:val="20"/>
          <w:lang w:val="pt-BR"/>
        </w:rPr>
      </w:pPr>
      <w:r w:rsidRPr="00455832">
        <w:rPr>
          <w:rFonts w:ascii="Arial Unicode" w:hAnsi="Arial Unicode" w:cs="GHEA Grapalat"/>
          <w:sz w:val="20"/>
          <w:szCs w:val="20"/>
          <w:lang w:val="pt-BR"/>
        </w:rPr>
        <w:t xml:space="preserve">կազմակերպված` </w:t>
      </w:r>
      <w:r w:rsidRPr="00455832">
        <w:rPr>
          <w:rFonts w:ascii="Arial Unicode" w:hAnsi="Arial Unicode" w:cs="GHEA Grapalat"/>
          <w:sz w:val="20"/>
          <w:szCs w:val="20"/>
          <w:u w:val="single"/>
          <w:lang w:val="pt-BR"/>
        </w:rPr>
        <w:tab/>
      </w:r>
      <w:r w:rsidRPr="00455832">
        <w:rPr>
          <w:rFonts w:ascii="Arial Unicode" w:hAnsi="Arial Unicode" w:cs="GHEA Grapalat"/>
          <w:sz w:val="20"/>
          <w:szCs w:val="20"/>
          <w:lang w:val="pt-BR"/>
        </w:rPr>
        <w:t>* ծածկագրով գնման ընթացակարգին:</w:t>
      </w:r>
    </w:p>
    <w:p w:rsidR="00402CEF" w:rsidRPr="00455832" w:rsidRDefault="00402CEF" w:rsidP="00402CEF">
      <w:pPr>
        <w:ind w:left="426"/>
        <w:jc w:val="both"/>
        <w:rPr>
          <w:rFonts w:ascii="Arial Unicode" w:hAnsi="Arial Unicode" w:cs="GHEA Grapalat"/>
          <w:sz w:val="20"/>
          <w:szCs w:val="20"/>
          <w:lang w:val="pt-BR"/>
        </w:rPr>
      </w:pPr>
      <w:r w:rsidRPr="00455832">
        <w:rPr>
          <w:rFonts w:ascii="Arial Unicode" w:hAnsi="Arial Unicode"/>
          <w:sz w:val="20"/>
          <w:szCs w:val="20"/>
          <w:vertAlign w:val="superscript"/>
          <w:lang w:val="hy-AM"/>
        </w:rPr>
        <w:t>ընթացակարգի ծածկագիրը</w:t>
      </w:r>
    </w:p>
    <w:p w:rsidR="00402CEF" w:rsidRPr="00455832" w:rsidRDefault="00402CEF" w:rsidP="00402CEF">
      <w:pPr>
        <w:ind w:firstLine="426"/>
        <w:jc w:val="both"/>
        <w:rPr>
          <w:rFonts w:ascii="Arial Unicode" w:hAnsi="Arial Unicode" w:cs="GHEA Grapalat"/>
          <w:sz w:val="20"/>
          <w:szCs w:val="20"/>
          <w:lang w:val="hy-AM"/>
        </w:rPr>
      </w:pPr>
      <w:r w:rsidRPr="00455832">
        <w:rPr>
          <w:rFonts w:ascii="Arial Unicode" w:hAnsi="Arial Unicode"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402CEF" w:rsidRPr="00455832" w:rsidRDefault="00402CEF" w:rsidP="00402CEF">
      <w:pPr>
        <w:ind w:firstLine="426"/>
        <w:jc w:val="both"/>
        <w:rPr>
          <w:rFonts w:ascii="Arial Unicode" w:hAnsi="Arial Unicode" w:cs="GHEA Grapalat"/>
          <w:sz w:val="20"/>
          <w:szCs w:val="20"/>
          <w:lang w:val="pt-BR"/>
        </w:rPr>
      </w:pPr>
      <w:r w:rsidRPr="00455832">
        <w:rPr>
          <w:rFonts w:ascii="Arial Unicode" w:hAnsi="Arial Unicode" w:cs="GHEA Grapalat"/>
          <w:sz w:val="20"/>
          <w:szCs w:val="20"/>
          <w:lang w:val="pt-BR"/>
        </w:rPr>
        <w:t>1.3 Ընկերությունը</w:t>
      </w:r>
      <w:r w:rsidRPr="00455832">
        <w:rPr>
          <w:rFonts w:ascii="Arial Unicode" w:hAnsi="Arial Unicode" w:cs="GHEA Grapalat"/>
          <w:sz w:val="20"/>
          <w:szCs w:val="20"/>
          <w:lang w:val="hy-AM"/>
        </w:rPr>
        <w:t xml:space="preserve"> սույն </w:t>
      </w:r>
      <w:r w:rsidRPr="00455832">
        <w:rPr>
          <w:rFonts w:ascii="Arial Unicode" w:hAnsi="Arial Unicode" w:cs="GHEA Grapalat"/>
          <w:sz w:val="20"/>
          <w:szCs w:val="20"/>
          <w:lang w:val="pt-BR"/>
        </w:rPr>
        <w:t>տուժանքի համաձայնագ</w:t>
      </w:r>
      <w:r w:rsidRPr="00455832">
        <w:rPr>
          <w:rFonts w:ascii="Arial Unicode" w:hAnsi="Arial Unicode" w:cs="GHEA Grapalat"/>
          <w:sz w:val="20"/>
          <w:szCs w:val="20"/>
          <w:lang w:val="hy-AM"/>
        </w:rPr>
        <w:t>ր</w:t>
      </w:r>
      <w:r w:rsidRPr="00455832">
        <w:rPr>
          <w:rFonts w:ascii="Arial Unicode" w:hAnsi="Arial Unicode" w:cs="GHEA Grapalat"/>
          <w:sz w:val="20"/>
          <w:szCs w:val="20"/>
          <w:lang w:val="pt-BR"/>
        </w:rPr>
        <w:t>ի</w:t>
      </w:r>
      <w:r w:rsidRPr="00455832">
        <w:rPr>
          <w:rFonts w:ascii="Arial Unicode" w:hAnsi="Arial Unicode"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402CEF" w:rsidRPr="00455832" w:rsidRDefault="00402CEF" w:rsidP="00402CEF">
      <w:pPr>
        <w:ind w:firstLine="426"/>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402CEF" w:rsidRPr="00455832" w:rsidRDefault="00402CEF" w:rsidP="00402CEF">
      <w:pPr>
        <w:ind w:firstLine="426"/>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 բ) Պահանջագիրը հիմք է հանդիսանում Վճարող Բանկի համար` Պահանջագրով նշված ամբողջ գումարը </w:t>
      </w:r>
      <w:r w:rsidRPr="00455832">
        <w:rPr>
          <w:rFonts w:ascii="Arial Unicode" w:hAnsi="Arial Unicode" w:cs="GHEA Grapalat"/>
          <w:sz w:val="20"/>
          <w:szCs w:val="20"/>
          <w:lang w:val="pt-BR"/>
        </w:rPr>
        <w:t>Ընկերության</w:t>
      </w:r>
      <w:r w:rsidRPr="00455832">
        <w:rPr>
          <w:rFonts w:ascii="Arial Unicode" w:hAnsi="Arial Unicode" w:cs="GHEA Grapalat"/>
          <w:sz w:val="20"/>
          <w:szCs w:val="20"/>
          <w:lang w:val="hy-AM"/>
        </w:rPr>
        <w:t xml:space="preserve"> հաշվից  գանձելու համար՝ առանց լրացուցիչ ակցեպտավորման: </w:t>
      </w:r>
    </w:p>
    <w:p w:rsidR="00402CEF" w:rsidRPr="00455832" w:rsidRDefault="00402CEF" w:rsidP="00402CEF">
      <w:pPr>
        <w:ind w:firstLine="426"/>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գ)  </w:t>
      </w:r>
      <w:r w:rsidRPr="00455832">
        <w:rPr>
          <w:rFonts w:ascii="Arial Unicode" w:hAnsi="Arial Unicode" w:cs="GHEA Grapalat"/>
          <w:sz w:val="20"/>
          <w:szCs w:val="20"/>
          <w:lang w:val="pt-BR"/>
        </w:rPr>
        <w:t>Ընկերությունը</w:t>
      </w:r>
      <w:r w:rsidRPr="00455832">
        <w:rPr>
          <w:rFonts w:ascii="Arial Unicode" w:hAnsi="Arial Unicode"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402CEF" w:rsidRPr="00455832" w:rsidRDefault="00402CEF" w:rsidP="00402CEF">
      <w:pPr>
        <w:ind w:left="426"/>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դ) </w:t>
      </w:r>
      <w:r w:rsidRPr="00455832">
        <w:rPr>
          <w:rFonts w:ascii="Arial Unicode" w:hAnsi="Arial Unicode" w:cs="GHEA Grapalat"/>
          <w:sz w:val="20"/>
          <w:szCs w:val="20"/>
          <w:lang w:val="pt-BR"/>
        </w:rPr>
        <w:t>Ընկերությունը</w:t>
      </w:r>
      <w:r w:rsidRPr="00455832">
        <w:rPr>
          <w:rFonts w:ascii="Arial Unicode" w:hAnsi="Arial Unicode" w:cs="GHEA Grapalat"/>
          <w:sz w:val="20"/>
          <w:szCs w:val="20"/>
          <w:lang w:val="hy-AM"/>
        </w:rPr>
        <w:t xml:space="preserve"> հավաստում է, որ Պահանջագիրը ակցեպտավորել է տուժանքի ամբողջ գումարով:</w:t>
      </w:r>
    </w:p>
    <w:p w:rsidR="00402CEF" w:rsidRPr="00455832" w:rsidRDefault="00402CEF" w:rsidP="00402CEF">
      <w:pPr>
        <w:ind w:firstLine="426"/>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402CEF" w:rsidRPr="00455832" w:rsidRDefault="00402CEF" w:rsidP="00402CEF">
      <w:pPr>
        <w:numPr>
          <w:ilvl w:val="1"/>
          <w:numId w:val="25"/>
        </w:numPr>
        <w:spacing w:after="0" w:line="240" w:lineRule="auto"/>
        <w:ind w:left="0" w:firstLine="426"/>
        <w:jc w:val="both"/>
        <w:rPr>
          <w:rFonts w:ascii="Arial Unicode" w:hAnsi="Arial Unicode" w:cs="GHEA Grapalat"/>
          <w:sz w:val="20"/>
          <w:szCs w:val="20"/>
          <w:lang w:val="pt-BR"/>
        </w:rPr>
      </w:pPr>
      <w:r w:rsidRPr="00455832">
        <w:rPr>
          <w:rFonts w:ascii="Arial Unicode" w:hAnsi="Arial Unicode"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55832">
        <w:rPr>
          <w:rFonts w:ascii="Arial Unicode" w:hAnsi="Arial Unicode" w:cs="GHEA Grapalat"/>
          <w:sz w:val="20"/>
          <w:szCs w:val="20"/>
          <w:lang w:val="hy-AM"/>
        </w:rPr>
        <w:t xml:space="preserve">Պահանջագիրը բնօրինակներով </w:t>
      </w:r>
      <w:r w:rsidRPr="00455832">
        <w:rPr>
          <w:rFonts w:ascii="Arial Unicode" w:hAnsi="Arial Unicode" w:cs="GHEA Grapalat"/>
          <w:sz w:val="20"/>
          <w:szCs w:val="20"/>
          <w:lang w:val="pt-BR"/>
        </w:rPr>
        <w:t xml:space="preserve">ներկայացնում է </w:t>
      </w:r>
      <w:r w:rsidRPr="00455832">
        <w:rPr>
          <w:rFonts w:ascii="Arial Unicode" w:hAnsi="Arial Unicode" w:cs="GHEA Grapalat"/>
          <w:sz w:val="20"/>
          <w:szCs w:val="20"/>
          <w:lang w:val="hy-AM"/>
        </w:rPr>
        <w:t>Վճարող Բանկին</w:t>
      </w:r>
      <w:r w:rsidRPr="00455832">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Pr="00455832">
        <w:rPr>
          <w:rFonts w:ascii="Arial Unicode" w:hAnsi="Arial Unicode" w:cs="GHEA Grapalat"/>
          <w:sz w:val="20"/>
          <w:szCs w:val="20"/>
          <w:lang w:val="hy-AM"/>
        </w:rPr>
        <w:lastRenderedPageBreak/>
        <w:t>Պահանջագիրը</w:t>
      </w:r>
      <w:r w:rsidRPr="00455832">
        <w:rPr>
          <w:rFonts w:ascii="Arial Unicode" w:hAnsi="Arial Unicode" w:cs="GHEA Grapalat"/>
          <w:sz w:val="20"/>
          <w:szCs w:val="20"/>
        </w:rPr>
        <w:t>էլեկտրոնայինթվայինստորագրությամբհաստատվածլինելուդեպքումդրանքՎճարողԲանկինեններկայացվումէլեկտրոնայինկրիչներով</w:t>
      </w:r>
      <w:r w:rsidRPr="00455832">
        <w:rPr>
          <w:rFonts w:ascii="Arial Unicode" w:hAnsi="Arial Unicode" w:cs="GHEA Grapalat"/>
          <w:sz w:val="20"/>
          <w:szCs w:val="20"/>
          <w:lang w:val="pt-BR"/>
        </w:rPr>
        <w:t xml:space="preserve">, </w:t>
      </w:r>
      <w:r w:rsidRPr="00455832">
        <w:rPr>
          <w:rFonts w:ascii="Arial Unicode" w:hAnsi="Arial Unicode" w:cs="GHEA Grapalat"/>
          <w:sz w:val="20"/>
          <w:szCs w:val="20"/>
        </w:rPr>
        <w:t>ինչպեսնաևդրանցիցարտատպվածթղթայինտարբերակներով</w:t>
      </w:r>
      <w:r w:rsidRPr="00455832">
        <w:rPr>
          <w:rFonts w:ascii="Arial Unicode" w:hAnsi="Arial Unicode" w:cs="GHEA Grapalat"/>
          <w:sz w:val="20"/>
          <w:szCs w:val="20"/>
          <w:lang w:val="pt-BR"/>
        </w:rPr>
        <w:t>:</w:t>
      </w:r>
    </w:p>
    <w:p w:rsidR="00402CEF" w:rsidRPr="00455832" w:rsidRDefault="00402CEF" w:rsidP="00402CEF">
      <w:pPr>
        <w:numPr>
          <w:ilvl w:val="1"/>
          <w:numId w:val="25"/>
        </w:numPr>
        <w:spacing w:after="0" w:line="240" w:lineRule="auto"/>
        <w:ind w:left="0" w:firstLine="426"/>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 Պատվիրատուն Վճարող բանկին կարող է ներկայացնել այլ լրացուցիչ փաստաթղթեր:</w:t>
      </w:r>
    </w:p>
    <w:p w:rsidR="00402CEF" w:rsidRPr="00455832" w:rsidRDefault="00402CEF" w:rsidP="00402CEF">
      <w:pPr>
        <w:numPr>
          <w:ilvl w:val="1"/>
          <w:numId w:val="25"/>
        </w:numPr>
        <w:spacing w:after="0" w:line="240" w:lineRule="auto"/>
        <w:ind w:left="0" w:firstLine="426"/>
        <w:jc w:val="both"/>
        <w:rPr>
          <w:rFonts w:ascii="Arial Unicode" w:hAnsi="Arial Unicode" w:cs="GHEA Grapalat"/>
          <w:sz w:val="20"/>
          <w:szCs w:val="20"/>
          <w:lang w:val="pt-BR"/>
        </w:rPr>
      </w:pPr>
      <w:r w:rsidRPr="00455832">
        <w:rPr>
          <w:rFonts w:ascii="Arial Unicode" w:hAnsi="Arial Unicode" w:cs="GHEA Grapalat"/>
          <w:sz w:val="20"/>
          <w:szCs w:val="20"/>
          <w:lang w:val="hy-AM"/>
        </w:rPr>
        <w:t>Վճարող Բանկի կողմից Պ</w:t>
      </w:r>
      <w:r w:rsidRPr="00455832">
        <w:rPr>
          <w:rFonts w:ascii="Arial Unicode" w:hAnsi="Arial Unicode" w:cs="GHEA Grapalat"/>
          <w:sz w:val="20"/>
          <w:szCs w:val="20"/>
          <w:lang w:val="pt-BR"/>
        </w:rPr>
        <w:t xml:space="preserve">ահանջագրում նշված գումարի վճարման հետևանքով </w:t>
      </w:r>
      <w:r w:rsidRPr="00455832">
        <w:rPr>
          <w:rFonts w:ascii="Arial Unicode" w:hAnsi="Arial Unicode" w:cs="GHEA Grapalat"/>
          <w:sz w:val="20"/>
          <w:szCs w:val="20"/>
          <w:lang w:val="hy-AM"/>
        </w:rPr>
        <w:t xml:space="preserve">Ընկերության </w:t>
      </w:r>
      <w:r w:rsidRPr="00455832">
        <w:rPr>
          <w:rFonts w:ascii="Arial Unicode" w:hAnsi="Arial Unicode" w:cs="GHEA Grapalat"/>
          <w:sz w:val="20"/>
          <w:szCs w:val="20"/>
          <w:lang w:val="pt-BR"/>
        </w:rPr>
        <w:t xml:space="preserve">առաջացած ռիսկերի (Ընկերության կրած վնասների) </w:t>
      </w:r>
      <w:r w:rsidRPr="00455832">
        <w:rPr>
          <w:rFonts w:ascii="Arial Unicode" w:hAnsi="Arial Unicode" w:cs="GHEA Grapalat"/>
          <w:sz w:val="20"/>
          <w:szCs w:val="20"/>
          <w:lang w:val="hy-AM"/>
        </w:rPr>
        <w:t xml:space="preserve">և բացասական հետևանքների </w:t>
      </w:r>
      <w:r w:rsidRPr="00455832">
        <w:rPr>
          <w:rFonts w:ascii="Arial Unicode" w:hAnsi="Arial Unicode" w:cs="GHEA Grapalat"/>
          <w:sz w:val="20"/>
          <w:szCs w:val="20"/>
          <w:lang w:val="pt-BR"/>
        </w:rPr>
        <w:t>համար Բանկը</w:t>
      </w:r>
      <w:r w:rsidRPr="00455832">
        <w:rPr>
          <w:rFonts w:ascii="Arial Unicode" w:hAnsi="Arial Unicode" w:cs="GHEA Grapalat"/>
          <w:sz w:val="20"/>
          <w:szCs w:val="20"/>
          <w:lang w:val="hy-AM"/>
        </w:rPr>
        <w:t xml:space="preserve"> որևէ</w:t>
      </w:r>
      <w:r w:rsidRPr="00455832">
        <w:rPr>
          <w:rFonts w:ascii="Arial Unicode" w:hAnsi="Arial Unicode" w:cs="GHEA Grapalat"/>
          <w:sz w:val="20"/>
          <w:szCs w:val="20"/>
          <w:lang w:val="pt-BR"/>
        </w:rPr>
        <w:t xml:space="preserve"> պատասխանատվություն չի կրում</w:t>
      </w:r>
      <w:r w:rsidRPr="00455832">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rsidR="00402CEF" w:rsidRPr="00455832" w:rsidRDefault="00402CEF" w:rsidP="00402CEF">
      <w:pPr>
        <w:numPr>
          <w:ilvl w:val="1"/>
          <w:numId w:val="25"/>
        </w:numPr>
        <w:spacing w:after="0" w:line="240" w:lineRule="auto"/>
        <w:ind w:left="0" w:firstLine="426"/>
        <w:jc w:val="both"/>
        <w:rPr>
          <w:rFonts w:ascii="Arial Unicode" w:hAnsi="Arial Unicode" w:cs="GHEA Grapalat"/>
          <w:sz w:val="20"/>
          <w:szCs w:val="20"/>
          <w:lang w:val="pt-BR"/>
        </w:rPr>
      </w:pPr>
      <w:r w:rsidRPr="00455832">
        <w:rPr>
          <w:rFonts w:ascii="Arial Unicode" w:hAnsi="Arial Unicode" w:cs="GHEA Grapalat"/>
          <w:sz w:val="20"/>
          <w:szCs w:val="20"/>
          <w:lang w:val="hy-AM"/>
        </w:rPr>
        <w:t>Այն դեպքում</w:t>
      </w:r>
      <w:r w:rsidRPr="00455832">
        <w:rPr>
          <w:rFonts w:ascii="Arial Unicode" w:hAnsi="Arial Unicode" w:cs="GHEA Grapalat"/>
          <w:sz w:val="20"/>
          <w:szCs w:val="20"/>
          <w:lang w:val="pt-BR"/>
        </w:rPr>
        <w:t>,</w:t>
      </w:r>
      <w:r w:rsidRPr="00455832">
        <w:rPr>
          <w:rFonts w:ascii="Arial Unicode" w:hAnsi="Arial Unicode" w:cs="GHEA Grapalat"/>
          <w:sz w:val="20"/>
          <w:szCs w:val="20"/>
          <w:lang w:val="hy-AM"/>
        </w:rPr>
        <w:t xml:space="preserve"> երբ Ընկերության հաշվի միջոցները չեն բավարարում</w:t>
      </w:r>
      <w:r w:rsidRPr="00455832">
        <w:rPr>
          <w:rFonts w:ascii="Arial Unicode" w:hAnsi="Arial Unicode" w:cs="GHEA Grapalat"/>
          <w:sz w:val="20"/>
          <w:szCs w:val="20"/>
        </w:rPr>
        <w:t>՝Վճարողբանկըվճարմանպահանջագիրըստանալուցհետո՝</w:t>
      </w:r>
      <w:r w:rsidRPr="00455832">
        <w:rPr>
          <w:rFonts w:ascii="Arial Unicode" w:hAnsi="Arial Unicode" w:cs="GHEA Grapalat"/>
          <w:sz w:val="20"/>
          <w:szCs w:val="20"/>
          <w:lang w:val="pt-BR"/>
        </w:rPr>
        <w:t xml:space="preserve"> 2 (</w:t>
      </w:r>
      <w:r w:rsidRPr="00455832">
        <w:rPr>
          <w:rFonts w:ascii="Arial Unicode" w:hAnsi="Arial Unicode" w:cs="GHEA Grapalat"/>
          <w:sz w:val="20"/>
          <w:szCs w:val="20"/>
        </w:rPr>
        <w:t>երկու</w:t>
      </w:r>
      <w:r w:rsidRPr="00455832">
        <w:rPr>
          <w:rFonts w:ascii="Arial Unicode" w:hAnsi="Arial Unicode" w:cs="GHEA Grapalat"/>
          <w:sz w:val="20"/>
          <w:szCs w:val="20"/>
          <w:lang w:val="pt-BR"/>
        </w:rPr>
        <w:t xml:space="preserve">) </w:t>
      </w:r>
      <w:r w:rsidRPr="00455832">
        <w:rPr>
          <w:rFonts w:ascii="Arial Unicode" w:hAnsi="Arial Unicode" w:cs="GHEA Grapalat"/>
          <w:sz w:val="20"/>
          <w:szCs w:val="20"/>
        </w:rPr>
        <w:t>աշխատանքայինօրվաընթացքումպետքէտեղեկացնիՊատվիրատուին՝գրավորձևով</w:t>
      </w:r>
      <w:r w:rsidRPr="00455832">
        <w:rPr>
          <w:rFonts w:ascii="Arial Unicode" w:hAnsi="Arial Unicode" w:cs="GHEA Grapalat"/>
          <w:sz w:val="20"/>
          <w:szCs w:val="20"/>
          <w:lang w:val="pt-BR"/>
        </w:rPr>
        <w:t>:</w:t>
      </w:r>
    </w:p>
    <w:p w:rsidR="00402CEF" w:rsidRPr="00455832" w:rsidRDefault="00402CEF" w:rsidP="00402CEF">
      <w:pPr>
        <w:numPr>
          <w:ilvl w:val="1"/>
          <w:numId w:val="25"/>
        </w:numPr>
        <w:spacing w:after="0" w:line="240" w:lineRule="auto"/>
        <w:ind w:left="0" w:firstLine="426"/>
        <w:jc w:val="both"/>
        <w:rPr>
          <w:rFonts w:ascii="Arial Unicode" w:hAnsi="Arial Unicode" w:cs="GHEA Grapalat"/>
          <w:sz w:val="20"/>
          <w:szCs w:val="20"/>
          <w:lang w:val="pt-BR"/>
        </w:rPr>
      </w:pPr>
      <w:r w:rsidRPr="00455832">
        <w:rPr>
          <w:rFonts w:ascii="Arial Unicode" w:hAnsi="Arial Unicode" w:cs="GHEA Grapalat"/>
          <w:sz w:val="20"/>
          <w:szCs w:val="20"/>
          <w:lang w:val="pt-BR"/>
        </w:rPr>
        <w:t xml:space="preserve"> Սույն համաձայնագիրը և կից </w:t>
      </w:r>
      <w:r w:rsidRPr="00455832">
        <w:rPr>
          <w:rFonts w:ascii="Arial Unicode" w:hAnsi="Arial Unicode" w:cs="GHEA Grapalat"/>
          <w:sz w:val="20"/>
          <w:szCs w:val="20"/>
          <w:lang w:val="hy-AM"/>
        </w:rPr>
        <w:t>Պ</w:t>
      </w:r>
      <w:r w:rsidRPr="00455832">
        <w:rPr>
          <w:rFonts w:ascii="Arial Unicode" w:hAnsi="Arial Unicode"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402CEF" w:rsidRPr="00455832" w:rsidRDefault="00402CEF" w:rsidP="00402CEF">
      <w:pPr>
        <w:jc w:val="both"/>
        <w:rPr>
          <w:rFonts w:ascii="Arial Unicode" w:hAnsi="Arial Unicode" w:cs="GHEA Grapalat"/>
          <w:sz w:val="20"/>
          <w:szCs w:val="20"/>
          <w:lang w:val="hy-AM"/>
        </w:rPr>
      </w:pPr>
    </w:p>
    <w:p w:rsidR="00402CEF" w:rsidRPr="00455832" w:rsidRDefault="00402CEF" w:rsidP="00402CEF">
      <w:pPr>
        <w:numPr>
          <w:ilvl w:val="0"/>
          <w:numId w:val="6"/>
        </w:numPr>
        <w:spacing w:after="0" w:line="240" w:lineRule="auto"/>
        <w:jc w:val="center"/>
        <w:rPr>
          <w:rFonts w:ascii="Arial Unicode" w:hAnsi="Arial Unicode" w:cs="GHEA Grapalat"/>
          <w:b/>
          <w:bCs/>
          <w:sz w:val="20"/>
          <w:szCs w:val="20"/>
        </w:rPr>
      </w:pPr>
      <w:r w:rsidRPr="00455832">
        <w:rPr>
          <w:rFonts w:ascii="Arial Unicode" w:hAnsi="Arial Unicode" w:cs="GHEA Grapalat"/>
          <w:b/>
          <w:bCs/>
          <w:sz w:val="20"/>
          <w:szCs w:val="20"/>
        </w:rPr>
        <w:t>Այլ պայմաններ</w:t>
      </w:r>
    </w:p>
    <w:p w:rsidR="00402CEF" w:rsidRPr="00455832" w:rsidRDefault="00402CEF" w:rsidP="00402CEF">
      <w:pPr>
        <w:ind w:firstLine="567"/>
        <w:jc w:val="both"/>
        <w:rPr>
          <w:rFonts w:ascii="Arial Unicode" w:hAnsi="Arial Unicode" w:cs="GHEA Grapalat"/>
          <w:sz w:val="20"/>
          <w:szCs w:val="20"/>
        </w:rPr>
      </w:pPr>
      <w:r w:rsidRPr="00455832">
        <w:rPr>
          <w:rFonts w:ascii="Arial Unicode" w:hAnsi="Arial Unicode" w:cs="GHEA Grapalat"/>
          <w:sz w:val="20"/>
          <w:szCs w:val="20"/>
        </w:rPr>
        <w:t>2.1 Սույն համաձայնագիրը</w:t>
      </w:r>
      <w:r w:rsidRPr="00455832">
        <w:rPr>
          <w:rFonts w:ascii="Arial Unicode" w:hAnsi="Arial Unicode" w:cs="GHEA Grapalat"/>
          <w:sz w:val="20"/>
          <w:szCs w:val="20"/>
          <w:lang w:val="hy-AM"/>
        </w:rPr>
        <w:t xml:space="preserve"> և Պահանջագիրը անհետկանչելի են,</w:t>
      </w:r>
      <w:r w:rsidRPr="00455832">
        <w:rPr>
          <w:rFonts w:ascii="Arial Unicode" w:hAnsi="Arial Unicode" w:cs="GHEA Grapalat"/>
          <w:sz w:val="20"/>
          <w:szCs w:val="20"/>
        </w:rPr>
        <w:t xml:space="preserve"> ուժի մեջ </w:t>
      </w:r>
      <w:r w:rsidRPr="00455832">
        <w:rPr>
          <w:rFonts w:ascii="Arial Unicode" w:hAnsi="Arial Unicode" w:cs="GHEA Grapalat"/>
          <w:sz w:val="20"/>
          <w:szCs w:val="20"/>
          <w:lang w:val="hy-AM"/>
        </w:rPr>
        <w:t>են</w:t>
      </w:r>
      <w:r w:rsidRPr="00455832">
        <w:rPr>
          <w:rFonts w:ascii="Arial Unicode" w:hAnsi="Arial Unicode" w:cs="GHEA Grapalat"/>
          <w:sz w:val="20"/>
          <w:szCs w:val="20"/>
        </w:rPr>
        <w:t xml:space="preserve"> մտնում Ընկերության կողմից վավերացման պահից և ուժի մեջ</w:t>
      </w:r>
      <w:r w:rsidRPr="00455832">
        <w:rPr>
          <w:rFonts w:ascii="Arial Unicode" w:hAnsi="Arial Unicode" w:cs="GHEA Grapalat"/>
          <w:sz w:val="20"/>
          <w:szCs w:val="20"/>
          <w:lang w:val="hy-AM"/>
        </w:rPr>
        <w:t xml:space="preserve"> են մինչև </w:t>
      </w:r>
      <w:r w:rsidRPr="00455832">
        <w:rPr>
          <w:rFonts w:ascii="Arial Unicode" w:hAnsi="Arial Unicode"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402CEF" w:rsidRPr="00455832" w:rsidRDefault="00402CEF" w:rsidP="00402CEF">
      <w:pPr>
        <w:ind w:firstLine="567"/>
        <w:jc w:val="both"/>
        <w:rPr>
          <w:rFonts w:ascii="Arial Unicode" w:hAnsi="Arial Unicode" w:cs="GHEA Grapalat"/>
          <w:sz w:val="20"/>
          <w:szCs w:val="20"/>
          <w:lang w:val="hy-AM"/>
        </w:rPr>
      </w:pPr>
      <w:r w:rsidRPr="00455832">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rsidR="00402CEF" w:rsidRPr="00455832" w:rsidRDefault="00402CEF" w:rsidP="00402CEF">
      <w:pPr>
        <w:ind w:firstLine="567"/>
        <w:jc w:val="both"/>
        <w:rPr>
          <w:rFonts w:ascii="Arial Unicode" w:hAnsi="Arial Unicode" w:cs="GHEA Grapalat"/>
          <w:sz w:val="20"/>
          <w:szCs w:val="20"/>
          <w:lang w:val="hy-AM"/>
        </w:rPr>
      </w:pPr>
      <w:r w:rsidRPr="00455832">
        <w:rPr>
          <w:rFonts w:ascii="Arial Unicode" w:hAnsi="Arial Unicode"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402CEF" w:rsidRPr="00455832" w:rsidDel="00A13215" w:rsidRDefault="00402CEF" w:rsidP="00402CEF">
      <w:pPr>
        <w:ind w:firstLine="567"/>
        <w:jc w:val="both"/>
        <w:rPr>
          <w:rFonts w:ascii="Arial Unicode" w:hAnsi="Arial Unicode" w:cs="GHEA Grapalat"/>
          <w:sz w:val="20"/>
          <w:szCs w:val="20"/>
          <w:lang w:val="hy-AM"/>
        </w:rPr>
      </w:pPr>
      <w:r w:rsidRPr="00455832">
        <w:rPr>
          <w:rFonts w:ascii="Arial Unicode" w:hAnsi="Arial Unicode"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402CEF" w:rsidRPr="00455832" w:rsidRDefault="00402CEF" w:rsidP="00402CEF">
      <w:pPr>
        <w:ind w:firstLine="567"/>
        <w:jc w:val="both"/>
        <w:rPr>
          <w:rFonts w:ascii="Arial Unicode" w:hAnsi="Arial Unicode" w:cs="GHEA Grapalat"/>
          <w:sz w:val="20"/>
          <w:szCs w:val="20"/>
          <w:lang w:val="hy-AM"/>
        </w:rPr>
      </w:pPr>
      <w:r w:rsidRPr="00455832">
        <w:rPr>
          <w:rFonts w:ascii="Arial Unicode" w:hAnsi="Arial Unicode"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402CEF" w:rsidRPr="00455832" w:rsidRDefault="00402CEF" w:rsidP="00402CEF">
      <w:pPr>
        <w:ind w:firstLine="567"/>
        <w:jc w:val="both"/>
        <w:rPr>
          <w:rFonts w:ascii="Arial Unicode" w:hAnsi="Arial Unicode" w:cs="GHEA Grapalat"/>
          <w:sz w:val="20"/>
          <w:szCs w:val="20"/>
          <w:lang w:val="hy-AM"/>
        </w:rPr>
      </w:pPr>
    </w:p>
    <w:p w:rsidR="00402CEF" w:rsidRPr="00455832" w:rsidRDefault="00402CEF" w:rsidP="00402CEF">
      <w:pPr>
        <w:ind w:firstLine="567"/>
        <w:jc w:val="center"/>
        <w:rPr>
          <w:rFonts w:ascii="Arial Unicode" w:hAnsi="Arial Unicode" w:cs="GHEA Grapalat"/>
          <w:sz w:val="20"/>
          <w:szCs w:val="20"/>
          <w:lang w:val="hy-AM"/>
        </w:rPr>
      </w:pPr>
      <w:r w:rsidRPr="00455832">
        <w:rPr>
          <w:rFonts w:ascii="Arial Unicode" w:hAnsi="Arial Unicode" w:cs="GHEA Grapalat"/>
          <w:b/>
          <w:sz w:val="20"/>
          <w:szCs w:val="20"/>
          <w:lang w:val="hy-AM"/>
        </w:rPr>
        <w:t>3. Ընկերության հասցեն, բանկային վավերապայմանները`</w:t>
      </w:r>
    </w:p>
    <w:p w:rsidR="00402CEF" w:rsidRPr="00455832" w:rsidRDefault="00402CEF" w:rsidP="00402CEF">
      <w:pPr>
        <w:jc w:val="both"/>
        <w:rPr>
          <w:rFonts w:ascii="Arial Unicode" w:hAnsi="Arial Unicode" w:cs="GHEA Grapalat"/>
          <w:sz w:val="20"/>
          <w:szCs w:val="20"/>
          <w:u w:val="single"/>
          <w:lang w:val="hy-AM"/>
        </w:rPr>
      </w:pP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r w:rsidRPr="00455832">
        <w:rPr>
          <w:rFonts w:ascii="Arial Unicode" w:hAnsi="Arial Unicode" w:cs="GHEA Grapalat"/>
          <w:sz w:val="20"/>
          <w:szCs w:val="20"/>
          <w:u w:val="single"/>
          <w:lang w:val="hy-AM"/>
        </w:rPr>
        <w:tab/>
      </w:r>
    </w:p>
    <w:p w:rsidR="00402CEF" w:rsidRPr="00455832" w:rsidRDefault="00402CEF" w:rsidP="00402CEF">
      <w:pPr>
        <w:jc w:val="both"/>
        <w:rPr>
          <w:rFonts w:ascii="Arial Unicode" w:hAnsi="Arial Unicode"/>
          <w:sz w:val="20"/>
          <w:szCs w:val="20"/>
          <w:vertAlign w:val="superscript"/>
          <w:lang w:val="hy-AM"/>
        </w:rPr>
      </w:pPr>
      <w:r w:rsidRPr="00455832">
        <w:rPr>
          <w:rFonts w:ascii="Arial Unicode" w:hAnsi="Arial Unicode"/>
          <w:sz w:val="20"/>
          <w:szCs w:val="20"/>
          <w:vertAlign w:val="superscript"/>
          <w:lang w:val="hy-AM"/>
        </w:rPr>
        <w:t xml:space="preserve">                               ընկերության անվանումը</w:t>
      </w:r>
    </w:p>
    <w:p w:rsidR="00402CEF" w:rsidRPr="00455832" w:rsidRDefault="00402CEF" w:rsidP="00402CEF">
      <w:pPr>
        <w:jc w:val="both"/>
        <w:rPr>
          <w:rFonts w:ascii="Arial Unicode" w:hAnsi="Arial Unicode"/>
          <w:sz w:val="20"/>
          <w:szCs w:val="20"/>
          <w:u w:val="single"/>
          <w:vertAlign w:val="superscript"/>
          <w:lang w:val="hy-AM"/>
        </w:rPr>
      </w:pP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p>
    <w:p w:rsidR="00402CEF" w:rsidRPr="00455832" w:rsidRDefault="00402CEF" w:rsidP="00402CEF">
      <w:pPr>
        <w:jc w:val="both"/>
        <w:rPr>
          <w:rFonts w:ascii="Arial Unicode" w:hAnsi="Arial Unicode"/>
          <w:sz w:val="20"/>
          <w:szCs w:val="20"/>
          <w:vertAlign w:val="superscript"/>
          <w:lang w:val="hy-AM"/>
        </w:rPr>
      </w:pPr>
      <w:r w:rsidRPr="00455832">
        <w:rPr>
          <w:rFonts w:ascii="Arial Unicode" w:hAnsi="Arial Unicode"/>
          <w:sz w:val="20"/>
          <w:szCs w:val="20"/>
          <w:vertAlign w:val="superscript"/>
          <w:lang w:val="hy-AM"/>
        </w:rPr>
        <w:t xml:space="preserve">                              ընկերության հասցեն</w:t>
      </w:r>
    </w:p>
    <w:p w:rsidR="00402CEF" w:rsidRPr="00455832" w:rsidRDefault="00402CEF" w:rsidP="00402CEF">
      <w:pPr>
        <w:jc w:val="both"/>
        <w:rPr>
          <w:rFonts w:ascii="Arial Unicode" w:hAnsi="Arial Unicode"/>
          <w:sz w:val="20"/>
          <w:szCs w:val="20"/>
          <w:u w:val="single"/>
          <w:vertAlign w:val="superscript"/>
          <w:lang w:val="hy-AM"/>
        </w:rPr>
      </w:pP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p>
    <w:p w:rsidR="00402CEF" w:rsidRPr="00455832" w:rsidRDefault="00402CEF" w:rsidP="00402CEF">
      <w:pPr>
        <w:jc w:val="both"/>
        <w:rPr>
          <w:rFonts w:ascii="Arial Unicode" w:hAnsi="Arial Unicode"/>
          <w:sz w:val="20"/>
          <w:szCs w:val="20"/>
          <w:vertAlign w:val="superscript"/>
          <w:lang w:val="hy-AM"/>
        </w:rPr>
      </w:pPr>
      <w:r w:rsidRPr="00455832">
        <w:rPr>
          <w:rFonts w:ascii="Arial Unicode" w:hAnsi="Arial Unicode"/>
          <w:sz w:val="20"/>
          <w:szCs w:val="20"/>
          <w:vertAlign w:val="superscript"/>
          <w:lang w:val="hy-AM"/>
        </w:rPr>
        <w:t xml:space="preserve">              ընկերությանը սպասարկող բանկի անվանումը</w:t>
      </w:r>
    </w:p>
    <w:p w:rsidR="00402CEF" w:rsidRPr="00455832" w:rsidRDefault="00402CEF" w:rsidP="00402CEF">
      <w:pPr>
        <w:jc w:val="both"/>
        <w:rPr>
          <w:rFonts w:ascii="Arial Unicode" w:hAnsi="Arial Unicode"/>
          <w:sz w:val="20"/>
          <w:szCs w:val="20"/>
          <w:vertAlign w:val="superscript"/>
          <w:lang w:val="hy-AM"/>
        </w:rPr>
      </w:pP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p>
    <w:p w:rsidR="00402CEF" w:rsidRPr="00455832" w:rsidRDefault="00402CEF" w:rsidP="00402CEF">
      <w:pPr>
        <w:jc w:val="both"/>
        <w:rPr>
          <w:rFonts w:ascii="Arial Unicode" w:hAnsi="Arial Unicode"/>
          <w:sz w:val="20"/>
          <w:szCs w:val="20"/>
          <w:vertAlign w:val="superscript"/>
          <w:lang w:val="hy-AM"/>
        </w:rPr>
      </w:pPr>
      <w:r w:rsidRPr="00455832">
        <w:rPr>
          <w:rFonts w:ascii="Arial Unicode" w:hAnsi="Arial Unicode"/>
          <w:sz w:val="20"/>
          <w:szCs w:val="20"/>
          <w:vertAlign w:val="superscript"/>
          <w:lang w:val="hy-AM"/>
        </w:rPr>
        <w:t xml:space="preserve">                   ընկերության բանկային հաշվեհամարը</w:t>
      </w:r>
    </w:p>
    <w:p w:rsidR="00402CEF" w:rsidRPr="00455832" w:rsidRDefault="00402CEF" w:rsidP="00402CEF">
      <w:pPr>
        <w:jc w:val="both"/>
        <w:rPr>
          <w:rFonts w:ascii="Arial Unicode" w:hAnsi="Arial Unicode"/>
          <w:sz w:val="20"/>
          <w:szCs w:val="20"/>
          <w:vertAlign w:val="superscript"/>
          <w:lang w:val="hy-AM"/>
        </w:rPr>
      </w:pP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p>
    <w:p w:rsidR="00402CEF" w:rsidRPr="00455832" w:rsidRDefault="00402CEF" w:rsidP="00402CEF">
      <w:pPr>
        <w:jc w:val="both"/>
        <w:rPr>
          <w:rFonts w:ascii="Arial Unicode" w:hAnsi="Arial Unicode"/>
          <w:sz w:val="20"/>
          <w:szCs w:val="20"/>
          <w:vertAlign w:val="superscript"/>
          <w:lang w:val="hy-AM"/>
        </w:rPr>
      </w:pPr>
      <w:r w:rsidRPr="00455832">
        <w:rPr>
          <w:rFonts w:ascii="Arial Unicode" w:hAnsi="Arial Unicode"/>
          <w:sz w:val="20"/>
          <w:szCs w:val="20"/>
          <w:vertAlign w:val="superscript"/>
          <w:lang w:val="hy-AM"/>
        </w:rPr>
        <w:t xml:space="preserve">            ընկերության հարկ վճարողի հաշվառման համարը</w:t>
      </w:r>
    </w:p>
    <w:p w:rsidR="00402CEF" w:rsidRPr="00455832" w:rsidRDefault="00402CEF" w:rsidP="00402CEF">
      <w:pPr>
        <w:jc w:val="both"/>
        <w:rPr>
          <w:rFonts w:ascii="Arial Unicode" w:hAnsi="Arial Unicode"/>
          <w:sz w:val="20"/>
          <w:szCs w:val="20"/>
          <w:u w:val="single"/>
          <w:vertAlign w:val="superscript"/>
          <w:lang w:val="hy-AM"/>
        </w:rPr>
      </w:pP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r w:rsidRPr="00455832">
        <w:rPr>
          <w:rFonts w:ascii="Arial Unicode" w:hAnsi="Arial Unicode"/>
          <w:sz w:val="20"/>
          <w:szCs w:val="20"/>
          <w:u w:val="single"/>
          <w:vertAlign w:val="superscript"/>
          <w:lang w:val="hy-AM"/>
        </w:rPr>
        <w:tab/>
      </w:r>
    </w:p>
    <w:p w:rsidR="00402CEF" w:rsidRPr="00455832" w:rsidRDefault="00402CEF" w:rsidP="00402CEF">
      <w:pPr>
        <w:jc w:val="both"/>
        <w:rPr>
          <w:rFonts w:ascii="Arial Unicode" w:hAnsi="Arial Unicode"/>
          <w:sz w:val="20"/>
          <w:szCs w:val="20"/>
          <w:vertAlign w:val="superscript"/>
          <w:lang w:val="hy-AM"/>
        </w:rPr>
      </w:pPr>
      <w:r w:rsidRPr="00455832">
        <w:rPr>
          <w:rFonts w:ascii="Arial Unicode" w:hAnsi="Arial Unicode"/>
          <w:sz w:val="20"/>
          <w:szCs w:val="20"/>
          <w:vertAlign w:val="superscript"/>
          <w:lang w:val="hy-AM"/>
        </w:rPr>
        <w:t xml:space="preserve">       ընկերության տնօրենի անունը, ազգանունը և ստորագրությունը</w:t>
      </w:r>
    </w:p>
    <w:p w:rsidR="00402CEF" w:rsidRPr="00455832" w:rsidRDefault="00402CEF" w:rsidP="00402CEF">
      <w:pPr>
        <w:jc w:val="both"/>
        <w:rPr>
          <w:rFonts w:ascii="Arial Unicode" w:hAnsi="Arial Unicode"/>
          <w:sz w:val="20"/>
          <w:szCs w:val="20"/>
          <w:lang w:val="hy-AM"/>
        </w:rPr>
      </w:pPr>
      <w:r w:rsidRPr="00455832">
        <w:rPr>
          <w:rFonts w:ascii="Arial Unicode" w:hAnsi="Arial Unicode"/>
          <w:sz w:val="20"/>
          <w:szCs w:val="20"/>
          <w:lang w:val="hy-AM"/>
        </w:rPr>
        <w:t>Կ.Տ</w:t>
      </w:r>
    </w:p>
    <w:p w:rsidR="00402CEF" w:rsidRPr="00455832" w:rsidRDefault="00402CEF" w:rsidP="00402CEF">
      <w:pPr>
        <w:jc w:val="both"/>
        <w:rPr>
          <w:rFonts w:ascii="Arial Unicode" w:hAnsi="Arial Unicode"/>
          <w:sz w:val="20"/>
          <w:szCs w:val="20"/>
          <w:lang w:val="hy-AM"/>
        </w:rPr>
      </w:pPr>
    </w:p>
    <w:p w:rsidR="00402CEF" w:rsidRPr="00455832" w:rsidRDefault="00402CEF" w:rsidP="00402CEF">
      <w:pPr>
        <w:jc w:val="both"/>
        <w:rPr>
          <w:rFonts w:ascii="Arial Unicode" w:hAnsi="Arial Unicode"/>
          <w:sz w:val="20"/>
          <w:szCs w:val="20"/>
          <w:lang w:val="hy-AM"/>
        </w:rPr>
      </w:pPr>
      <w:r w:rsidRPr="00455832">
        <w:rPr>
          <w:rFonts w:ascii="Arial Unicode" w:hAnsi="Arial Unicode"/>
          <w:sz w:val="20"/>
          <w:szCs w:val="20"/>
          <w:lang w:val="hy-AM"/>
        </w:rPr>
        <w:lastRenderedPageBreak/>
        <w:t>Օր/ամիս/տարի</w:t>
      </w:r>
    </w:p>
    <w:p w:rsidR="00402CEF" w:rsidRPr="00455832" w:rsidRDefault="00402CEF" w:rsidP="00402CEF">
      <w:pPr>
        <w:jc w:val="center"/>
        <w:rPr>
          <w:rFonts w:ascii="Arial Unicode" w:hAnsi="Arial Unicode" w:cs="GHEA Grapalat"/>
          <w:sz w:val="20"/>
          <w:szCs w:val="20"/>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cs="Sylfaen"/>
          <w:i/>
          <w:sz w:val="20"/>
          <w:szCs w:val="20"/>
          <w:lang w:val="hy-AM"/>
        </w:rPr>
      </w:pPr>
      <w:r w:rsidRPr="00455832">
        <w:rPr>
          <w:rFonts w:ascii="Arial Unicode" w:hAnsi="Arial Unicode" w:cs="Sylfaen"/>
          <w:i/>
          <w:sz w:val="20"/>
          <w:szCs w:val="20"/>
          <w:lang w:val="hy-AM"/>
        </w:rPr>
        <w:t xml:space="preserve">* </w:t>
      </w:r>
      <w:r w:rsidRPr="00455832">
        <w:rPr>
          <w:rFonts w:ascii="Arial Unicode" w:hAnsi="Arial Unicode"/>
          <w:i/>
          <w:sz w:val="20"/>
          <w:szCs w:val="20"/>
          <w:lang w:val="hy-AM"/>
        </w:rPr>
        <w:t>լրացվում է հանձնաժողովի քարտուղարի կողմից` մինչև հրավերը տեղեկագրում հրապարակելը:</w:t>
      </w: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p>
    <w:p w:rsidR="00402CEF" w:rsidRPr="00455832" w:rsidRDefault="00402CEF" w:rsidP="00402CEF">
      <w:pPr>
        <w:pStyle w:val="31"/>
        <w:spacing w:line="240" w:lineRule="auto"/>
        <w:jc w:val="right"/>
        <w:rPr>
          <w:rFonts w:ascii="Arial Unicode" w:hAnsi="Arial Unicode"/>
          <w:b/>
          <w:lang w:val="hy-AM"/>
        </w:rPr>
      </w:pPr>
      <w:r w:rsidRPr="00455832">
        <w:rPr>
          <w:rFonts w:ascii="Arial Unicode" w:hAnsi="Arial Unicode"/>
          <w:b/>
          <w:lang w:val="hy-AM"/>
        </w:rPr>
        <w:br w:type="page"/>
      </w:r>
    </w:p>
    <w:tbl>
      <w:tblPr>
        <w:tblpPr w:leftFromText="180" w:rightFromText="180" w:vertAnchor="page" w:horzAnchor="margin" w:tblpXSpec="center" w:tblpY="1003"/>
        <w:tblW w:w="10980" w:type="dxa"/>
        <w:tblLook w:val="0000"/>
      </w:tblPr>
      <w:tblGrid>
        <w:gridCol w:w="5616"/>
        <w:gridCol w:w="5364"/>
      </w:tblGrid>
      <w:tr w:rsidR="00402CEF" w:rsidRPr="00455832" w:rsidTr="005850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b/>
                <w:bCs/>
                <w:sz w:val="20"/>
                <w:szCs w:val="20"/>
                <w:lang w:val="hy-AM"/>
              </w:rPr>
            </w:pPr>
            <w:r w:rsidRPr="00455832">
              <w:rPr>
                <w:rFonts w:ascii="Arial Unicode" w:hAnsi="Arial Unicode" w:cs="Sylfaen"/>
                <w:sz w:val="20"/>
                <w:szCs w:val="20"/>
              </w:rPr>
              <w:lastRenderedPageBreak/>
              <w:t xml:space="preserve">1.                                                              </w:t>
            </w:r>
            <w:r w:rsidRPr="00455832">
              <w:rPr>
                <w:rFonts w:ascii="Arial Unicode" w:hAnsi="Arial Unicode" w:cs="Sylfaen"/>
                <w:b/>
                <w:bCs/>
                <w:sz w:val="20"/>
                <w:szCs w:val="20"/>
              </w:rPr>
              <w:t xml:space="preserve">ՎՃԱՐՄԱՆՊԱՀԱՆՋԱԳԻՐ* </w:t>
            </w:r>
          </w:p>
          <w:p w:rsidR="00402CEF" w:rsidRPr="00455832" w:rsidRDefault="00402CEF" w:rsidP="005850CF">
            <w:pPr>
              <w:jc w:val="center"/>
              <w:rPr>
                <w:rFonts w:ascii="Arial Unicode" w:hAnsi="Arial Unicode" w:cs="Arial"/>
                <w:bCs/>
                <w:i/>
                <w:sz w:val="20"/>
                <w:szCs w:val="20"/>
              </w:rPr>
            </w:pPr>
          </w:p>
        </w:tc>
      </w:tr>
      <w:tr w:rsidR="00402CEF" w:rsidRPr="00455832" w:rsidTr="005850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sz w:val="20"/>
                <w:szCs w:val="20"/>
                <w:lang w:val="hy-AM"/>
              </w:rPr>
            </w:pPr>
            <w:r w:rsidRPr="00455832">
              <w:rPr>
                <w:rFonts w:ascii="Arial Unicode" w:hAnsi="Arial Unicode" w:cs="Sylfaen"/>
                <w:sz w:val="20"/>
                <w:szCs w:val="20"/>
                <w:lang w:val="hy-AM"/>
              </w:rPr>
              <w:t>2</w:t>
            </w:r>
            <w:r w:rsidRPr="00455832">
              <w:rPr>
                <w:rFonts w:ascii="Arial Unicode" w:hAnsi="Arial Unicode" w:cs="Sylfaen"/>
                <w:sz w:val="20"/>
                <w:szCs w:val="20"/>
              </w:rPr>
              <w:t>.</w:t>
            </w:r>
            <w:r w:rsidRPr="00455832">
              <w:rPr>
                <w:rFonts w:ascii="Arial Unicode" w:hAnsi="Arial Unicode" w:cs="Sylfaen"/>
                <w:sz w:val="20"/>
                <w:szCs w:val="20"/>
                <w:lang w:val="hy-AM"/>
              </w:rPr>
              <w:t xml:space="preserve"> Թիվ </w:t>
            </w:r>
          </w:p>
        </w:tc>
      </w:tr>
      <w:tr w:rsidR="00402CEF" w:rsidRPr="00455832" w:rsidTr="005850C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lang w:val="hy-AM"/>
              </w:rPr>
              <w:t>3</w:t>
            </w:r>
            <w:r w:rsidRPr="00455832">
              <w:rPr>
                <w:rFonts w:ascii="Arial Unicode" w:hAnsi="Arial Unicode" w:cs="Sylfaen"/>
                <w:sz w:val="20"/>
                <w:szCs w:val="20"/>
              </w:rPr>
              <w:t>.                                                         Ներկայացմանամսաթիվը</w:t>
            </w:r>
            <w:r w:rsidRPr="00455832">
              <w:rPr>
                <w:rFonts w:ascii="Arial Unicode" w:hAnsi="Arial Unicode" w:cs="Arial"/>
                <w:sz w:val="20"/>
                <w:szCs w:val="20"/>
              </w:rPr>
              <w:t xml:space="preserve">` </w:t>
            </w:r>
            <w:r w:rsidRPr="00455832">
              <w:rPr>
                <w:rFonts w:ascii="Arial Unicode" w:hAnsi="Arial Unicode" w:cs="Tahoma"/>
                <w:sz w:val="20"/>
                <w:szCs w:val="20"/>
              </w:rPr>
              <w:t xml:space="preserve">"___" </w:t>
            </w:r>
            <w:r w:rsidRPr="00455832">
              <w:rPr>
                <w:rFonts w:ascii="Arial Unicode" w:hAnsi="Arial Unicode" w:cs="Sylfaen"/>
                <w:sz w:val="20"/>
                <w:szCs w:val="20"/>
              </w:rPr>
              <w:t xml:space="preserve">___ </w:t>
            </w:r>
            <w:r w:rsidRPr="00455832">
              <w:rPr>
                <w:rFonts w:ascii="Arial Unicode" w:hAnsi="Arial Unicode" w:cs="Tahoma"/>
                <w:sz w:val="20"/>
                <w:szCs w:val="20"/>
              </w:rPr>
              <w:t>20___</w:t>
            </w:r>
            <w:r w:rsidRPr="00455832">
              <w:rPr>
                <w:rFonts w:ascii="Arial Unicode" w:hAnsi="Arial Unicode" w:cs="Sylfaen"/>
                <w:sz w:val="20"/>
                <w:szCs w:val="20"/>
              </w:rPr>
              <w:t>թ.</w:t>
            </w:r>
          </w:p>
        </w:tc>
      </w:tr>
      <w:tr w:rsidR="00402CEF" w:rsidRPr="00455832" w:rsidTr="005850C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lang w:val="hy-AM"/>
              </w:rPr>
              <w:t>4</w:t>
            </w:r>
            <w:r w:rsidRPr="00455832">
              <w:rPr>
                <w:rFonts w:ascii="Arial Unicode" w:hAnsi="Arial Unicode" w:cs="Sylfaen"/>
                <w:sz w:val="20"/>
                <w:szCs w:val="20"/>
              </w:rPr>
              <w:t xml:space="preserve">. </w:t>
            </w:r>
            <w:r w:rsidRPr="00455832">
              <w:rPr>
                <w:rFonts w:ascii="Arial Unicode" w:hAnsi="Arial Unicode" w:cs="Sylfaen"/>
                <w:sz w:val="20"/>
                <w:szCs w:val="20"/>
                <w:lang w:val="hy-AM"/>
              </w:rPr>
              <w:t>Վճարողի անվանումը</w:t>
            </w:r>
            <w:r w:rsidRPr="00455832">
              <w:rPr>
                <w:rFonts w:ascii="Arial Unicode" w:hAnsi="Arial Unicode" w:cs="Sylfaen"/>
                <w:sz w:val="20"/>
                <w:szCs w:val="20"/>
              </w:rPr>
              <w:t>,</w:t>
            </w:r>
            <w:r w:rsidRPr="00455832">
              <w:rPr>
                <w:rFonts w:ascii="Arial Unicode" w:hAnsi="Arial Unicode" w:cs="Sylfaen"/>
                <w:sz w:val="20"/>
                <w:szCs w:val="20"/>
                <w:lang w:val="hy-AM"/>
              </w:rPr>
              <w:t xml:space="preserve"> կամ անուն ազգանուն </w:t>
            </w:r>
            <w:r w:rsidRPr="00455832">
              <w:rPr>
                <w:rFonts w:ascii="Arial Unicode" w:hAnsi="Arial Unicode" w:cs="Sylfaen"/>
                <w:sz w:val="20"/>
                <w:szCs w:val="20"/>
              </w:rPr>
              <w:t xml:space="preserve">(Ընկերություն </w:t>
            </w:r>
            <w:r w:rsidRPr="00455832">
              <w:rPr>
                <w:rFonts w:ascii="Arial Unicode" w:hAnsi="Arial Unicode" w:cs="Arial"/>
                <w:sz w:val="20"/>
                <w:szCs w:val="20"/>
              </w:rPr>
              <w:t>`</w:t>
            </w:r>
          </w:p>
        </w:tc>
      </w:tr>
      <w:tr w:rsidR="00402CEF" w:rsidRPr="00455832" w:rsidTr="005850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lang w:val="hy-AM"/>
              </w:rPr>
              <w:t>5</w:t>
            </w:r>
            <w:r w:rsidRPr="00455832">
              <w:rPr>
                <w:rFonts w:ascii="Arial Unicode" w:hAnsi="Arial Unicode" w:cs="Sylfaen"/>
                <w:sz w:val="20"/>
                <w:szCs w:val="20"/>
              </w:rPr>
              <w:t>. Վճարողի</w:t>
            </w:r>
            <w:r w:rsidRPr="00455832">
              <w:rPr>
                <w:rFonts w:ascii="Arial Unicode" w:hAnsi="Arial Unicode" w:cs="Sylfaen"/>
                <w:sz w:val="20"/>
                <w:szCs w:val="20"/>
                <w:lang w:val="hy-AM"/>
              </w:rPr>
              <w:t xml:space="preserve">ն սպասարկող Ֆինանսական կազմակերպություն </w:t>
            </w:r>
            <w:r w:rsidRPr="00455832">
              <w:rPr>
                <w:rFonts w:ascii="Arial Unicode" w:hAnsi="Arial Unicode" w:cs="Sylfaen"/>
                <w:sz w:val="20"/>
                <w:szCs w:val="20"/>
              </w:rPr>
              <w:t>(բանկ)</w:t>
            </w:r>
            <w:r w:rsidRPr="00455832">
              <w:rPr>
                <w:rFonts w:ascii="Arial Unicode" w:hAnsi="Arial Unicode" w:cs="Arial"/>
                <w:sz w:val="20"/>
                <w:szCs w:val="20"/>
              </w:rPr>
              <w:t>`</w:t>
            </w:r>
          </w:p>
        </w:tc>
      </w:tr>
      <w:tr w:rsidR="00402CEF" w:rsidRPr="00455832" w:rsidTr="005850CF">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lang w:val="hy-AM"/>
              </w:rPr>
              <w:t>6</w:t>
            </w:r>
            <w:r w:rsidRPr="00455832">
              <w:rPr>
                <w:rFonts w:ascii="Arial Unicode" w:hAnsi="Arial Unicode" w:cs="Sylfaen"/>
                <w:sz w:val="20"/>
                <w:szCs w:val="20"/>
              </w:rPr>
              <w:t>. Վճարողիհաշվիհամարը</w:t>
            </w:r>
            <w:r w:rsidRPr="00455832">
              <w:rPr>
                <w:rFonts w:ascii="Arial Unicode" w:hAnsi="Arial Unicode" w:cs="Arial"/>
                <w:sz w:val="20"/>
                <w:szCs w:val="20"/>
              </w:rPr>
              <w:t>`</w:t>
            </w:r>
          </w:p>
        </w:tc>
      </w:tr>
      <w:tr w:rsidR="00402CEF" w:rsidRPr="00455832" w:rsidTr="005850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lang w:val="hy-AM"/>
              </w:rPr>
              <w:t>7</w:t>
            </w:r>
            <w:r w:rsidRPr="00455832">
              <w:rPr>
                <w:rFonts w:ascii="Arial Unicode" w:hAnsi="Arial Unicode" w:cs="Sylfaen"/>
                <w:sz w:val="20"/>
                <w:szCs w:val="20"/>
              </w:rPr>
              <w:t>. ՎճարողիՀՎՀՀ</w:t>
            </w:r>
            <w:r w:rsidRPr="00455832">
              <w:rPr>
                <w:rFonts w:ascii="Arial Unicode" w:hAnsi="Arial Unicode" w:cs="Arial"/>
                <w:sz w:val="20"/>
                <w:szCs w:val="20"/>
              </w:rPr>
              <w:t>`</w:t>
            </w:r>
          </w:p>
        </w:tc>
      </w:tr>
      <w:tr w:rsidR="00402CEF" w:rsidRPr="00455832" w:rsidTr="005850CF">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lang w:val="hy-AM"/>
              </w:rPr>
              <w:t>8</w:t>
            </w:r>
            <w:r w:rsidRPr="00455832">
              <w:rPr>
                <w:rFonts w:ascii="Arial Unicode" w:hAnsi="Arial Unicode" w:cs="Sylfaen"/>
                <w:sz w:val="20"/>
                <w:szCs w:val="20"/>
              </w:rPr>
              <w:t>. ՎճարողիՀԾՀ</w:t>
            </w:r>
            <w:r w:rsidRPr="00455832">
              <w:rPr>
                <w:rFonts w:ascii="Arial Unicode" w:hAnsi="Arial Unicode" w:cs="Arial"/>
                <w:sz w:val="20"/>
                <w:szCs w:val="20"/>
              </w:rPr>
              <w:t>`</w:t>
            </w:r>
          </w:p>
        </w:tc>
      </w:tr>
      <w:tr w:rsidR="00402CEF" w:rsidRPr="00455832" w:rsidTr="005850CF">
        <w:trPr>
          <w:trHeight w:val="70"/>
        </w:trPr>
        <w:tc>
          <w:tcPr>
            <w:tcW w:w="10980" w:type="dxa"/>
            <w:gridSpan w:val="2"/>
            <w:tcBorders>
              <w:top w:val="single" w:sz="4" w:space="0" w:color="auto"/>
              <w:left w:val="single" w:sz="4" w:space="0" w:color="auto"/>
              <w:bottom w:val="single" w:sz="4" w:space="0" w:color="auto"/>
              <w:right w:val="single" w:sz="4" w:space="0" w:color="000000"/>
            </w:tcBorders>
            <w:noWrap/>
          </w:tcPr>
          <w:p w:rsidR="00402CEF" w:rsidRPr="00455832" w:rsidRDefault="00402CEF" w:rsidP="005850CF">
            <w:pPr>
              <w:rPr>
                <w:rFonts w:ascii="Arial Unicode" w:hAnsi="Arial Unicode"/>
                <w:sz w:val="20"/>
                <w:szCs w:val="20"/>
              </w:rPr>
            </w:pPr>
            <w:r w:rsidRPr="00455832">
              <w:rPr>
                <w:rFonts w:ascii="Arial Unicode" w:hAnsi="Arial Unicode"/>
                <w:sz w:val="20"/>
                <w:szCs w:val="20"/>
              </w:rPr>
              <w:t xml:space="preserve">9. </w:t>
            </w:r>
            <w:r w:rsidRPr="00455832">
              <w:rPr>
                <w:rFonts w:ascii="Arial Unicode" w:hAnsi="Arial Unicode" w:cs="Sylfaen"/>
                <w:sz w:val="20"/>
                <w:szCs w:val="20"/>
              </w:rPr>
              <w:t>Շահառուիանվանումը</w:t>
            </w:r>
            <w:r w:rsidRPr="00455832">
              <w:rPr>
                <w:rFonts w:ascii="Arial Unicode" w:hAnsi="Arial Unicode"/>
                <w:sz w:val="20"/>
                <w:szCs w:val="20"/>
              </w:rPr>
              <w:t xml:space="preserve">, </w:t>
            </w:r>
            <w:r w:rsidRPr="00455832">
              <w:rPr>
                <w:rFonts w:ascii="Arial Unicode" w:hAnsi="Arial Unicode" w:cs="Sylfaen"/>
                <w:sz w:val="20"/>
                <w:szCs w:val="20"/>
              </w:rPr>
              <w:t>կամանունազգանուն</w:t>
            </w:r>
            <w:r w:rsidRPr="00455832">
              <w:rPr>
                <w:rFonts w:ascii="Arial Unicode" w:hAnsi="Arial Unicode"/>
                <w:sz w:val="20"/>
                <w:szCs w:val="20"/>
              </w:rPr>
              <w:t xml:space="preserve"> `  </w:t>
            </w:r>
            <w:r w:rsidR="00E67BC8">
              <w:rPr>
                <w:rFonts w:ascii="Arial Unicode" w:hAnsi="Arial Unicode" w:cs="Sylfaen"/>
                <w:sz w:val="20"/>
                <w:szCs w:val="20"/>
              </w:rPr>
              <w:t>ՀՀ</w:t>
            </w:r>
            <w:r w:rsidR="00E67BC8" w:rsidRPr="00E67BC8">
              <w:rPr>
                <w:rFonts w:ascii="Arial Unicode" w:hAnsi="Arial Unicode" w:cs="Sylfaen"/>
                <w:sz w:val="20"/>
                <w:szCs w:val="20"/>
              </w:rPr>
              <w:t xml:space="preserve"> </w:t>
            </w:r>
            <w:r w:rsidR="00E67BC8">
              <w:rPr>
                <w:rFonts w:ascii="Arial Unicode" w:hAnsi="Arial Unicode" w:cs="Sylfaen"/>
                <w:sz w:val="20"/>
                <w:szCs w:val="20"/>
              </w:rPr>
              <w:t xml:space="preserve">Խաչփարի </w:t>
            </w:r>
            <w:r w:rsidRPr="00455832">
              <w:rPr>
                <w:rFonts w:ascii="Arial Unicode" w:hAnsi="Arial Unicode" w:cs="Sylfaen"/>
                <w:sz w:val="20"/>
                <w:szCs w:val="20"/>
              </w:rPr>
              <w:t>համայնքապետարան</w:t>
            </w:r>
          </w:p>
        </w:tc>
      </w:tr>
      <w:tr w:rsidR="00402CEF" w:rsidRPr="00455832" w:rsidTr="005850CF">
        <w:trPr>
          <w:trHeight w:val="239"/>
        </w:trPr>
        <w:tc>
          <w:tcPr>
            <w:tcW w:w="10980" w:type="dxa"/>
            <w:gridSpan w:val="2"/>
            <w:tcBorders>
              <w:top w:val="single" w:sz="4" w:space="0" w:color="auto"/>
              <w:left w:val="single" w:sz="4" w:space="0" w:color="auto"/>
              <w:bottom w:val="single" w:sz="4" w:space="0" w:color="auto"/>
              <w:right w:val="single" w:sz="4" w:space="0" w:color="000000"/>
            </w:tcBorders>
            <w:noWrap/>
          </w:tcPr>
          <w:p w:rsidR="00402CEF" w:rsidRPr="00455832" w:rsidRDefault="00402CEF" w:rsidP="005850CF">
            <w:pPr>
              <w:rPr>
                <w:rFonts w:ascii="Arial Unicode" w:hAnsi="Arial Unicode"/>
                <w:sz w:val="20"/>
                <w:szCs w:val="20"/>
              </w:rPr>
            </w:pPr>
            <w:r w:rsidRPr="00455832">
              <w:rPr>
                <w:rFonts w:ascii="Arial Unicode" w:hAnsi="Arial Unicode"/>
                <w:sz w:val="20"/>
                <w:szCs w:val="20"/>
              </w:rPr>
              <w:t xml:space="preserve">10.  </w:t>
            </w:r>
            <w:r w:rsidRPr="00455832">
              <w:rPr>
                <w:rFonts w:ascii="Arial Unicode" w:hAnsi="Arial Unicode" w:cs="Sylfaen"/>
                <w:sz w:val="20"/>
                <w:szCs w:val="20"/>
              </w:rPr>
              <w:t>ՇահառուիՀԾՀ</w:t>
            </w:r>
            <w:r w:rsidRPr="00455832">
              <w:rPr>
                <w:rFonts w:ascii="Arial Unicode" w:hAnsi="Arial Unicode"/>
                <w:sz w:val="20"/>
                <w:szCs w:val="20"/>
              </w:rPr>
              <w:t xml:space="preserve"> (</w:t>
            </w:r>
            <w:r w:rsidRPr="00455832">
              <w:rPr>
                <w:rFonts w:ascii="Arial Unicode" w:hAnsi="Arial Unicode" w:cs="Sylfaen"/>
                <w:sz w:val="20"/>
                <w:szCs w:val="20"/>
              </w:rPr>
              <w:t>չիլրացվում</w:t>
            </w:r>
            <w:r w:rsidRPr="00455832">
              <w:rPr>
                <w:rFonts w:ascii="Arial Unicode" w:hAnsi="Arial Unicode"/>
                <w:sz w:val="20"/>
                <w:szCs w:val="20"/>
              </w:rPr>
              <w:t>)</w:t>
            </w:r>
          </w:p>
        </w:tc>
      </w:tr>
      <w:tr w:rsidR="00402CEF" w:rsidRPr="00455832" w:rsidTr="005850CF">
        <w:trPr>
          <w:trHeight w:val="158"/>
        </w:trPr>
        <w:tc>
          <w:tcPr>
            <w:tcW w:w="10980" w:type="dxa"/>
            <w:gridSpan w:val="2"/>
            <w:tcBorders>
              <w:top w:val="single" w:sz="4" w:space="0" w:color="auto"/>
              <w:left w:val="single" w:sz="4" w:space="0" w:color="auto"/>
              <w:bottom w:val="single" w:sz="4" w:space="0" w:color="auto"/>
              <w:right w:val="single" w:sz="4" w:space="0" w:color="000000"/>
            </w:tcBorders>
            <w:noWrap/>
          </w:tcPr>
          <w:p w:rsidR="00402CEF" w:rsidRPr="00455832" w:rsidRDefault="00402CEF" w:rsidP="005850CF">
            <w:pPr>
              <w:rPr>
                <w:rFonts w:ascii="Arial Unicode" w:hAnsi="Arial Unicode"/>
                <w:sz w:val="20"/>
                <w:szCs w:val="20"/>
                <w:lang w:val="en-US"/>
              </w:rPr>
            </w:pPr>
            <w:r w:rsidRPr="00455832">
              <w:rPr>
                <w:rFonts w:ascii="Arial Unicode" w:hAnsi="Arial Unicode"/>
                <w:sz w:val="20"/>
                <w:szCs w:val="20"/>
              </w:rPr>
              <w:t xml:space="preserve">11. </w:t>
            </w:r>
            <w:r w:rsidRPr="00455832">
              <w:rPr>
                <w:rFonts w:ascii="Arial Unicode" w:hAnsi="Arial Unicode" w:cs="Sylfaen"/>
                <w:sz w:val="20"/>
                <w:szCs w:val="20"/>
              </w:rPr>
              <w:t>ՇահառուիՀՎՀՀ</w:t>
            </w:r>
            <w:r w:rsidRPr="00455832">
              <w:rPr>
                <w:rFonts w:ascii="Arial Unicode" w:hAnsi="Arial Unicode"/>
                <w:sz w:val="20"/>
                <w:szCs w:val="20"/>
              </w:rPr>
              <w:t>`03801</w:t>
            </w:r>
            <w:r w:rsidR="00FC3B4D" w:rsidRPr="00455832">
              <w:rPr>
                <w:rFonts w:ascii="Arial Unicode" w:hAnsi="Arial Unicode"/>
                <w:sz w:val="20"/>
                <w:szCs w:val="20"/>
                <w:lang w:val="en-US"/>
              </w:rPr>
              <w:t>007</w:t>
            </w:r>
          </w:p>
        </w:tc>
      </w:tr>
      <w:tr w:rsidR="00402CEF" w:rsidRPr="00455832" w:rsidTr="005850CF">
        <w:trPr>
          <w:trHeight w:val="93"/>
        </w:trPr>
        <w:tc>
          <w:tcPr>
            <w:tcW w:w="10980" w:type="dxa"/>
            <w:gridSpan w:val="2"/>
            <w:tcBorders>
              <w:top w:val="single" w:sz="4" w:space="0" w:color="auto"/>
              <w:left w:val="single" w:sz="4" w:space="0" w:color="auto"/>
              <w:bottom w:val="single" w:sz="4" w:space="0" w:color="auto"/>
              <w:right w:val="single" w:sz="4" w:space="0" w:color="000000"/>
            </w:tcBorders>
            <w:noWrap/>
          </w:tcPr>
          <w:p w:rsidR="00402CEF" w:rsidRPr="00455832" w:rsidRDefault="00402CEF" w:rsidP="005850CF">
            <w:pPr>
              <w:rPr>
                <w:rFonts w:ascii="Arial Unicode" w:hAnsi="Arial Unicode"/>
                <w:sz w:val="20"/>
                <w:szCs w:val="20"/>
              </w:rPr>
            </w:pPr>
            <w:r w:rsidRPr="00455832">
              <w:rPr>
                <w:rFonts w:ascii="Arial Unicode" w:hAnsi="Arial Unicode"/>
                <w:sz w:val="20"/>
                <w:szCs w:val="20"/>
              </w:rPr>
              <w:t>12.</w:t>
            </w:r>
            <w:r w:rsidRPr="00455832">
              <w:rPr>
                <w:rFonts w:ascii="Arial Unicode" w:hAnsi="Arial Unicode" w:cs="Sylfaen"/>
                <w:sz w:val="20"/>
                <w:szCs w:val="20"/>
              </w:rPr>
              <w:t>ՇահառուինսպասարկողՖինանսականկազմակերպություն</w:t>
            </w:r>
            <w:r w:rsidRPr="00455832">
              <w:rPr>
                <w:rFonts w:ascii="Arial Unicode" w:hAnsi="Arial Unicode"/>
                <w:sz w:val="20"/>
                <w:szCs w:val="20"/>
              </w:rPr>
              <w:t xml:space="preserve"> (</w:t>
            </w:r>
            <w:r w:rsidRPr="00455832">
              <w:rPr>
                <w:rFonts w:ascii="Arial Unicode" w:hAnsi="Arial Unicode" w:cs="Sylfaen"/>
                <w:sz w:val="20"/>
                <w:szCs w:val="20"/>
              </w:rPr>
              <w:t>բանկ</w:t>
            </w:r>
            <w:r w:rsidRPr="00455832">
              <w:rPr>
                <w:rFonts w:ascii="Arial Unicode" w:hAnsi="Arial Unicode"/>
                <w:sz w:val="20"/>
                <w:szCs w:val="20"/>
              </w:rPr>
              <w:t xml:space="preserve">)` </w:t>
            </w:r>
            <w:r w:rsidRPr="00455832">
              <w:rPr>
                <w:rFonts w:ascii="Arial Unicode" w:hAnsi="Arial Unicode" w:cs="Sylfaen"/>
                <w:sz w:val="20"/>
                <w:szCs w:val="20"/>
              </w:rPr>
              <w:t>ՀՀՖՆգործառնականվարչություն</w:t>
            </w:r>
          </w:p>
        </w:tc>
      </w:tr>
      <w:tr w:rsidR="00402CEF" w:rsidRPr="00455832" w:rsidTr="005850CF">
        <w:trPr>
          <w:trHeight w:val="70"/>
        </w:trPr>
        <w:tc>
          <w:tcPr>
            <w:tcW w:w="10980" w:type="dxa"/>
            <w:gridSpan w:val="2"/>
            <w:tcBorders>
              <w:top w:val="single" w:sz="4" w:space="0" w:color="auto"/>
              <w:left w:val="single" w:sz="4" w:space="0" w:color="auto"/>
              <w:bottom w:val="single" w:sz="4" w:space="0" w:color="auto"/>
              <w:right w:val="single" w:sz="4" w:space="0" w:color="000000"/>
            </w:tcBorders>
            <w:noWrap/>
          </w:tcPr>
          <w:p w:rsidR="00402CEF" w:rsidRPr="00455832" w:rsidRDefault="00402CEF" w:rsidP="005850CF">
            <w:pPr>
              <w:rPr>
                <w:rFonts w:ascii="Arial Unicode" w:hAnsi="Arial Unicode"/>
                <w:sz w:val="20"/>
                <w:szCs w:val="20"/>
              </w:rPr>
            </w:pPr>
            <w:r w:rsidRPr="00455832">
              <w:rPr>
                <w:rFonts w:ascii="Arial Unicode" w:hAnsi="Arial Unicode"/>
                <w:sz w:val="20"/>
                <w:szCs w:val="20"/>
              </w:rPr>
              <w:t>13.</w:t>
            </w:r>
            <w:r w:rsidRPr="00455832">
              <w:rPr>
                <w:rFonts w:ascii="Arial Unicode" w:hAnsi="Arial Unicode" w:cs="Sylfaen"/>
                <w:sz w:val="20"/>
                <w:szCs w:val="20"/>
              </w:rPr>
              <w:t>Շահառուիհաշվիհամարը</w:t>
            </w:r>
            <w:r w:rsidRPr="00455832">
              <w:rPr>
                <w:rFonts w:ascii="Arial Unicode" w:hAnsi="Arial Unicode"/>
                <w:sz w:val="20"/>
                <w:szCs w:val="20"/>
              </w:rPr>
              <w:t xml:space="preserve"> (</w:t>
            </w:r>
            <w:r w:rsidRPr="00455832">
              <w:rPr>
                <w:rFonts w:ascii="Arial Unicode" w:hAnsi="Arial Unicode" w:cs="Sylfaen"/>
                <w:sz w:val="20"/>
                <w:szCs w:val="20"/>
              </w:rPr>
              <w:t>հշ</w:t>
            </w:r>
            <w:r w:rsidRPr="00455832">
              <w:rPr>
                <w:rFonts w:ascii="Arial Unicode" w:hAnsi="Arial Unicode"/>
                <w:sz w:val="20"/>
                <w:szCs w:val="20"/>
              </w:rPr>
              <w:t xml:space="preserve">.N)  </w:t>
            </w:r>
            <w:r w:rsidR="00FC3B4D" w:rsidRPr="00455832">
              <w:rPr>
                <w:rFonts w:ascii="Arial Unicode" w:hAnsi="Arial Unicode"/>
                <w:sz w:val="18"/>
                <w:lang w:val="pt-BR"/>
              </w:rPr>
              <w:t xml:space="preserve">900432270024 </w:t>
            </w:r>
          </w:p>
        </w:tc>
      </w:tr>
      <w:tr w:rsidR="00402CEF" w:rsidRPr="00455832" w:rsidTr="005850CF">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rPr>
              <w:t>1</w:t>
            </w:r>
            <w:r w:rsidRPr="00455832">
              <w:rPr>
                <w:rFonts w:ascii="Arial Unicode" w:hAnsi="Arial Unicode" w:cs="Sylfaen"/>
                <w:sz w:val="20"/>
                <w:szCs w:val="20"/>
                <w:lang w:val="hy-AM"/>
              </w:rPr>
              <w:t>4</w:t>
            </w:r>
            <w:r w:rsidRPr="00455832">
              <w:rPr>
                <w:rFonts w:ascii="Arial Unicode" w:hAnsi="Arial Unicode" w:cs="Sylfaen"/>
                <w:sz w:val="20"/>
                <w:szCs w:val="20"/>
              </w:rPr>
              <w:t>.Գումարը</w:t>
            </w:r>
            <w:r w:rsidRPr="00455832">
              <w:rPr>
                <w:rFonts w:ascii="Arial Unicode" w:hAnsi="Arial Unicode" w:cs="Arial"/>
                <w:sz w:val="20"/>
                <w:szCs w:val="20"/>
              </w:rPr>
              <w:t>(</w:t>
            </w:r>
            <w:r w:rsidRPr="00455832">
              <w:rPr>
                <w:rFonts w:ascii="Arial Unicode" w:hAnsi="Arial Unicode" w:cs="Sylfaen"/>
                <w:sz w:val="20"/>
                <w:szCs w:val="20"/>
              </w:rPr>
              <w:t>թվերովևբառերով)</w:t>
            </w:r>
            <w:r w:rsidRPr="00455832">
              <w:rPr>
                <w:rFonts w:ascii="Arial Unicode" w:hAnsi="Arial Unicode" w:cs="Arial"/>
                <w:sz w:val="20"/>
                <w:szCs w:val="20"/>
              </w:rPr>
              <w:t>`</w:t>
            </w:r>
          </w:p>
        </w:tc>
      </w:tr>
      <w:tr w:rsidR="00402CEF" w:rsidRPr="00455832" w:rsidTr="005850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 xml:space="preserve">15. </w:t>
            </w:r>
            <w:r w:rsidRPr="00455832">
              <w:rPr>
                <w:rFonts w:ascii="Arial Unicode" w:hAnsi="Arial Unicode" w:cs="Sylfaen"/>
                <w:sz w:val="20"/>
                <w:szCs w:val="20"/>
                <w:lang w:val="hy-AM"/>
              </w:rPr>
              <w:t xml:space="preserve">Ակցեպտավորված գումարը՝ </w:t>
            </w:r>
            <w:r w:rsidRPr="00455832">
              <w:rPr>
                <w:rFonts w:ascii="Arial Unicode" w:hAnsi="Arial Unicode" w:cs="Sylfaen"/>
                <w:sz w:val="20"/>
                <w:szCs w:val="20"/>
              </w:rPr>
              <w:t xml:space="preserve"> (թվերովևբառերով)(</w:t>
            </w:r>
            <w:r w:rsidRPr="00455832">
              <w:rPr>
                <w:rFonts w:ascii="Arial Unicode" w:hAnsi="Arial Unicode" w:cs="Sylfaen"/>
                <w:sz w:val="20"/>
                <w:szCs w:val="20"/>
                <w:lang w:val="hy-AM"/>
              </w:rPr>
              <w:t>նախատեսված է նշված գումարի մասնակի ակցեպտի համար, որը չի կիրառվում</w:t>
            </w:r>
            <w:r w:rsidRPr="00455832">
              <w:rPr>
                <w:rFonts w:ascii="Arial Unicode" w:hAnsi="Arial Unicode" w:cs="Sylfaen"/>
                <w:sz w:val="20"/>
                <w:szCs w:val="20"/>
              </w:rPr>
              <w:t>)</w:t>
            </w:r>
          </w:p>
        </w:tc>
      </w:tr>
      <w:tr w:rsidR="00402CEF" w:rsidRPr="00455832" w:rsidTr="005850CF">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rPr>
              <w:t>16.Արժույթը</w:t>
            </w:r>
            <w:r w:rsidRPr="00455832">
              <w:rPr>
                <w:rFonts w:ascii="Arial Unicode" w:hAnsi="Arial Unicode" w:cs="Arial"/>
                <w:sz w:val="20"/>
                <w:szCs w:val="20"/>
              </w:rPr>
              <w:t xml:space="preserve"> (</w:t>
            </w:r>
            <w:r w:rsidRPr="00455832">
              <w:rPr>
                <w:rFonts w:ascii="Arial Unicode" w:hAnsi="Arial Unicode" w:cs="Sylfaen"/>
                <w:sz w:val="20"/>
                <w:szCs w:val="20"/>
              </w:rPr>
              <w:t>բառերովևկոդով</w:t>
            </w:r>
            <w:r w:rsidRPr="00455832">
              <w:rPr>
                <w:rFonts w:ascii="Arial Unicode" w:hAnsi="Arial Unicode" w:cs="Arial"/>
                <w:sz w:val="20"/>
                <w:szCs w:val="20"/>
              </w:rPr>
              <w:t>)`</w:t>
            </w:r>
          </w:p>
        </w:tc>
      </w:tr>
      <w:tr w:rsidR="00402CEF" w:rsidRPr="00455832" w:rsidTr="005850C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lang w:val="hy-AM"/>
              </w:rPr>
            </w:pPr>
            <w:r w:rsidRPr="00455832">
              <w:rPr>
                <w:rFonts w:ascii="Arial Unicode" w:hAnsi="Arial Unicode" w:cs="Sylfaen"/>
                <w:sz w:val="20"/>
                <w:szCs w:val="20"/>
              </w:rPr>
              <w:t>1</w:t>
            </w:r>
            <w:r w:rsidRPr="00455832">
              <w:rPr>
                <w:rFonts w:ascii="Arial Unicode" w:hAnsi="Arial Unicode" w:cs="Sylfaen"/>
                <w:sz w:val="20"/>
                <w:szCs w:val="20"/>
                <w:lang w:val="hy-AM"/>
              </w:rPr>
              <w:t>7</w:t>
            </w:r>
            <w:r w:rsidRPr="00455832">
              <w:rPr>
                <w:rFonts w:ascii="Arial Unicode" w:hAnsi="Arial Unicode" w:cs="Sylfaen"/>
                <w:sz w:val="20"/>
                <w:szCs w:val="20"/>
              </w:rPr>
              <w:t>.Գործարքի</w:t>
            </w:r>
            <w:r w:rsidRPr="00455832">
              <w:rPr>
                <w:rFonts w:ascii="Arial Unicode" w:hAnsi="Arial Unicode" w:cs="Arial"/>
                <w:sz w:val="20"/>
                <w:szCs w:val="20"/>
              </w:rPr>
              <w:t xml:space="preserve"> (</w:t>
            </w:r>
            <w:r w:rsidRPr="00455832">
              <w:rPr>
                <w:rFonts w:ascii="Arial Unicode" w:hAnsi="Arial Unicode" w:cs="Sylfaen"/>
                <w:sz w:val="20"/>
                <w:szCs w:val="20"/>
              </w:rPr>
              <w:t>վճարման</w:t>
            </w:r>
            <w:r w:rsidRPr="00455832">
              <w:rPr>
                <w:rFonts w:ascii="Arial Unicode" w:hAnsi="Arial Unicode" w:cs="Arial"/>
                <w:sz w:val="20"/>
                <w:szCs w:val="20"/>
              </w:rPr>
              <w:t xml:space="preserve">) </w:t>
            </w:r>
            <w:r w:rsidRPr="00455832">
              <w:rPr>
                <w:rFonts w:ascii="Arial Unicode" w:hAnsi="Arial Unicode" w:cs="Sylfaen"/>
                <w:sz w:val="20"/>
                <w:szCs w:val="20"/>
              </w:rPr>
              <w:t>նպատակը</w:t>
            </w:r>
            <w:r w:rsidRPr="00455832">
              <w:rPr>
                <w:rFonts w:ascii="Arial Unicode" w:hAnsi="Arial Unicode" w:cs="Arial"/>
                <w:sz w:val="20"/>
                <w:szCs w:val="20"/>
              </w:rPr>
              <w:t>`</w:t>
            </w:r>
            <w:r w:rsidRPr="00455832">
              <w:rPr>
                <w:rFonts w:ascii="Arial Unicode" w:hAnsi="Arial Unicode" w:cs="Sylfaen"/>
                <w:bCs/>
                <w:i/>
                <w:sz w:val="20"/>
                <w:szCs w:val="20"/>
              </w:rPr>
              <w:t>(որակավորման ապահովմ</w:t>
            </w:r>
            <w:r w:rsidRPr="00455832">
              <w:rPr>
                <w:rFonts w:ascii="Arial Unicode" w:hAnsi="Arial Unicode" w:cs="Sylfaen"/>
                <w:bCs/>
                <w:i/>
                <w:sz w:val="20"/>
                <w:szCs w:val="20"/>
                <w:lang w:val="hy-AM"/>
              </w:rPr>
              <w:t>ան համար</w:t>
            </w:r>
            <w:r w:rsidRPr="00455832">
              <w:rPr>
                <w:rFonts w:ascii="Arial Unicode" w:hAnsi="Arial Unicode" w:cs="Sylfaen"/>
                <w:bCs/>
                <w:i/>
                <w:sz w:val="20"/>
                <w:szCs w:val="20"/>
              </w:rPr>
              <w:t>)</w:t>
            </w:r>
          </w:p>
        </w:tc>
      </w:tr>
      <w:tr w:rsidR="00402CEF" w:rsidRPr="00455832" w:rsidTr="005850CF">
        <w:trPr>
          <w:trHeight w:val="424"/>
        </w:trPr>
        <w:tc>
          <w:tcPr>
            <w:tcW w:w="10980" w:type="dxa"/>
            <w:gridSpan w:val="2"/>
            <w:tcBorders>
              <w:top w:val="single" w:sz="4" w:space="0" w:color="auto"/>
              <w:left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r w:rsidRPr="00455832">
              <w:rPr>
                <w:rFonts w:ascii="Arial Unicode" w:hAnsi="Arial Unicode" w:cs="Sylfaen"/>
                <w:sz w:val="20"/>
                <w:szCs w:val="20"/>
              </w:rPr>
              <w:t>1</w:t>
            </w:r>
            <w:r w:rsidRPr="00455832">
              <w:rPr>
                <w:rFonts w:ascii="Arial Unicode" w:hAnsi="Arial Unicode" w:cs="Sylfaen"/>
                <w:sz w:val="20"/>
                <w:szCs w:val="20"/>
                <w:lang w:val="hy-AM"/>
              </w:rPr>
              <w:t>8</w:t>
            </w:r>
            <w:r w:rsidRPr="00455832">
              <w:rPr>
                <w:rFonts w:ascii="Arial Unicode" w:hAnsi="Arial Unicode" w:cs="Sylfaen"/>
                <w:sz w:val="20"/>
                <w:szCs w:val="20"/>
              </w:rPr>
              <w:t xml:space="preserve">. </w:t>
            </w:r>
            <w:r w:rsidRPr="00455832">
              <w:rPr>
                <w:rFonts w:ascii="Arial Unicode" w:hAnsi="Arial Unicode" w:cs="Sylfaen"/>
                <w:sz w:val="20"/>
                <w:szCs w:val="20"/>
                <w:lang w:val="hy-AM"/>
              </w:rPr>
              <w:t xml:space="preserve">Վճարման կատարման հիմքերը՝ </w:t>
            </w:r>
            <w:r w:rsidRPr="00455832">
              <w:rPr>
                <w:rFonts w:ascii="Arial Unicode" w:hAnsi="Arial Unicode" w:cs="Sylfaen"/>
                <w:sz w:val="20"/>
                <w:szCs w:val="20"/>
              </w:rPr>
              <w:t>(</w:t>
            </w:r>
            <w:r w:rsidRPr="00455832">
              <w:rPr>
                <w:rFonts w:ascii="Arial Unicode" w:hAnsi="Arial Unicode" w:cs="Sylfaen"/>
                <w:sz w:val="20"/>
                <w:szCs w:val="20"/>
                <w:lang w:val="hy-AM"/>
              </w:rPr>
              <w:t>Փաստաթղթերի</w:t>
            </w:r>
            <w:r w:rsidRPr="00455832">
              <w:rPr>
                <w:rFonts w:ascii="Arial Unicode" w:hAnsi="Arial Unicode" w:cs="Arial"/>
                <w:sz w:val="20"/>
                <w:szCs w:val="20"/>
                <w:lang w:val="hy-AM"/>
              </w:rPr>
              <w:t xml:space="preserve"> անվանումը</w:t>
            </w:r>
            <w:r w:rsidRPr="00455832">
              <w:rPr>
                <w:rFonts w:ascii="Arial Unicode" w:hAnsi="Arial Unicode" w:cs="Arial"/>
                <w:sz w:val="20"/>
                <w:szCs w:val="20"/>
              </w:rPr>
              <w:t>,</w:t>
            </w:r>
            <w:r w:rsidRPr="00455832">
              <w:rPr>
                <w:rFonts w:ascii="Arial Unicode" w:hAnsi="Arial Unicode" w:cs="Arial"/>
                <w:sz w:val="20"/>
                <w:szCs w:val="20"/>
                <w:lang w:val="hy-AM"/>
              </w:rPr>
              <w:t xml:space="preserve"> այդ թվում՝ տուժանքի մասին համաձայնագիրը, </w:t>
            </w:r>
            <w:r w:rsidRPr="00455832">
              <w:rPr>
                <w:rFonts w:ascii="Arial Unicode" w:hAnsi="Arial Unicode" w:cs="Sylfaen"/>
                <w:sz w:val="20"/>
                <w:szCs w:val="20"/>
                <w:lang w:val="hy-AM"/>
              </w:rPr>
              <w:t>դրանցհամարները</w:t>
            </w:r>
            <w:r w:rsidRPr="00455832">
              <w:rPr>
                <w:rFonts w:ascii="Arial Unicode" w:hAnsi="Arial Unicode" w:cs="Arial"/>
                <w:sz w:val="20"/>
                <w:szCs w:val="20"/>
                <w:lang w:val="hy-AM"/>
              </w:rPr>
              <w:t>,</w:t>
            </w:r>
            <w:r w:rsidRPr="00455832">
              <w:rPr>
                <w:rFonts w:ascii="Arial Unicode" w:hAnsi="Arial Unicode" w:cs="Sylfaen"/>
                <w:sz w:val="20"/>
                <w:szCs w:val="20"/>
                <w:lang w:val="hy-AM"/>
              </w:rPr>
              <w:t>պ</w:t>
            </w:r>
            <w:r w:rsidRPr="00455832">
              <w:rPr>
                <w:rFonts w:ascii="Arial Unicode" w:hAnsi="Arial Unicode" w:cs="Sylfaen"/>
                <w:sz w:val="20"/>
                <w:szCs w:val="20"/>
              </w:rPr>
              <w:t>այմանագրի ծածկագիրը</w:t>
            </w:r>
            <w:r w:rsidRPr="00455832">
              <w:rPr>
                <w:rFonts w:ascii="Arial Unicode" w:hAnsi="Arial Unicode" w:cs="Arial"/>
                <w:sz w:val="20"/>
                <w:szCs w:val="20"/>
                <w:lang w:val="hy-AM"/>
              </w:rPr>
              <w:t xml:space="preserve"> որի հիման վրա կատարվում է  գանձումը</w:t>
            </w:r>
            <w:r w:rsidRPr="00455832">
              <w:rPr>
                <w:rFonts w:ascii="Arial Unicode" w:hAnsi="Arial Unicode" w:cs="Arial"/>
                <w:sz w:val="20"/>
                <w:szCs w:val="20"/>
              </w:rPr>
              <w:t>)</w:t>
            </w:r>
            <w:r w:rsidRPr="00455832">
              <w:rPr>
                <w:rFonts w:ascii="Arial Unicode" w:hAnsi="Arial Unicode" w:cs="Sylfaen"/>
                <w:sz w:val="20"/>
                <w:szCs w:val="20"/>
              </w:rPr>
              <w:t>`</w:t>
            </w:r>
          </w:p>
          <w:p w:rsidR="00402CEF" w:rsidRPr="00455832" w:rsidRDefault="00402CEF" w:rsidP="005850CF">
            <w:pPr>
              <w:rPr>
                <w:rFonts w:ascii="Arial Unicode" w:hAnsi="Arial Unicode" w:cs="Arial"/>
                <w:sz w:val="20"/>
                <w:szCs w:val="20"/>
              </w:rPr>
            </w:pPr>
          </w:p>
        </w:tc>
      </w:tr>
      <w:tr w:rsidR="00402CEF" w:rsidRPr="00455832" w:rsidTr="005850CF">
        <w:trPr>
          <w:trHeight w:val="80"/>
        </w:trPr>
        <w:tc>
          <w:tcPr>
            <w:tcW w:w="10980" w:type="dxa"/>
            <w:gridSpan w:val="2"/>
            <w:tcBorders>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Arial"/>
                <w:sz w:val="20"/>
                <w:szCs w:val="20"/>
              </w:rPr>
            </w:pPr>
          </w:p>
        </w:tc>
      </w:tr>
      <w:tr w:rsidR="00402CEF" w:rsidRPr="00455832" w:rsidTr="005850CF">
        <w:trPr>
          <w:trHeight w:val="2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lang w:val="hy-AM"/>
              </w:rPr>
              <w:t>19. Վճարման պայմանները՝                                &lt;ակցեպտավորված վճարում&gt;</w:t>
            </w:r>
          </w:p>
        </w:tc>
      </w:tr>
      <w:tr w:rsidR="00402CEF" w:rsidRPr="00455832" w:rsidTr="005850CF">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lang w:val="hy-AM"/>
              </w:rPr>
              <w:t xml:space="preserve">20. Առդիր էջերի քանակը՝    </w:t>
            </w:r>
            <w:r w:rsidRPr="00455832">
              <w:rPr>
                <w:rFonts w:ascii="Arial Unicode" w:hAnsi="Arial Unicode" w:cs="Arial"/>
                <w:sz w:val="20"/>
                <w:szCs w:val="20"/>
              </w:rPr>
              <w:t xml:space="preserve">--- </w:t>
            </w:r>
            <w:r w:rsidRPr="00455832">
              <w:rPr>
                <w:rFonts w:ascii="Arial Unicode" w:hAnsi="Arial Unicode" w:cs="Sylfaen"/>
                <w:sz w:val="20"/>
                <w:szCs w:val="20"/>
              </w:rPr>
              <w:t>էջ</w:t>
            </w:r>
          </w:p>
        </w:tc>
      </w:tr>
      <w:tr w:rsidR="00402CEF" w:rsidRPr="00455832" w:rsidTr="005850CF">
        <w:trPr>
          <w:trHeight w:val="2194"/>
        </w:trPr>
        <w:tc>
          <w:tcPr>
            <w:tcW w:w="5616" w:type="dxa"/>
            <w:tcBorders>
              <w:top w:val="nil"/>
              <w:left w:val="single" w:sz="4" w:space="0" w:color="auto"/>
              <w:bottom w:val="single" w:sz="4" w:space="0" w:color="auto"/>
              <w:right w:val="single" w:sz="4" w:space="0" w:color="auto"/>
            </w:tcBorders>
            <w:noWrap/>
            <w:vAlign w:val="bottom"/>
          </w:tcPr>
          <w:p w:rsidR="00402CEF" w:rsidRPr="00455832" w:rsidRDefault="00402CEF" w:rsidP="005850CF">
            <w:pPr>
              <w:rPr>
                <w:rFonts w:ascii="Arial Unicode" w:hAnsi="Arial Unicode" w:cs="Sylfaen"/>
                <w:sz w:val="20"/>
                <w:szCs w:val="20"/>
              </w:rPr>
            </w:pPr>
            <w:r w:rsidRPr="00455832">
              <w:rPr>
                <w:rFonts w:ascii="Courier New" w:hAnsi="Courier New" w:cs="Courier New"/>
                <w:sz w:val="20"/>
                <w:szCs w:val="20"/>
              </w:rPr>
              <w:t> </w:t>
            </w:r>
            <w:r w:rsidRPr="00455832">
              <w:rPr>
                <w:rFonts w:ascii="Arial Unicode" w:hAnsi="Arial Unicode" w:cs="Arial"/>
                <w:sz w:val="20"/>
                <w:szCs w:val="20"/>
                <w:lang w:val="hy-AM"/>
              </w:rPr>
              <w:t>22</w:t>
            </w:r>
            <w:r w:rsidRPr="00455832">
              <w:rPr>
                <w:rFonts w:ascii="Arial Unicode" w:hAnsi="Arial Unicode" w:cs="Arial"/>
                <w:sz w:val="20"/>
                <w:szCs w:val="20"/>
              </w:rPr>
              <w:t>.</w:t>
            </w:r>
            <w:r w:rsidRPr="00455832">
              <w:rPr>
                <w:rFonts w:ascii="Arial Unicode" w:hAnsi="Arial Unicode" w:cs="Sylfaen"/>
                <w:sz w:val="20"/>
                <w:szCs w:val="20"/>
              </w:rPr>
              <w:t>ա. Շահառուի ստորագրությունները</w:t>
            </w:r>
          </w:p>
          <w:p w:rsidR="00402CEF" w:rsidRPr="00455832" w:rsidRDefault="00402CEF" w:rsidP="005850CF">
            <w:pPr>
              <w:rPr>
                <w:rFonts w:ascii="Arial Unicode" w:hAnsi="Arial Unicode" w:cs="Sylfaen"/>
                <w:sz w:val="20"/>
                <w:szCs w:val="20"/>
              </w:rPr>
            </w:pPr>
          </w:p>
          <w:p w:rsidR="00402CEF" w:rsidRPr="00455832" w:rsidRDefault="00402CEF" w:rsidP="005850CF">
            <w:pPr>
              <w:jc w:val="right"/>
              <w:rPr>
                <w:rFonts w:ascii="Arial Unicode" w:hAnsi="Arial Unicode" w:cs="Tahoma"/>
                <w:sz w:val="20"/>
                <w:szCs w:val="20"/>
              </w:rPr>
            </w:pPr>
            <w:r w:rsidRPr="00455832">
              <w:rPr>
                <w:rFonts w:ascii="Arial Unicode" w:hAnsi="Arial Unicode" w:cs="Tahoma"/>
                <w:sz w:val="20"/>
                <w:szCs w:val="20"/>
              </w:rPr>
              <w:t>/____________________/</w:t>
            </w:r>
          </w:p>
          <w:p w:rsidR="00402CEF" w:rsidRPr="00455832" w:rsidRDefault="00402CEF" w:rsidP="005850CF">
            <w:pPr>
              <w:rPr>
                <w:rFonts w:ascii="Arial Unicode" w:hAnsi="Arial Unicode" w:cs="Tahoma"/>
                <w:sz w:val="20"/>
                <w:szCs w:val="20"/>
              </w:rPr>
            </w:pPr>
          </w:p>
          <w:p w:rsidR="00402CEF" w:rsidRPr="00455832" w:rsidRDefault="00402CEF" w:rsidP="005850CF">
            <w:pPr>
              <w:rPr>
                <w:rFonts w:ascii="Arial Unicode" w:hAnsi="Arial Unicode" w:cs="Sylfaen"/>
                <w:sz w:val="20"/>
                <w:szCs w:val="20"/>
              </w:rPr>
            </w:pPr>
          </w:p>
          <w:p w:rsidR="00402CEF" w:rsidRPr="00455832" w:rsidRDefault="00402CEF" w:rsidP="005850CF">
            <w:pPr>
              <w:jc w:val="right"/>
              <w:rPr>
                <w:rFonts w:ascii="Arial Unicode" w:hAnsi="Arial Unicode" w:cs="Sylfaen"/>
                <w:sz w:val="20"/>
                <w:szCs w:val="20"/>
              </w:rPr>
            </w:pPr>
            <w:r w:rsidRPr="00455832">
              <w:rPr>
                <w:rFonts w:ascii="Arial Unicode" w:hAnsi="Arial Unicode" w:cs="Tahoma"/>
                <w:sz w:val="20"/>
                <w:szCs w:val="20"/>
              </w:rPr>
              <w:t>/____________________/</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lang w:val="hy-AM"/>
              </w:rPr>
              <w:t>22</w:t>
            </w:r>
            <w:r w:rsidRPr="00455832">
              <w:rPr>
                <w:rFonts w:ascii="Arial Unicode" w:hAnsi="Arial Unicode" w:cs="Sylfaen"/>
                <w:sz w:val="20"/>
                <w:szCs w:val="20"/>
              </w:rPr>
              <w:t>.բ.</w:t>
            </w:r>
          </w:p>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lastRenderedPageBreak/>
              <w:t xml:space="preserve">                                                                             Կ.Տ.</w:t>
            </w:r>
          </w:p>
          <w:p w:rsidR="00402CEF" w:rsidRPr="00455832" w:rsidRDefault="00402CEF" w:rsidP="005850CF">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Arial"/>
                <w:sz w:val="20"/>
                <w:szCs w:val="20"/>
                <w:lang w:val="hy-AM"/>
              </w:rPr>
              <w:lastRenderedPageBreak/>
              <w:t>2</w:t>
            </w:r>
            <w:r w:rsidRPr="00455832">
              <w:rPr>
                <w:rFonts w:ascii="Arial Unicode" w:hAnsi="Arial Unicode" w:cs="Arial"/>
                <w:sz w:val="20"/>
                <w:szCs w:val="20"/>
              </w:rPr>
              <w:t>1.</w:t>
            </w:r>
            <w:r w:rsidRPr="00455832">
              <w:rPr>
                <w:rFonts w:ascii="Arial Unicode" w:hAnsi="Arial Unicode" w:cs="Sylfaen"/>
                <w:sz w:val="20"/>
                <w:szCs w:val="20"/>
              </w:rPr>
              <w:t xml:space="preserve">ա. </w:t>
            </w:r>
            <w:r w:rsidRPr="00455832">
              <w:rPr>
                <w:rFonts w:ascii="Courier New" w:hAnsi="Courier New" w:cs="Courier New"/>
                <w:sz w:val="20"/>
                <w:szCs w:val="20"/>
              </w:rPr>
              <w:t> </w:t>
            </w:r>
            <w:r w:rsidRPr="00455832">
              <w:rPr>
                <w:rFonts w:ascii="Arial Unicode" w:hAnsi="Arial Unicode" w:cs="Sylfaen"/>
                <w:sz w:val="20"/>
                <w:szCs w:val="20"/>
              </w:rPr>
              <w:t>Վճարողի ստորագրությունները`</w:t>
            </w:r>
          </w:p>
          <w:p w:rsidR="00402CEF" w:rsidRPr="00455832" w:rsidRDefault="00402CEF" w:rsidP="005850CF">
            <w:pPr>
              <w:jc w:val="right"/>
              <w:rPr>
                <w:rFonts w:ascii="Arial Unicode" w:hAnsi="Arial Unicode" w:cs="Sylfaen"/>
                <w:sz w:val="20"/>
                <w:szCs w:val="20"/>
              </w:rPr>
            </w:pPr>
          </w:p>
          <w:p w:rsidR="00402CEF" w:rsidRPr="00455832" w:rsidRDefault="00402CEF" w:rsidP="005850CF">
            <w:pPr>
              <w:rPr>
                <w:rFonts w:ascii="Arial Unicode" w:hAnsi="Arial Unicode" w:cs="Sylfaen"/>
                <w:sz w:val="20"/>
                <w:szCs w:val="20"/>
              </w:rPr>
            </w:pPr>
            <w:r w:rsidRPr="00455832">
              <w:rPr>
                <w:rFonts w:ascii="Arial Unicode" w:hAnsi="Arial Unicode" w:cs="Tahoma"/>
                <w:sz w:val="20"/>
                <w:szCs w:val="20"/>
              </w:rPr>
              <w:t xml:space="preserve">                                               /____________________/</w:t>
            </w:r>
          </w:p>
          <w:p w:rsidR="00402CEF" w:rsidRPr="00455832" w:rsidRDefault="00402CEF" w:rsidP="005850CF">
            <w:pPr>
              <w:jc w:val="right"/>
              <w:rPr>
                <w:rFonts w:ascii="Arial Unicode" w:hAnsi="Arial Unicode" w:cs="Tahoma"/>
                <w:sz w:val="20"/>
                <w:szCs w:val="20"/>
              </w:rPr>
            </w:pPr>
          </w:p>
          <w:p w:rsidR="00402CEF" w:rsidRPr="00455832" w:rsidRDefault="00402CEF" w:rsidP="005850CF">
            <w:pPr>
              <w:jc w:val="right"/>
              <w:rPr>
                <w:rFonts w:ascii="Arial Unicode" w:hAnsi="Arial Unicode" w:cs="Tahoma"/>
                <w:sz w:val="20"/>
                <w:szCs w:val="20"/>
              </w:rPr>
            </w:pPr>
          </w:p>
          <w:p w:rsidR="00402CEF" w:rsidRPr="00455832" w:rsidRDefault="00402CEF" w:rsidP="005850CF">
            <w:pPr>
              <w:jc w:val="right"/>
              <w:rPr>
                <w:rFonts w:ascii="Arial Unicode" w:hAnsi="Arial Unicode" w:cs="Sylfaen"/>
                <w:sz w:val="20"/>
                <w:szCs w:val="20"/>
              </w:rPr>
            </w:pPr>
            <w:r w:rsidRPr="00455832">
              <w:rPr>
                <w:rFonts w:ascii="Arial Unicode" w:hAnsi="Arial Unicode" w:cs="Tahoma"/>
                <w:sz w:val="20"/>
                <w:szCs w:val="20"/>
              </w:rPr>
              <w:t>/____________________/</w:t>
            </w:r>
          </w:p>
          <w:p w:rsidR="00402CEF" w:rsidRPr="00455832" w:rsidRDefault="00402CEF" w:rsidP="005850CF">
            <w:pPr>
              <w:jc w:val="right"/>
              <w:rPr>
                <w:rFonts w:ascii="Arial Unicode" w:hAnsi="Arial Unicode" w:cs="Sylfaen"/>
                <w:sz w:val="20"/>
                <w:szCs w:val="20"/>
              </w:rPr>
            </w:pPr>
          </w:p>
          <w:p w:rsidR="00402CEF" w:rsidRPr="00455832" w:rsidRDefault="00402CEF" w:rsidP="005850CF">
            <w:pPr>
              <w:jc w:val="right"/>
              <w:rPr>
                <w:rFonts w:ascii="Arial Unicode" w:hAnsi="Arial Unicode" w:cs="Sylfaen"/>
                <w:sz w:val="20"/>
                <w:szCs w:val="20"/>
              </w:rPr>
            </w:pPr>
            <w:r w:rsidRPr="00455832">
              <w:rPr>
                <w:rFonts w:ascii="Arial Unicode" w:hAnsi="Arial Unicode" w:cs="Sylfaen"/>
                <w:sz w:val="20"/>
                <w:szCs w:val="20"/>
                <w:lang w:val="hy-AM"/>
              </w:rPr>
              <w:t>2</w:t>
            </w:r>
            <w:r w:rsidRPr="00455832">
              <w:rPr>
                <w:rFonts w:ascii="Arial Unicode" w:hAnsi="Arial Unicode" w:cs="Sylfaen"/>
                <w:sz w:val="20"/>
                <w:szCs w:val="20"/>
              </w:rPr>
              <w:t>1.բ.                                                                    Կ.Տ.</w:t>
            </w:r>
          </w:p>
          <w:p w:rsidR="00402CEF" w:rsidRPr="00455832" w:rsidRDefault="00402CEF" w:rsidP="005850CF">
            <w:pPr>
              <w:jc w:val="right"/>
              <w:rPr>
                <w:rFonts w:ascii="Arial Unicode" w:hAnsi="Arial Unicode" w:cs="Sylfaen"/>
                <w:sz w:val="20"/>
                <w:szCs w:val="20"/>
              </w:rPr>
            </w:pPr>
          </w:p>
        </w:tc>
      </w:tr>
      <w:tr w:rsidR="00402CEF" w:rsidRPr="00455832" w:rsidTr="005850CF">
        <w:trPr>
          <w:trHeight w:val="2058"/>
        </w:trPr>
        <w:tc>
          <w:tcPr>
            <w:tcW w:w="5616" w:type="dxa"/>
            <w:tcBorders>
              <w:top w:val="single" w:sz="4" w:space="0" w:color="auto"/>
              <w:left w:val="single" w:sz="4" w:space="0" w:color="auto"/>
              <w:right w:val="single" w:sz="4" w:space="0" w:color="auto"/>
            </w:tcBorders>
            <w:noWrap/>
            <w:vAlign w:val="bottom"/>
          </w:tcPr>
          <w:p w:rsidR="00402CEF" w:rsidRPr="00455832" w:rsidRDefault="00402CEF" w:rsidP="005850CF">
            <w:pPr>
              <w:rPr>
                <w:rFonts w:ascii="Arial Unicode" w:hAnsi="Arial Unicode" w:cs="Tahoma"/>
                <w:sz w:val="20"/>
                <w:szCs w:val="20"/>
              </w:rPr>
            </w:pPr>
            <w:r w:rsidRPr="00455832">
              <w:rPr>
                <w:rFonts w:ascii="Arial Unicode" w:hAnsi="Arial Unicode" w:cs="Tahoma"/>
                <w:sz w:val="20"/>
                <w:szCs w:val="20"/>
              </w:rPr>
              <w:lastRenderedPageBreak/>
              <w:t>2</w:t>
            </w:r>
            <w:r w:rsidRPr="00455832">
              <w:rPr>
                <w:rFonts w:ascii="Arial Unicode" w:hAnsi="Arial Unicode" w:cs="Tahoma"/>
                <w:sz w:val="20"/>
                <w:szCs w:val="20"/>
                <w:lang w:val="hy-AM"/>
              </w:rPr>
              <w:t>4</w:t>
            </w:r>
            <w:r w:rsidRPr="00455832">
              <w:rPr>
                <w:rFonts w:ascii="Arial Unicode" w:hAnsi="Arial Unicode" w:cs="Tahoma"/>
                <w:sz w:val="20"/>
                <w:szCs w:val="20"/>
              </w:rPr>
              <w:t xml:space="preserve">.ա.   </w:t>
            </w:r>
            <w:r w:rsidRPr="00455832">
              <w:rPr>
                <w:rFonts w:ascii="Arial Unicode" w:hAnsi="Arial Unicode" w:cs="Tahoma"/>
                <w:sz w:val="20"/>
                <w:szCs w:val="20"/>
                <w:lang w:val="hy-AM"/>
              </w:rPr>
              <w:t>Շահառուին  սպասարկող ֆինանսական կազմակերպություն</w:t>
            </w:r>
          </w:p>
          <w:p w:rsidR="00402CEF" w:rsidRPr="00455832" w:rsidRDefault="00402CEF" w:rsidP="005850CF">
            <w:pPr>
              <w:rPr>
                <w:rFonts w:ascii="Arial Unicode" w:hAnsi="Arial Unicode" w:cs="Tahoma"/>
                <w:sz w:val="20"/>
                <w:szCs w:val="20"/>
                <w:lang w:val="hy-AM"/>
              </w:rPr>
            </w:pPr>
          </w:p>
          <w:p w:rsidR="00402CEF" w:rsidRPr="00455832" w:rsidRDefault="00402CEF" w:rsidP="005850CF">
            <w:pPr>
              <w:rPr>
                <w:rFonts w:ascii="Arial Unicode" w:hAnsi="Arial Unicode" w:cs="Tahoma"/>
                <w:sz w:val="20"/>
                <w:szCs w:val="20"/>
              </w:rPr>
            </w:pPr>
            <w:r w:rsidRPr="00455832">
              <w:rPr>
                <w:rFonts w:ascii="Arial Unicode" w:hAnsi="Arial Unicode" w:cs="Tahoma"/>
                <w:sz w:val="20"/>
                <w:szCs w:val="20"/>
              </w:rPr>
              <w:t xml:space="preserve">   /____________________/</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 xml:space="preserve">                                                       /ստորագրություն/</w:t>
            </w:r>
          </w:p>
          <w:p w:rsidR="00402CEF" w:rsidRPr="00455832" w:rsidRDefault="00402CEF" w:rsidP="005850CF">
            <w:pPr>
              <w:rPr>
                <w:rFonts w:ascii="Arial Unicode" w:hAnsi="Arial Unicode" w:cs="Tahoma"/>
                <w:sz w:val="20"/>
                <w:szCs w:val="20"/>
              </w:rPr>
            </w:pPr>
          </w:p>
          <w:p w:rsidR="00402CEF" w:rsidRPr="00455832" w:rsidRDefault="00402CEF" w:rsidP="005850CF">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rsidR="00402CEF" w:rsidRPr="00455832" w:rsidRDefault="00402CEF" w:rsidP="005850CF">
            <w:pPr>
              <w:rPr>
                <w:rFonts w:ascii="Arial Unicode" w:hAnsi="Arial Unicode" w:cs="Tahoma"/>
                <w:sz w:val="20"/>
                <w:szCs w:val="20"/>
              </w:rPr>
            </w:pPr>
            <w:r w:rsidRPr="00455832">
              <w:rPr>
                <w:rFonts w:ascii="Arial Unicode" w:hAnsi="Arial Unicode" w:cs="Tahoma"/>
                <w:sz w:val="20"/>
                <w:szCs w:val="20"/>
              </w:rPr>
              <w:t>2</w:t>
            </w:r>
            <w:r w:rsidRPr="00455832">
              <w:rPr>
                <w:rFonts w:ascii="Arial Unicode" w:hAnsi="Arial Unicode" w:cs="Tahoma"/>
                <w:sz w:val="20"/>
                <w:szCs w:val="20"/>
                <w:lang w:val="hy-AM"/>
              </w:rPr>
              <w:t>3</w:t>
            </w:r>
            <w:r w:rsidRPr="00455832">
              <w:rPr>
                <w:rFonts w:ascii="Arial Unicode" w:hAnsi="Arial Unicode" w:cs="Tahoma"/>
                <w:sz w:val="20"/>
                <w:szCs w:val="20"/>
              </w:rPr>
              <w:t xml:space="preserve">.ա.   </w:t>
            </w:r>
            <w:r w:rsidRPr="00455832">
              <w:rPr>
                <w:rFonts w:ascii="Arial Unicode" w:hAnsi="Arial Unicode" w:cs="Tahoma"/>
                <w:sz w:val="20"/>
                <w:szCs w:val="20"/>
                <w:lang w:val="hy-AM"/>
              </w:rPr>
              <w:t>Վճարողին  սպասարկող ֆինանսական կազմակերպություն</w:t>
            </w:r>
          </w:p>
          <w:p w:rsidR="00402CEF" w:rsidRPr="00455832" w:rsidRDefault="00402CEF" w:rsidP="005850CF">
            <w:pPr>
              <w:jc w:val="right"/>
              <w:rPr>
                <w:rFonts w:ascii="Arial Unicode" w:hAnsi="Arial Unicode" w:cs="Tahoma"/>
                <w:sz w:val="20"/>
                <w:szCs w:val="20"/>
              </w:rPr>
            </w:pPr>
          </w:p>
          <w:p w:rsidR="00402CEF" w:rsidRPr="00455832" w:rsidRDefault="00402CEF" w:rsidP="005850CF">
            <w:pPr>
              <w:jc w:val="right"/>
              <w:rPr>
                <w:rFonts w:ascii="Arial Unicode" w:hAnsi="Arial Unicode" w:cs="Tahoma"/>
                <w:sz w:val="20"/>
                <w:szCs w:val="20"/>
              </w:rPr>
            </w:pPr>
          </w:p>
          <w:p w:rsidR="00402CEF" w:rsidRPr="00455832" w:rsidRDefault="00402CEF" w:rsidP="005850CF">
            <w:pPr>
              <w:jc w:val="right"/>
              <w:rPr>
                <w:rFonts w:ascii="Arial Unicode" w:hAnsi="Arial Unicode" w:cs="Tahoma"/>
                <w:sz w:val="20"/>
                <w:szCs w:val="20"/>
              </w:rPr>
            </w:pPr>
            <w:r w:rsidRPr="00455832">
              <w:rPr>
                <w:rFonts w:ascii="Arial Unicode" w:hAnsi="Arial Unicode" w:cs="Tahoma"/>
                <w:sz w:val="20"/>
                <w:szCs w:val="20"/>
              </w:rPr>
              <w:t>/____________________/</w:t>
            </w:r>
          </w:p>
          <w:p w:rsidR="00402CEF" w:rsidRPr="00455832" w:rsidRDefault="00402CEF" w:rsidP="005850CF">
            <w:pPr>
              <w:jc w:val="center"/>
              <w:rPr>
                <w:rFonts w:ascii="Arial Unicode" w:hAnsi="Arial Unicode" w:cs="Sylfaen"/>
                <w:sz w:val="20"/>
                <w:szCs w:val="20"/>
              </w:rPr>
            </w:pPr>
            <w:r w:rsidRPr="00455832">
              <w:rPr>
                <w:rFonts w:ascii="Arial Unicode" w:hAnsi="Arial Unicode" w:cs="Sylfaen"/>
                <w:sz w:val="20"/>
                <w:szCs w:val="20"/>
              </w:rPr>
              <w:t>/ստորագրություն/</w:t>
            </w:r>
          </w:p>
          <w:p w:rsidR="00402CEF" w:rsidRPr="00455832" w:rsidRDefault="00402CEF" w:rsidP="005850CF">
            <w:pPr>
              <w:jc w:val="right"/>
              <w:rPr>
                <w:rFonts w:ascii="Arial Unicode" w:hAnsi="Arial Unicode" w:cs="Arial"/>
                <w:sz w:val="20"/>
                <w:szCs w:val="20"/>
                <w:lang w:val="hy-AM"/>
              </w:rPr>
            </w:pPr>
          </w:p>
        </w:tc>
      </w:tr>
      <w:tr w:rsidR="00402CEF" w:rsidRPr="00455832" w:rsidTr="005850CF">
        <w:trPr>
          <w:trHeight w:val="2194"/>
        </w:trPr>
        <w:tc>
          <w:tcPr>
            <w:tcW w:w="5616" w:type="dxa"/>
            <w:tcBorders>
              <w:top w:val="nil"/>
              <w:left w:val="single" w:sz="4" w:space="0" w:color="auto"/>
              <w:bottom w:val="single" w:sz="4" w:space="0" w:color="auto"/>
              <w:right w:val="single" w:sz="4" w:space="0" w:color="auto"/>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24.բ.                                                       Կ.Տ.</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2</w:t>
            </w:r>
            <w:r w:rsidRPr="00455832">
              <w:rPr>
                <w:rFonts w:ascii="Arial Unicode" w:hAnsi="Arial Unicode" w:cs="Sylfaen"/>
                <w:sz w:val="20"/>
                <w:szCs w:val="20"/>
                <w:lang w:val="hy-AM"/>
              </w:rPr>
              <w:t>4</w:t>
            </w:r>
            <w:r w:rsidRPr="00455832">
              <w:rPr>
                <w:rFonts w:ascii="Arial Unicode" w:hAnsi="Arial Unicode" w:cs="Sylfaen"/>
                <w:sz w:val="20"/>
                <w:szCs w:val="20"/>
              </w:rPr>
              <w:t>.</w:t>
            </w:r>
            <w:r w:rsidRPr="00455832">
              <w:rPr>
                <w:rFonts w:ascii="Arial Unicode" w:hAnsi="Arial Unicode" w:cs="Sylfaen"/>
                <w:sz w:val="20"/>
                <w:szCs w:val="20"/>
                <w:lang w:val="hy-AM"/>
              </w:rPr>
              <w:t>գ</w:t>
            </w:r>
            <w:r w:rsidRPr="00455832">
              <w:rPr>
                <w:rFonts w:ascii="Arial Unicode" w:hAnsi="Arial Unicode" w:cs="Tahoma"/>
                <w:sz w:val="20"/>
                <w:szCs w:val="20"/>
              </w:rPr>
              <w:t xml:space="preserve">                                                 "___" </w:t>
            </w:r>
            <w:r w:rsidRPr="00455832">
              <w:rPr>
                <w:rFonts w:ascii="Arial Unicode" w:hAnsi="Arial Unicode" w:cs="Sylfaen"/>
                <w:sz w:val="20"/>
                <w:szCs w:val="20"/>
              </w:rPr>
              <w:t xml:space="preserve">___ </w:t>
            </w:r>
            <w:r w:rsidRPr="00455832">
              <w:rPr>
                <w:rFonts w:ascii="Arial Unicode" w:hAnsi="Arial Unicode" w:cs="Tahoma"/>
                <w:sz w:val="20"/>
                <w:szCs w:val="20"/>
              </w:rPr>
              <w:t xml:space="preserve">20___ </w:t>
            </w:r>
            <w:r w:rsidRPr="00455832">
              <w:rPr>
                <w:rFonts w:ascii="Arial Unicode" w:hAnsi="Arial Unicode" w:cs="Sylfaen"/>
                <w:sz w:val="20"/>
                <w:szCs w:val="20"/>
              </w:rPr>
              <w:t>թ.</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 xml:space="preserve">23.բ.                                                                 Կ.Տ.    </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r w:rsidRPr="00455832">
              <w:rPr>
                <w:rFonts w:ascii="Arial Unicode" w:hAnsi="Arial Unicode" w:cs="Sylfaen"/>
                <w:sz w:val="20"/>
                <w:szCs w:val="20"/>
              </w:rPr>
              <w:t>23.</w:t>
            </w:r>
            <w:r w:rsidRPr="00455832">
              <w:rPr>
                <w:rFonts w:ascii="Arial Unicode" w:hAnsi="Arial Unicode" w:cs="Sylfaen"/>
                <w:sz w:val="20"/>
                <w:szCs w:val="20"/>
                <w:lang w:val="hy-AM"/>
              </w:rPr>
              <w:t>գ</w:t>
            </w:r>
            <w:r w:rsidRPr="00455832">
              <w:rPr>
                <w:rFonts w:ascii="Arial Unicode" w:hAnsi="Arial Unicode" w:cs="Sylfaen"/>
                <w:sz w:val="20"/>
                <w:szCs w:val="20"/>
              </w:rPr>
              <w:t xml:space="preserve">.Կատարման ամսաթիվը`           </w:t>
            </w:r>
            <w:r w:rsidRPr="00455832">
              <w:rPr>
                <w:rFonts w:ascii="Arial Unicode" w:hAnsi="Arial Unicode" w:cs="Tahoma"/>
                <w:sz w:val="20"/>
                <w:szCs w:val="20"/>
              </w:rPr>
              <w:t xml:space="preserve">"___" </w:t>
            </w:r>
            <w:r w:rsidRPr="00455832">
              <w:rPr>
                <w:rFonts w:ascii="Arial Unicode" w:hAnsi="Arial Unicode" w:cs="Sylfaen"/>
                <w:sz w:val="20"/>
                <w:szCs w:val="20"/>
              </w:rPr>
              <w:t xml:space="preserve">___ </w:t>
            </w:r>
            <w:r w:rsidRPr="00455832">
              <w:rPr>
                <w:rFonts w:ascii="Arial Unicode" w:hAnsi="Arial Unicode" w:cs="Tahoma"/>
                <w:sz w:val="20"/>
                <w:szCs w:val="20"/>
              </w:rPr>
              <w:t>20___</w:t>
            </w:r>
            <w:r w:rsidRPr="00455832">
              <w:rPr>
                <w:rFonts w:ascii="Arial Unicode" w:hAnsi="Arial Unicode" w:cs="Sylfaen"/>
                <w:sz w:val="20"/>
                <w:szCs w:val="20"/>
              </w:rPr>
              <w:t>թ.</w:t>
            </w:r>
          </w:p>
          <w:p w:rsidR="00402CEF" w:rsidRPr="00455832" w:rsidRDefault="00402CEF" w:rsidP="005850CF">
            <w:pPr>
              <w:rPr>
                <w:rFonts w:ascii="Arial Unicode" w:hAnsi="Arial Unicode" w:cs="Sylfaen"/>
                <w:sz w:val="20"/>
                <w:szCs w:val="20"/>
              </w:rPr>
            </w:pPr>
          </w:p>
          <w:p w:rsidR="00402CEF" w:rsidRPr="00455832" w:rsidRDefault="00402CEF" w:rsidP="005850CF">
            <w:pPr>
              <w:rPr>
                <w:rFonts w:ascii="Arial Unicode" w:hAnsi="Arial Unicode" w:cs="Sylfaen"/>
                <w:sz w:val="20"/>
                <w:szCs w:val="20"/>
              </w:rPr>
            </w:pPr>
          </w:p>
          <w:p w:rsidR="00402CEF" w:rsidRPr="00455832" w:rsidRDefault="00402CEF" w:rsidP="005850CF">
            <w:pPr>
              <w:jc w:val="right"/>
              <w:rPr>
                <w:rFonts w:ascii="Arial Unicode" w:hAnsi="Arial Unicode" w:cs="Arial"/>
                <w:sz w:val="20"/>
                <w:szCs w:val="20"/>
              </w:rPr>
            </w:pPr>
          </w:p>
        </w:tc>
      </w:tr>
    </w:tbl>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rsidR="00402CEF" w:rsidRPr="00455832" w:rsidRDefault="00402CEF" w:rsidP="00402CEF">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455832">
        <w:rPr>
          <w:rFonts w:ascii="Arial Unicode" w:hAnsi="Arial Unicode"/>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402CEF" w:rsidRPr="00455832" w:rsidRDefault="00402CEF" w:rsidP="00402CEF">
      <w:pPr>
        <w:jc w:val="center"/>
        <w:rPr>
          <w:rFonts w:ascii="Arial Unicode" w:hAnsi="Arial Unicode"/>
          <w:b/>
          <w:lang w:val="nl-NL"/>
        </w:rPr>
      </w:pPr>
      <w:r w:rsidRPr="00455832">
        <w:rPr>
          <w:rFonts w:ascii="Arial Unicode" w:hAnsi="Arial Unicode"/>
          <w:b/>
          <w:lang w:val="hy-AM"/>
        </w:rPr>
        <w:br w:type="page"/>
      </w:r>
      <w:r w:rsidRPr="00455832">
        <w:rPr>
          <w:rFonts w:ascii="Arial Unicode" w:hAnsi="Arial Unicode"/>
          <w:b/>
          <w:lang w:val="hy-AM"/>
        </w:rPr>
        <w:lastRenderedPageBreak/>
        <w:t>Վճարմանպահանջագրիպարտադիրվավերապայմաններըևլրացմանուղեցույցը</w:t>
      </w:r>
    </w:p>
    <w:p w:rsidR="00402CEF" w:rsidRPr="00455832" w:rsidRDefault="00402CEF" w:rsidP="00402CEF">
      <w:pPr>
        <w:jc w:val="center"/>
        <w:rPr>
          <w:rFonts w:ascii="Arial Unicode" w:hAnsi="Arial Unicode"/>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both"/>
              <w:rPr>
                <w:rFonts w:ascii="Arial Unicode" w:hAnsi="Arial Unicode"/>
                <w:sz w:val="20"/>
                <w:szCs w:val="20"/>
              </w:rPr>
            </w:pPr>
            <w:r w:rsidRPr="00455832">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Նշված դաշտի/</w:t>
            </w:r>
          </w:p>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lang w:val="hy-AM"/>
              </w:rPr>
            </w:pPr>
            <w:r w:rsidRPr="00455832">
              <w:rPr>
                <w:rFonts w:ascii="Arial Unicode" w:hAnsi="Arial Unicode"/>
                <w:b/>
                <w:sz w:val="20"/>
                <w:szCs w:val="20"/>
              </w:rPr>
              <w:t>Վավերապայմանի լրացման պահանջը</w:t>
            </w:r>
          </w:p>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w:t>
            </w:r>
            <w:r w:rsidRPr="00455832">
              <w:rPr>
                <w:rFonts w:ascii="Arial Unicode" w:hAnsi="Arial Unicode"/>
                <w:b/>
                <w:sz w:val="20"/>
                <w:szCs w:val="20"/>
                <w:lang w:val="hy-AM"/>
              </w:rPr>
              <w:t>գնումների գործընթացի հետ կապված</w:t>
            </w:r>
            <w:r w:rsidRPr="00455832">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ind w:left="-588" w:firstLine="588"/>
              <w:jc w:val="center"/>
              <w:rPr>
                <w:rFonts w:ascii="Arial Unicode" w:hAnsi="Arial Unicode"/>
                <w:b/>
                <w:sz w:val="20"/>
                <w:szCs w:val="20"/>
              </w:rPr>
            </w:pPr>
            <w:r w:rsidRPr="00455832">
              <w:rPr>
                <w:rFonts w:ascii="Arial Unicode" w:hAnsi="Arial Unicode"/>
                <w:b/>
                <w:sz w:val="20"/>
                <w:szCs w:val="20"/>
              </w:rPr>
              <w:t>Վավերապայմանը</w:t>
            </w:r>
          </w:p>
          <w:p w:rsidR="00402CEF" w:rsidRPr="00455832" w:rsidRDefault="00402CEF" w:rsidP="005850CF">
            <w:pPr>
              <w:ind w:left="-588" w:firstLine="588"/>
              <w:jc w:val="center"/>
              <w:rPr>
                <w:rFonts w:ascii="Arial Unicode" w:hAnsi="Arial Unicode"/>
                <w:b/>
                <w:sz w:val="20"/>
                <w:szCs w:val="20"/>
              </w:rPr>
            </w:pPr>
            <w:r w:rsidRPr="00455832">
              <w:rPr>
                <w:rFonts w:ascii="Arial Unicode" w:hAnsi="Arial Unicode"/>
                <w:b/>
                <w:sz w:val="20"/>
                <w:szCs w:val="20"/>
              </w:rPr>
              <w:t xml:space="preserve">լրացնող կողմը` </w:t>
            </w:r>
          </w:p>
          <w:p w:rsidR="00402CEF" w:rsidRPr="00455832" w:rsidRDefault="00402CEF" w:rsidP="005850CF">
            <w:pPr>
              <w:ind w:left="-588" w:firstLine="588"/>
              <w:jc w:val="center"/>
              <w:rPr>
                <w:rFonts w:ascii="Arial Unicode" w:hAnsi="Arial Unicode"/>
                <w:b/>
                <w:sz w:val="20"/>
                <w:szCs w:val="20"/>
              </w:rPr>
            </w:pPr>
            <w:r w:rsidRPr="00455832">
              <w:rPr>
                <w:rFonts w:ascii="Arial Unicode" w:hAnsi="Arial Unicode"/>
                <w:b/>
                <w:sz w:val="20"/>
                <w:szCs w:val="20"/>
              </w:rPr>
              <w:t>շահառուն կամ վճարողը</w:t>
            </w:r>
          </w:p>
          <w:p w:rsidR="00402CEF" w:rsidRPr="00455832" w:rsidRDefault="00402CEF" w:rsidP="005850CF">
            <w:pPr>
              <w:ind w:left="-588" w:firstLine="588"/>
              <w:jc w:val="center"/>
              <w:rPr>
                <w:rFonts w:ascii="Arial Unicode" w:hAnsi="Arial Unicode"/>
                <w:b/>
                <w:sz w:val="20"/>
                <w:szCs w:val="20"/>
              </w:rPr>
            </w:pPr>
            <w:r w:rsidRPr="00455832">
              <w:rPr>
                <w:rFonts w:ascii="Arial Unicode" w:hAnsi="Arial Unicode"/>
                <w:b/>
                <w:sz w:val="20"/>
                <w:szCs w:val="20"/>
              </w:rPr>
              <w:t>(</w:t>
            </w:r>
            <w:r w:rsidRPr="00455832">
              <w:rPr>
                <w:rFonts w:ascii="Arial Unicode" w:hAnsi="Arial Unicode"/>
                <w:b/>
                <w:sz w:val="20"/>
                <w:szCs w:val="20"/>
                <w:lang w:val="hy-AM"/>
              </w:rPr>
              <w:t>գնումների գործընթացի հետ կապված</w:t>
            </w:r>
            <w:r w:rsidRPr="00455832">
              <w:rPr>
                <w:rFonts w:ascii="Arial Unicode" w:hAnsi="Arial Unicode"/>
                <w:b/>
                <w:sz w:val="20"/>
                <w:szCs w:val="20"/>
              </w:rPr>
              <w:t>)</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b/>
                <w:sz w:val="20"/>
                <w:szCs w:val="20"/>
              </w:rPr>
            </w:pPr>
            <w:r w:rsidRPr="00455832">
              <w:rPr>
                <w:rFonts w:ascii="Arial Unicode" w:hAnsi="Arial Unicode"/>
                <w:b/>
                <w:sz w:val="20"/>
                <w:szCs w:val="20"/>
              </w:rPr>
              <w:t>5</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Փաստաթղթի վրա նախապես լրացված է &lt;Վճարման պահանջագիր&gt;</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pStyle w:val="aff3"/>
              <w:numPr>
                <w:ilvl w:val="0"/>
                <w:numId w:val="26"/>
              </w:numPr>
              <w:contextualSpacing/>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both"/>
              <w:rPr>
                <w:rFonts w:ascii="Arial Unicode" w:hAnsi="Arial Unicode"/>
                <w:sz w:val="20"/>
                <w:szCs w:val="20"/>
              </w:rPr>
            </w:pPr>
            <w:r w:rsidRPr="00455832">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շահառուի կողմից` վճարողի բանկին վճարման պահանջագիրը ներկայացնելիս</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pStyle w:val="aff3"/>
              <w:numPr>
                <w:ilvl w:val="0"/>
                <w:numId w:val="26"/>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both"/>
              <w:rPr>
                <w:rFonts w:ascii="Arial Unicode" w:hAnsi="Arial Unicode"/>
                <w:sz w:val="20"/>
                <w:szCs w:val="20"/>
              </w:rPr>
            </w:pPr>
            <w:r w:rsidRPr="00455832">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ind w:left="132" w:hanging="132"/>
              <w:jc w:val="center"/>
              <w:rPr>
                <w:rFonts w:ascii="Arial Unicode" w:hAnsi="Arial Unicode"/>
                <w:sz w:val="20"/>
                <w:szCs w:val="20"/>
                <w:lang w:val="hy-AM"/>
              </w:rPr>
            </w:pPr>
            <w:r w:rsidRPr="00455832">
              <w:rPr>
                <w:rFonts w:ascii="Arial Unicode" w:hAnsi="Arial Unicode"/>
                <w:sz w:val="20"/>
                <w:szCs w:val="20"/>
              </w:rPr>
              <w:t>լրացվում է շահառուի կողմից` վճարողի բանկին վճարման պահանջագրի ներկայացման օրը</w:t>
            </w:r>
            <w:r w:rsidRPr="00455832">
              <w:rPr>
                <w:rFonts w:ascii="Arial Unicode" w:hAnsi="Arial Unicode"/>
                <w:sz w:val="20"/>
                <w:szCs w:val="20"/>
                <w:lang w:val="hy-AM"/>
              </w:rPr>
              <w:t xml:space="preserve">: </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pStyle w:val="aff3"/>
              <w:numPr>
                <w:ilvl w:val="0"/>
                <w:numId w:val="26"/>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both"/>
              <w:rPr>
                <w:rFonts w:ascii="Arial Unicode" w:hAnsi="Arial Unicode"/>
                <w:sz w:val="20"/>
                <w:szCs w:val="20"/>
              </w:rPr>
            </w:pPr>
            <w:r w:rsidRPr="00455832">
              <w:rPr>
                <w:rFonts w:ascii="Arial Unicode" w:hAnsi="Arial Unicode" w:cs="Sylfaen"/>
                <w:sz w:val="20"/>
                <w:szCs w:val="20"/>
                <w:lang w:val="hy-AM"/>
              </w:rPr>
              <w:t>Վճարողի անվանումը</w:t>
            </w:r>
            <w:r w:rsidRPr="00455832">
              <w:rPr>
                <w:rFonts w:ascii="Arial Unicode" w:hAnsi="Arial Unicode" w:cs="Sylfaen"/>
                <w:sz w:val="20"/>
                <w:szCs w:val="20"/>
              </w:rPr>
              <w:t>,</w:t>
            </w:r>
            <w:r w:rsidRPr="0045583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ind w:left="252" w:hanging="252"/>
              <w:jc w:val="center"/>
              <w:rPr>
                <w:rFonts w:ascii="Arial Unicode" w:hAnsi="Arial Unicode"/>
                <w:sz w:val="20"/>
                <w:szCs w:val="20"/>
              </w:rPr>
            </w:pPr>
            <w:r w:rsidRPr="00455832">
              <w:rPr>
                <w:rFonts w:ascii="Arial Unicode" w:hAnsi="Arial Unicode"/>
                <w:sz w:val="20"/>
                <w:szCs w:val="20"/>
              </w:rPr>
              <w:t>լրացվում է վճարողի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վճարողի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w:t>
            </w:r>
            <w:r w:rsidRPr="00455832">
              <w:rPr>
                <w:rFonts w:ascii="Arial Unicode" w:hAnsi="Arial Unicode"/>
                <w:sz w:val="20"/>
                <w:szCs w:val="20"/>
              </w:rPr>
              <w:lastRenderedPageBreak/>
              <w:t xml:space="preserve">գումարը </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lastRenderedPageBreak/>
              <w:t>լրացվում է վճարողի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վճարողի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վճարողի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w:t>
            </w:r>
            <w:r w:rsidRPr="00455832">
              <w:rPr>
                <w:rFonts w:ascii="Arial Unicode" w:hAnsi="Arial Unicode" w:cs="Sylfaen"/>
                <w:sz w:val="20"/>
                <w:szCs w:val="20"/>
                <w:lang w:val="hy-AM"/>
              </w:rPr>
              <w:t>ի  անվանումը</w:t>
            </w:r>
            <w:r w:rsidRPr="00455832">
              <w:rPr>
                <w:rFonts w:ascii="Arial Unicode" w:hAnsi="Arial Unicode" w:cs="Sylfaen"/>
                <w:sz w:val="20"/>
                <w:szCs w:val="20"/>
              </w:rPr>
              <w:t>,</w:t>
            </w:r>
            <w:r w:rsidRPr="00455832">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նախապես լրացվում է շահառուի կողմից` հրավերով</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 Հ</w:t>
            </w:r>
            <w:r w:rsidRPr="00455832">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cs="Sylfaen"/>
                <w:sz w:val="20"/>
                <w:szCs w:val="20"/>
              </w:rPr>
              <w:t xml:space="preserve"> (</w:t>
            </w:r>
            <w:r w:rsidRPr="00455832">
              <w:rPr>
                <w:rFonts w:ascii="Arial Unicode" w:hAnsi="Arial Unicode" w:cs="Sylfaen"/>
                <w:sz w:val="20"/>
                <w:szCs w:val="20"/>
                <w:lang w:val="hy-AM"/>
              </w:rPr>
              <w:t>գնումների հետ կապված գործընթացում չի լրացվում</w:t>
            </w:r>
            <w:r w:rsidRPr="0045583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cs="Sylfaen"/>
                <w:sz w:val="20"/>
                <w:szCs w:val="20"/>
              </w:rPr>
              <w:t>(</w:t>
            </w:r>
            <w:r w:rsidRPr="00455832">
              <w:rPr>
                <w:rFonts w:ascii="Arial Unicode" w:hAnsi="Arial Unicode" w:cs="Sylfaen"/>
                <w:sz w:val="20"/>
                <w:szCs w:val="20"/>
                <w:lang w:val="hy-AM"/>
              </w:rPr>
              <w:t>չի լրացվում</w:t>
            </w:r>
            <w:r w:rsidRPr="00455832">
              <w:rPr>
                <w:rFonts w:ascii="Arial Unicode" w:hAnsi="Arial Unicode" w:cs="Sylfaen"/>
                <w:sz w:val="20"/>
                <w:szCs w:val="20"/>
              </w:rPr>
              <w:t>)</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նախապես լրացվում է շահառուի կողմից` հրավերով</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նախապես լրացվում է շահառուի կողմից` հրավերով</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շահառուի այն բանկային (</w:t>
            </w:r>
            <w:r w:rsidRPr="00455832">
              <w:rPr>
                <w:rFonts w:ascii="Arial Unicode" w:hAnsi="Arial Unicode"/>
                <w:sz w:val="20"/>
                <w:szCs w:val="20"/>
                <w:lang w:val="hy-AM"/>
              </w:rPr>
              <w:t>գանձապետական</w:t>
            </w:r>
            <w:r w:rsidRPr="00455832">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նախապես լրացվում է շահառուի կողմից` հրավերով</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լրացվում է վճարողի կողմից</w:t>
            </w:r>
          </w:p>
        </w:tc>
      </w:tr>
      <w:tr w:rsidR="00402CEF" w:rsidRPr="00E67BC8"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ոչ պարտադիր</w:t>
            </w:r>
          </w:p>
          <w:p w:rsidR="00402CEF" w:rsidRPr="00455832" w:rsidRDefault="00402CEF" w:rsidP="005850CF">
            <w:pPr>
              <w:jc w:val="center"/>
              <w:rPr>
                <w:rFonts w:ascii="Arial Unicode" w:hAnsi="Arial Unicode"/>
                <w:sz w:val="20"/>
                <w:szCs w:val="20"/>
                <w:lang w:val="hy-AM"/>
              </w:rPr>
            </w:pPr>
            <w:r w:rsidRPr="00455832">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cs="Sylfaen"/>
                <w:sz w:val="20"/>
                <w:szCs w:val="20"/>
                <w:lang w:val="hy-AM"/>
              </w:rPr>
              <w:t>(չի լրացվում եւ չի կիրառվում)</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վճարողի կողմից</w:t>
            </w:r>
          </w:p>
        </w:tc>
      </w:tr>
      <w:tr w:rsidR="00402CEF" w:rsidRPr="00E67BC8"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 xml:space="preserve">Պարտադիր </w:t>
            </w:r>
            <w:r w:rsidRPr="00455832">
              <w:rPr>
                <w:rFonts w:ascii="Arial Unicode" w:hAnsi="Arial Unicode"/>
                <w:sz w:val="20"/>
                <w:szCs w:val="20"/>
                <w:lang w:val="hy-AM"/>
              </w:rPr>
              <w:t xml:space="preserve">լրացվում է </w:t>
            </w:r>
            <w:r w:rsidRPr="00455832">
              <w:rPr>
                <w:rFonts w:ascii="Arial Unicode" w:hAnsi="Arial Unicode"/>
                <w:sz w:val="20"/>
                <w:szCs w:val="20"/>
              </w:rPr>
              <w:t>«</w:t>
            </w:r>
            <w:r w:rsidRPr="00455832">
              <w:rPr>
                <w:rFonts w:ascii="Arial Unicode" w:hAnsi="Arial Unicode"/>
                <w:sz w:val="20"/>
                <w:szCs w:val="20"/>
                <w:lang w:val="hy-AM"/>
              </w:rPr>
              <w:t>պայմանագրի կատարման ապահովման համար</w:t>
            </w:r>
            <w:r w:rsidRPr="00455832">
              <w:rPr>
                <w:rFonts w:ascii="Arial Unicode" w:hAnsi="Arial Unicode"/>
                <w:sz w:val="20"/>
                <w:szCs w:val="20"/>
              </w:rPr>
              <w:t>»</w:t>
            </w:r>
            <w:r w:rsidRPr="00455832">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նախապես լրացվում է շահառուի կողմից` հրավերով</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55832">
              <w:rPr>
                <w:rFonts w:ascii="Arial Unicode" w:hAnsi="Arial Unicode"/>
                <w:sz w:val="20"/>
                <w:szCs w:val="20"/>
                <w:lang w:val="hy-AM"/>
              </w:rPr>
              <w:t>,</w:t>
            </w:r>
            <w:r w:rsidRPr="00455832">
              <w:rPr>
                <w:rFonts w:ascii="Arial Unicode" w:hAnsi="Arial Unicode"/>
                <w:sz w:val="20"/>
                <w:szCs w:val="20"/>
              </w:rPr>
              <w:t xml:space="preserve"> գնման ընթացակարգի ծածկագիրը</w:t>
            </w:r>
            <w:r w:rsidRPr="00455832">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 xml:space="preserve">լրացվում է </w:t>
            </w:r>
            <w:r w:rsidRPr="00455832">
              <w:rPr>
                <w:rFonts w:ascii="Arial Unicode" w:hAnsi="Arial Unicode"/>
                <w:sz w:val="20"/>
                <w:szCs w:val="20"/>
                <w:lang w:val="hy-AM"/>
              </w:rPr>
              <w:t>շահառու</w:t>
            </w:r>
            <w:r w:rsidRPr="00455832">
              <w:rPr>
                <w:rFonts w:ascii="Arial Unicode" w:hAnsi="Arial Unicode"/>
                <w:sz w:val="20"/>
                <w:szCs w:val="20"/>
              </w:rPr>
              <w:t>ի կողմից</w:t>
            </w:r>
          </w:p>
        </w:tc>
      </w:tr>
      <w:tr w:rsidR="00402CEF" w:rsidRPr="00E67BC8"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Del="0010680B" w:rsidRDefault="00402CEF" w:rsidP="005850CF">
            <w:pPr>
              <w:jc w:val="center"/>
              <w:rPr>
                <w:rFonts w:ascii="Arial Unicode" w:hAnsi="Arial Unicode"/>
                <w:sz w:val="20"/>
                <w:szCs w:val="20"/>
                <w:lang w:val="hy-AM"/>
              </w:rPr>
            </w:pPr>
            <w:r w:rsidRPr="00455832">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cs="Sylfaen"/>
                <w:sz w:val="20"/>
                <w:szCs w:val="20"/>
                <w:lang w:val="hy-AM"/>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cs="Sylfaen"/>
                <w:sz w:val="20"/>
                <w:szCs w:val="20"/>
                <w:lang w:val="hy-AM"/>
              </w:rPr>
            </w:pPr>
            <w:r w:rsidRPr="00455832">
              <w:rPr>
                <w:rFonts w:ascii="Arial Unicode" w:hAnsi="Arial Unicode" w:cs="Sylfaen"/>
                <w:sz w:val="20"/>
                <w:szCs w:val="20"/>
                <w:lang w:val="hy-AM"/>
              </w:rPr>
              <w:t xml:space="preserve">լրացվում է &lt;ակցեպտավորված վճարում&gt; բառերը, </w:t>
            </w:r>
          </w:p>
          <w:p w:rsidR="00402CEF" w:rsidRPr="00455832" w:rsidRDefault="00402CEF" w:rsidP="005850CF">
            <w:pPr>
              <w:jc w:val="center"/>
              <w:rPr>
                <w:rFonts w:ascii="Arial Unicode" w:hAnsi="Arial Unicode"/>
                <w:sz w:val="20"/>
                <w:szCs w:val="20"/>
                <w:lang w:val="hy-AM"/>
              </w:rPr>
            </w:pPr>
            <w:r w:rsidRPr="00455832">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 xml:space="preserve">նախապես լրացվում է շահառուի կողմից </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պահանջագրին կից ներկայացված փաստաթղթերի էջերի քանակը, որոնք պետք է տրամադրվեն վճարողին(</w:t>
            </w:r>
            <w:r w:rsidRPr="00455832">
              <w:rPr>
                <w:rFonts w:ascii="Arial Unicode" w:hAnsi="Arial Unicode"/>
                <w:sz w:val="20"/>
                <w:szCs w:val="20"/>
                <w:lang w:val="hy-AM"/>
              </w:rPr>
              <w:t>վճարողի բանկին</w:t>
            </w:r>
            <w:r w:rsidRPr="00455832">
              <w:rPr>
                <w:rFonts w:ascii="Arial Unicode" w:hAnsi="Arial Unicode"/>
                <w:sz w:val="20"/>
                <w:szCs w:val="20"/>
              </w:rPr>
              <w:t>)</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Եթ ե լրացվել է &lt;</w:t>
            </w:r>
            <w:r w:rsidRPr="00455832">
              <w:rPr>
                <w:rFonts w:ascii="Arial Unicode" w:hAnsi="Arial Unicode" w:cs="Sylfaen"/>
                <w:sz w:val="20"/>
                <w:szCs w:val="20"/>
                <w:lang w:val="hy-AM"/>
              </w:rPr>
              <w:t>Վճարման կատարման հիմքեր&gt; դաշտը ապա այս տվյալը պարտադիր լրացվում է</w:t>
            </w:r>
            <w:r w:rsidRPr="00455832">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շահառուիկողմից</w:t>
            </w:r>
          </w:p>
        </w:tc>
      </w:tr>
      <w:tr w:rsidR="00402CEF" w:rsidRPr="00E67BC8"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2</w:t>
            </w:r>
            <w:r w:rsidRPr="00455832">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այս դաշտը լրացվում</w:t>
            </w:r>
            <w:r w:rsidRPr="00455832">
              <w:rPr>
                <w:rFonts w:ascii="Arial Unicode" w:hAnsi="Arial Unicode"/>
                <w:sz w:val="20"/>
                <w:szCs w:val="20"/>
                <w:lang w:val="hy-AM"/>
              </w:rPr>
              <w:t xml:space="preserve"> է վճարողի կողմից պահանջագրի </w:t>
            </w:r>
            <w:r w:rsidRPr="00455832">
              <w:rPr>
                <w:rFonts w:ascii="Arial Unicode" w:hAnsi="Arial Unicode"/>
                <w:sz w:val="20"/>
                <w:szCs w:val="20"/>
                <w:lang w:val="hy-AM"/>
              </w:rPr>
              <w:lastRenderedPageBreak/>
              <w:t>ներկայացման դեպքում: Ընդ որում</w:t>
            </w:r>
            <w:r w:rsidRPr="00455832">
              <w:rPr>
                <w:rFonts w:ascii="Arial Unicode" w:hAnsi="Arial Unicode"/>
                <w:sz w:val="20"/>
                <w:szCs w:val="20"/>
              </w:rPr>
              <w:t xml:space="preserve"> եթե </w:t>
            </w:r>
            <w:r w:rsidRPr="00455832">
              <w:rPr>
                <w:rFonts w:ascii="Arial Unicode" w:hAnsi="Arial Unicode" w:cs="Sylfaen"/>
                <w:sz w:val="20"/>
                <w:szCs w:val="20"/>
                <w:lang w:val="hy-AM"/>
              </w:rPr>
              <w:t xml:space="preserve">Վճարման պայմաններ դաշտում </w:t>
            </w:r>
            <w:r w:rsidRPr="00455832">
              <w:rPr>
                <w:rFonts w:ascii="Arial Unicode" w:hAnsi="Arial Unicode"/>
                <w:sz w:val="20"/>
                <w:szCs w:val="20"/>
                <w:lang w:val="hy-AM"/>
              </w:rPr>
              <w:t>նշված է &lt;ակցեպտավորված վճարում&gt; ապա</w:t>
            </w:r>
            <w:r w:rsidRPr="00455832">
              <w:rPr>
                <w:rFonts w:ascii="Arial Unicode" w:hAnsi="Arial Unicode"/>
                <w:sz w:val="20"/>
                <w:szCs w:val="20"/>
              </w:rPr>
              <w:t>վճարող</w:t>
            </w:r>
            <w:r w:rsidRPr="00455832">
              <w:rPr>
                <w:rFonts w:ascii="Arial Unicode" w:hAnsi="Arial Unicode"/>
                <w:sz w:val="20"/>
                <w:szCs w:val="20"/>
                <w:lang w:val="hy-AM"/>
              </w:rPr>
              <w:t xml:space="preserve">ը ստորագրելով՝ </w:t>
            </w:r>
            <w:r w:rsidRPr="00455832">
              <w:rPr>
                <w:rFonts w:ascii="Arial Unicode" w:hAnsi="Arial Unicode" w:cs="Sylfaen"/>
                <w:sz w:val="20"/>
                <w:szCs w:val="20"/>
                <w:lang w:val="hy-AM"/>
              </w:rPr>
              <w:t xml:space="preserve">նախապես </w:t>
            </w:r>
            <w:r w:rsidRPr="00455832">
              <w:rPr>
                <w:rFonts w:ascii="Arial Unicode" w:hAnsi="Arial Unicode"/>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402CEF" w:rsidRPr="00455832" w:rsidRDefault="00402CEF" w:rsidP="005850CF">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lastRenderedPageBreak/>
              <w:t xml:space="preserve">ստորագրվում է վճարողի կողմից կամ </w:t>
            </w:r>
          </w:p>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 xml:space="preserve">դրվում է վճարողի </w:t>
            </w:r>
            <w:r w:rsidRPr="00455832">
              <w:rPr>
                <w:rFonts w:ascii="Arial Unicode" w:hAnsi="Arial Unicode"/>
                <w:sz w:val="20"/>
                <w:szCs w:val="20"/>
                <w:lang w:val="hy-AM"/>
              </w:rPr>
              <w:lastRenderedPageBreak/>
              <w:t>էլեկտրոնային ստորագրությունը</w:t>
            </w:r>
          </w:p>
          <w:p w:rsidR="00402CEF" w:rsidRPr="00455832" w:rsidRDefault="00402CEF" w:rsidP="005850CF">
            <w:pPr>
              <w:jc w:val="center"/>
              <w:rPr>
                <w:rFonts w:ascii="Arial Unicode" w:hAnsi="Arial Unicode"/>
                <w:sz w:val="20"/>
                <w:szCs w:val="20"/>
                <w:lang w:val="hy-AM"/>
              </w:rPr>
            </w:pPr>
          </w:p>
        </w:tc>
      </w:tr>
      <w:tr w:rsidR="00402CEF" w:rsidRPr="00E67BC8" w:rsidTr="005850CF">
        <w:tc>
          <w:tcPr>
            <w:tcW w:w="720" w:type="dxa"/>
            <w:tcBorders>
              <w:top w:val="single" w:sz="4" w:space="0" w:color="auto"/>
              <w:left w:val="single" w:sz="4" w:space="0" w:color="auto"/>
              <w:bottom w:val="single" w:sz="4" w:space="0" w:color="auto"/>
              <w:right w:val="single" w:sz="4" w:space="0" w:color="auto"/>
            </w:tcBorders>
            <w:vAlign w:val="center"/>
          </w:tcPr>
          <w:p w:rsidR="00402CEF" w:rsidRPr="00455832" w:rsidRDefault="00402CEF" w:rsidP="005850CF">
            <w:pPr>
              <w:rPr>
                <w:rFonts w:ascii="Arial Unicode" w:hAnsi="Arial Unicode"/>
                <w:sz w:val="20"/>
                <w:szCs w:val="20"/>
              </w:rPr>
            </w:pPr>
            <w:r w:rsidRPr="00455832">
              <w:rPr>
                <w:rFonts w:ascii="Arial Unicode" w:hAnsi="Arial Unicode"/>
                <w:sz w:val="20"/>
                <w:szCs w:val="20"/>
                <w:lang w:val="hy-AM"/>
              </w:rPr>
              <w:lastRenderedPageBreak/>
              <w:t>2</w:t>
            </w:r>
            <w:r w:rsidRPr="00455832">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պարտադիր` </w:t>
            </w:r>
          </w:p>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կնիքի առկայության դեպքում</w:t>
            </w:r>
            <w:r w:rsidRPr="00455832">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 xml:space="preserve">կնքվում է վճարողի կողմից </w:t>
            </w:r>
          </w:p>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թղթային եղանակով ներկայացնելիս</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22</w:t>
            </w:r>
            <w:r w:rsidRPr="0045583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r w:rsidRPr="00455832">
              <w:rPr>
                <w:rFonts w:ascii="Arial Unicode" w:hAnsi="Arial Unicode"/>
                <w:sz w:val="20"/>
                <w:szCs w:val="20"/>
                <w:lang w:val="hy-AM"/>
              </w:rPr>
              <w:t>՝</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ստորագրվում է շահառուի կողմից</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vAlign w:val="center"/>
          </w:tcPr>
          <w:p w:rsidR="00402CEF" w:rsidRPr="00455832" w:rsidRDefault="00402CEF" w:rsidP="005850CF">
            <w:pPr>
              <w:rPr>
                <w:rFonts w:ascii="Arial Unicode" w:hAnsi="Arial Unicode"/>
                <w:sz w:val="20"/>
                <w:szCs w:val="20"/>
              </w:rPr>
            </w:pPr>
            <w:r w:rsidRPr="00455832">
              <w:rPr>
                <w:rFonts w:ascii="Arial Unicode" w:hAnsi="Arial Unicode"/>
                <w:sz w:val="20"/>
                <w:szCs w:val="20"/>
                <w:lang w:val="hy-AM"/>
              </w:rPr>
              <w:t>22</w:t>
            </w:r>
            <w:r w:rsidRPr="0045583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պարտադիր` </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կնքվում է շահառուի կողմից</w:t>
            </w:r>
          </w:p>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թղթային եղանակով բանկ ներկայացնելիս</w:t>
            </w: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2</w:t>
            </w:r>
            <w:r w:rsidRPr="00455832">
              <w:rPr>
                <w:rFonts w:ascii="Arial Unicode" w:hAnsi="Arial Unicode"/>
                <w:sz w:val="20"/>
                <w:szCs w:val="20"/>
                <w:lang w:val="hy-AM"/>
              </w:rPr>
              <w:t>3</w:t>
            </w:r>
            <w:r w:rsidRPr="0045583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վճարման պահանջագիրը վճարողին սպասարկող ֆինանսական կազմակերպության</w:t>
            </w:r>
            <w:r w:rsidRPr="00455832">
              <w:rPr>
                <w:rFonts w:ascii="Arial Unicode" w:hAnsi="Arial Unicode"/>
                <w:sz w:val="20"/>
                <w:szCs w:val="20"/>
                <w:lang w:val="hy-AM"/>
              </w:rPr>
              <w:t>ը</w:t>
            </w:r>
            <w:r w:rsidRPr="00455832">
              <w:rPr>
                <w:rFonts w:ascii="Arial Unicode" w:hAnsi="Arial Unicode"/>
                <w:sz w:val="20"/>
                <w:szCs w:val="20"/>
              </w:rPr>
              <w:t xml:space="preserve"> թղթային եղանակով ներկայաց</w:t>
            </w:r>
            <w:r w:rsidRPr="00455832">
              <w:rPr>
                <w:rFonts w:ascii="Arial Unicode" w:hAnsi="Arial Unicode"/>
                <w:sz w:val="20"/>
                <w:szCs w:val="20"/>
                <w:lang w:val="hy-AM"/>
              </w:rPr>
              <w:t>ված լի</w:t>
            </w:r>
            <w:r w:rsidRPr="00455832">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vAlign w:val="center"/>
          </w:tcPr>
          <w:p w:rsidR="00402CEF" w:rsidRPr="00455832" w:rsidRDefault="00402CEF" w:rsidP="005850CF">
            <w:pPr>
              <w:rPr>
                <w:rFonts w:ascii="Arial Unicode" w:hAnsi="Arial Unicode"/>
                <w:sz w:val="20"/>
                <w:szCs w:val="20"/>
              </w:rPr>
            </w:pPr>
            <w:r w:rsidRPr="00455832">
              <w:rPr>
                <w:rFonts w:ascii="Arial Unicode" w:hAnsi="Arial Unicode"/>
                <w:sz w:val="20"/>
                <w:szCs w:val="20"/>
              </w:rPr>
              <w:t>2</w:t>
            </w:r>
            <w:r w:rsidRPr="00455832">
              <w:rPr>
                <w:rFonts w:ascii="Arial Unicode" w:hAnsi="Arial Unicode"/>
                <w:sz w:val="20"/>
                <w:szCs w:val="20"/>
                <w:lang w:val="hy-AM"/>
              </w:rPr>
              <w:t>3</w:t>
            </w:r>
            <w:r w:rsidRPr="0045583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վճարողին սպասարկող ֆինանսական կազմակերպության (մասնաճյուղի) </w:t>
            </w:r>
            <w:r w:rsidRPr="00455832">
              <w:rPr>
                <w:rFonts w:ascii="Arial Unicode" w:hAnsi="Arial Unicode"/>
                <w:sz w:val="20"/>
                <w:szCs w:val="20"/>
                <w:lang w:val="hy-AM"/>
              </w:rPr>
              <w:t>դրոշմա</w:t>
            </w:r>
            <w:r w:rsidRPr="00455832">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վճարման պահանջագիրը վճարողին սպասարկող ֆինանսական կազմակերպության</w:t>
            </w:r>
            <w:r w:rsidRPr="00455832">
              <w:rPr>
                <w:rFonts w:ascii="Arial Unicode" w:hAnsi="Arial Unicode"/>
                <w:sz w:val="20"/>
                <w:szCs w:val="20"/>
                <w:lang w:val="hy-AM"/>
              </w:rPr>
              <w:t>ը</w:t>
            </w:r>
            <w:r w:rsidRPr="00455832">
              <w:rPr>
                <w:rFonts w:ascii="Arial Unicode" w:hAnsi="Arial Unicode"/>
                <w:sz w:val="20"/>
                <w:szCs w:val="20"/>
              </w:rPr>
              <w:t xml:space="preserve"> թղթային եղանակով ներկայաց</w:t>
            </w:r>
            <w:r w:rsidRPr="00455832">
              <w:rPr>
                <w:rFonts w:ascii="Arial Unicode" w:hAnsi="Arial Unicode"/>
                <w:sz w:val="20"/>
                <w:szCs w:val="20"/>
                <w:lang w:val="hy-AM"/>
              </w:rPr>
              <w:t>ված լի</w:t>
            </w:r>
            <w:r w:rsidRPr="00455832">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rPr>
              <w:t>2</w:t>
            </w:r>
            <w:r w:rsidRPr="00455832">
              <w:rPr>
                <w:rFonts w:ascii="Arial Unicode" w:hAnsi="Arial Unicode"/>
                <w:sz w:val="20"/>
                <w:szCs w:val="20"/>
                <w:lang w:val="hy-AM"/>
              </w:rPr>
              <w:t>3</w:t>
            </w:r>
            <w:r w:rsidRPr="00455832">
              <w:rPr>
                <w:rFonts w:ascii="Arial Unicode" w:hAnsi="Arial Unicode"/>
                <w:sz w:val="20"/>
                <w:szCs w:val="20"/>
              </w:rPr>
              <w:t>.</w:t>
            </w:r>
            <w:r w:rsidRPr="00455832">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lang w:val="hy-AM"/>
              </w:rPr>
            </w:pPr>
            <w:r w:rsidRPr="00455832">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lastRenderedPageBreak/>
              <w:t>2</w:t>
            </w:r>
            <w:r w:rsidRPr="00455832">
              <w:rPr>
                <w:rFonts w:ascii="Arial Unicode" w:hAnsi="Arial Unicode"/>
                <w:sz w:val="20"/>
                <w:szCs w:val="20"/>
                <w:lang w:val="hy-AM"/>
              </w:rPr>
              <w:t>4</w:t>
            </w:r>
            <w:r w:rsidRPr="00455832">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ոչ 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 xml:space="preserve">լրացվում է </w:t>
            </w:r>
            <w:r w:rsidRPr="00455832">
              <w:rPr>
                <w:rFonts w:ascii="Arial Unicode" w:hAnsi="Arial Unicode"/>
                <w:sz w:val="20"/>
                <w:szCs w:val="20"/>
              </w:rPr>
              <w:t>վճարման պահանջագիրը շահառուին սպասարկող ֆինանսական կազմակերպության</w:t>
            </w:r>
            <w:r w:rsidRPr="00455832">
              <w:rPr>
                <w:rFonts w:ascii="Arial Unicode" w:hAnsi="Arial Unicode"/>
                <w:sz w:val="20"/>
                <w:szCs w:val="20"/>
                <w:lang w:val="hy-AM"/>
              </w:rPr>
              <w:t xml:space="preserve">ը </w:t>
            </w:r>
            <w:r w:rsidRPr="00455832">
              <w:rPr>
                <w:rFonts w:ascii="Arial Unicode" w:hAnsi="Arial Unicode"/>
                <w:sz w:val="20"/>
                <w:szCs w:val="20"/>
              </w:rPr>
              <w:t xml:space="preserve"> ներկայաց</w:t>
            </w:r>
            <w:r w:rsidRPr="00455832">
              <w:rPr>
                <w:rFonts w:ascii="Arial Unicode" w:hAnsi="Arial Unicode"/>
                <w:sz w:val="20"/>
                <w:szCs w:val="20"/>
                <w:lang w:val="hy-AM"/>
              </w:rPr>
              <w:t>վ</w:t>
            </w:r>
            <w:r w:rsidRPr="00455832">
              <w:rPr>
                <w:rFonts w:ascii="Arial Unicode" w:hAnsi="Arial Unicode"/>
                <w:sz w:val="20"/>
                <w:szCs w:val="20"/>
              </w:rPr>
              <w:t>ելու դեպքում</w:t>
            </w:r>
            <w:r w:rsidRPr="00455832">
              <w:rPr>
                <w:rFonts w:ascii="Arial Unicode" w:hAnsi="Arial Unicode"/>
                <w:sz w:val="20"/>
                <w:szCs w:val="20"/>
                <w:lang w:val="hy-AM"/>
              </w:rPr>
              <w:t xml:space="preserve">, որտեղ </w:t>
            </w:r>
            <w:r w:rsidRPr="00455832">
              <w:rPr>
                <w:rFonts w:ascii="Arial Unicode" w:hAnsi="Arial Unicode"/>
                <w:sz w:val="20"/>
                <w:szCs w:val="20"/>
              </w:rPr>
              <w:t xml:space="preserve">աշխատակցի ստորագրությունը </w:t>
            </w:r>
            <w:r w:rsidRPr="00455832">
              <w:rPr>
                <w:rFonts w:ascii="Arial Unicode" w:hAnsi="Arial Unicode"/>
                <w:sz w:val="20"/>
                <w:szCs w:val="20"/>
                <w:lang w:val="hy-AM"/>
              </w:rPr>
              <w:t xml:space="preserve">դրվում է </w:t>
            </w:r>
            <w:r w:rsidRPr="00455832">
              <w:rPr>
                <w:rFonts w:ascii="Arial Unicode" w:hAnsi="Arial Unicode"/>
                <w:sz w:val="20"/>
                <w:szCs w:val="20"/>
              </w:rPr>
              <w:t>թղթային եղանակով ներկայաց</w:t>
            </w:r>
            <w:r w:rsidRPr="0045583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2</w:t>
            </w:r>
            <w:r w:rsidRPr="00455832">
              <w:rPr>
                <w:rFonts w:ascii="Arial Unicode" w:hAnsi="Arial Unicode"/>
                <w:sz w:val="20"/>
                <w:szCs w:val="20"/>
                <w:lang w:val="hy-AM"/>
              </w:rPr>
              <w:t>4</w:t>
            </w:r>
            <w:r w:rsidRPr="00455832">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 xml:space="preserve">շահառռւին սպասարկող ֆինանսական կազմակերպության (մասնաճյուղի) </w:t>
            </w:r>
            <w:r w:rsidRPr="00455832">
              <w:rPr>
                <w:rFonts w:ascii="Arial Unicode" w:hAnsi="Arial Unicode"/>
                <w:sz w:val="20"/>
                <w:szCs w:val="20"/>
                <w:lang w:val="hy-AM"/>
              </w:rPr>
              <w:t>դրոշմա</w:t>
            </w:r>
            <w:r w:rsidRPr="00455832">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 xml:space="preserve">ոչ </w:t>
            </w: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 xml:space="preserve">լրացվում է </w:t>
            </w:r>
            <w:r w:rsidRPr="00455832">
              <w:rPr>
                <w:rFonts w:ascii="Arial Unicode" w:hAnsi="Arial Unicode"/>
                <w:sz w:val="20"/>
                <w:szCs w:val="20"/>
              </w:rPr>
              <w:t xml:space="preserve">վճարման պահանջագիրը </w:t>
            </w:r>
            <w:r w:rsidRPr="00455832">
              <w:rPr>
                <w:rFonts w:ascii="Arial Unicode" w:hAnsi="Arial Unicode"/>
                <w:sz w:val="20"/>
                <w:szCs w:val="20"/>
                <w:lang w:val="hy-AM"/>
              </w:rPr>
              <w:t xml:space="preserve">վերջինիս </w:t>
            </w:r>
            <w:r w:rsidRPr="00455832">
              <w:rPr>
                <w:rFonts w:ascii="Arial Unicode" w:hAnsi="Arial Unicode"/>
                <w:sz w:val="20"/>
                <w:szCs w:val="20"/>
              </w:rPr>
              <w:t>ներկայաց</w:t>
            </w:r>
            <w:r w:rsidRPr="00455832">
              <w:rPr>
                <w:rFonts w:ascii="Arial Unicode" w:hAnsi="Arial Unicode"/>
                <w:sz w:val="20"/>
                <w:szCs w:val="20"/>
                <w:lang w:val="hy-AM"/>
              </w:rPr>
              <w:t>վ</w:t>
            </w:r>
            <w:r w:rsidRPr="00455832">
              <w:rPr>
                <w:rFonts w:ascii="Arial Unicode" w:hAnsi="Arial Unicode"/>
                <w:sz w:val="20"/>
                <w:szCs w:val="20"/>
              </w:rPr>
              <w:t>ելու դեպքում</w:t>
            </w:r>
            <w:r w:rsidRPr="00455832">
              <w:rPr>
                <w:rFonts w:ascii="Arial Unicode" w:hAnsi="Arial Unicode"/>
                <w:sz w:val="20"/>
                <w:szCs w:val="20"/>
                <w:lang w:val="hy-AM"/>
              </w:rPr>
              <w:t xml:space="preserve">, որտեղ  դրոշմակնիքըդրվում է </w:t>
            </w:r>
            <w:r w:rsidRPr="00455832">
              <w:rPr>
                <w:rFonts w:ascii="Arial Unicode" w:hAnsi="Arial Unicode"/>
                <w:sz w:val="20"/>
                <w:szCs w:val="20"/>
              </w:rPr>
              <w:t>թղթային եղանակով ներկայաց</w:t>
            </w:r>
            <w:r w:rsidRPr="0045583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r w:rsidR="00402CEF" w:rsidRPr="00455832" w:rsidTr="005850CF">
        <w:tc>
          <w:tcPr>
            <w:tcW w:w="72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2</w:t>
            </w:r>
            <w:r w:rsidRPr="00455832">
              <w:rPr>
                <w:rFonts w:ascii="Arial Unicode" w:hAnsi="Arial Unicode"/>
                <w:sz w:val="20"/>
                <w:szCs w:val="20"/>
                <w:lang w:val="hy-AM"/>
              </w:rPr>
              <w:t>4</w:t>
            </w:r>
            <w:r w:rsidRPr="00455832">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 xml:space="preserve">ոչ </w:t>
            </w:r>
            <w:r w:rsidRPr="00455832">
              <w:rPr>
                <w:rFonts w:ascii="Arial Unicode" w:hAnsi="Arial Unicode"/>
                <w:sz w:val="20"/>
                <w:szCs w:val="20"/>
              </w:rPr>
              <w:t>պարտադիր</w:t>
            </w:r>
          </w:p>
          <w:p w:rsidR="00402CEF" w:rsidRPr="00455832" w:rsidRDefault="00402CEF" w:rsidP="005850CF">
            <w:pPr>
              <w:jc w:val="center"/>
              <w:rPr>
                <w:rFonts w:ascii="Arial Unicode" w:hAnsi="Arial Unicode"/>
                <w:sz w:val="20"/>
                <w:szCs w:val="20"/>
              </w:rPr>
            </w:pPr>
            <w:r w:rsidRPr="00455832">
              <w:rPr>
                <w:rFonts w:ascii="Arial Unicode" w:hAnsi="Arial Unicode"/>
                <w:sz w:val="20"/>
                <w:szCs w:val="20"/>
                <w:lang w:val="hy-AM"/>
              </w:rPr>
              <w:t xml:space="preserve">լրացվում է </w:t>
            </w:r>
            <w:r w:rsidRPr="00455832">
              <w:rPr>
                <w:rFonts w:ascii="Arial Unicode" w:hAnsi="Arial Unicode"/>
                <w:sz w:val="20"/>
                <w:szCs w:val="20"/>
              </w:rPr>
              <w:t xml:space="preserve">վճարման պահանջագիրը </w:t>
            </w:r>
            <w:r w:rsidRPr="00455832">
              <w:rPr>
                <w:rFonts w:ascii="Arial Unicode" w:hAnsi="Arial Unicode"/>
                <w:sz w:val="20"/>
                <w:szCs w:val="20"/>
                <w:lang w:val="hy-AM"/>
              </w:rPr>
              <w:t xml:space="preserve">վերջինիս </w:t>
            </w:r>
            <w:r w:rsidRPr="00455832">
              <w:rPr>
                <w:rFonts w:ascii="Arial Unicode" w:hAnsi="Arial Unicode"/>
                <w:sz w:val="20"/>
                <w:szCs w:val="20"/>
              </w:rPr>
              <w:t>ներկայաց</w:t>
            </w:r>
            <w:r w:rsidRPr="00455832">
              <w:rPr>
                <w:rFonts w:ascii="Arial Unicode" w:hAnsi="Arial Unicode"/>
                <w:sz w:val="20"/>
                <w:szCs w:val="20"/>
                <w:lang w:val="hy-AM"/>
              </w:rPr>
              <w:t>վ</w:t>
            </w:r>
            <w:r w:rsidRPr="00455832">
              <w:rPr>
                <w:rFonts w:ascii="Arial Unicode" w:hAnsi="Arial Unicode"/>
                <w:sz w:val="20"/>
                <w:szCs w:val="20"/>
              </w:rPr>
              <w:t>ելու դեպքում</w:t>
            </w:r>
            <w:r w:rsidRPr="00455832">
              <w:rPr>
                <w:rFonts w:ascii="Arial Unicode" w:hAnsi="Arial Unicode"/>
                <w:sz w:val="20"/>
                <w:szCs w:val="20"/>
                <w:lang w:val="hy-AM"/>
              </w:rPr>
              <w:t xml:space="preserve">,   որտեղ  սույն տվյալներըդրվում են </w:t>
            </w:r>
            <w:r w:rsidRPr="00455832">
              <w:rPr>
                <w:rFonts w:ascii="Arial Unicode" w:hAnsi="Arial Unicode"/>
                <w:sz w:val="20"/>
                <w:szCs w:val="20"/>
              </w:rPr>
              <w:t>թղթային եղանակով ներկայաց</w:t>
            </w:r>
            <w:r w:rsidRPr="00455832">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2CEF" w:rsidRPr="00455832" w:rsidRDefault="00402CEF" w:rsidP="005850CF">
            <w:pPr>
              <w:jc w:val="center"/>
              <w:rPr>
                <w:rFonts w:ascii="Arial Unicode" w:hAnsi="Arial Unicode"/>
                <w:sz w:val="20"/>
                <w:szCs w:val="20"/>
              </w:rPr>
            </w:pPr>
          </w:p>
        </w:tc>
      </w:tr>
    </w:tbl>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a3"/>
        <w:jc w:val="right"/>
        <w:rPr>
          <w:rFonts w:ascii="Arial Unicode" w:hAnsi="Arial Unicode" w:cs="Sylfaen"/>
          <w:i w:val="0"/>
          <w:lang w:val="ru-RU"/>
        </w:rPr>
      </w:pPr>
    </w:p>
    <w:p w:rsidR="00402CEF" w:rsidRPr="00455832" w:rsidRDefault="00402CEF" w:rsidP="00402CEF">
      <w:pPr>
        <w:pStyle w:val="31"/>
        <w:spacing w:line="240" w:lineRule="auto"/>
        <w:jc w:val="right"/>
        <w:rPr>
          <w:rFonts w:ascii="Arial Unicode" w:hAnsi="Arial Unicode" w:cs="Sylfaen"/>
          <w:b/>
          <w:lang w:val="hy-AM"/>
        </w:rPr>
      </w:pPr>
    </w:p>
    <w:p w:rsidR="00402CEF" w:rsidRPr="00455832" w:rsidRDefault="00402CEF" w:rsidP="00402CEF">
      <w:pPr>
        <w:pStyle w:val="31"/>
        <w:spacing w:line="240" w:lineRule="auto"/>
        <w:jc w:val="right"/>
        <w:rPr>
          <w:rFonts w:ascii="Arial Unicode" w:hAnsi="Arial Unicode" w:cs="Sylfaen"/>
          <w:b/>
          <w:lang w:val="hy-AM"/>
        </w:rPr>
      </w:pPr>
      <w:r w:rsidRPr="00455832">
        <w:rPr>
          <w:rFonts w:ascii="Arial Unicode" w:hAnsi="Arial Unicode" w:cs="Sylfaen"/>
          <w:b/>
          <w:lang w:val="hy-AM"/>
        </w:rPr>
        <w:t>Հավելված 6</w:t>
      </w:r>
    </w:p>
    <w:p w:rsidR="00402CEF" w:rsidRPr="00455832" w:rsidRDefault="00782963" w:rsidP="00402CEF">
      <w:pPr>
        <w:pStyle w:val="31"/>
        <w:spacing w:line="240" w:lineRule="auto"/>
        <w:jc w:val="right"/>
        <w:rPr>
          <w:rFonts w:ascii="Arial Unicode" w:hAnsi="Arial Unicode" w:cs="Sylfaen"/>
          <w:b/>
          <w:lang w:val="hy-AM"/>
        </w:rPr>
      </w:pPr>
      <w:r w:rsidRPr="00455832">
        <w:rPr>
          <w:rFonts w:ascii="Arial Unicode" w:hAnsi="Arial Unicode"/>
          <w:b/>
          <w:lang w:val="af-ZA"/>
        </w:rPr>
        <w:t>ԱՄԽՀ–ԳՀԾՁԲ-20/1</w:t>
      </w:r>
      <w:r w:rsidR="00402CEF" w:rsidRPr="00455832">
        <w:rPr>
          <w:rFonts w:ascii="Arial Unicode" w:hAnsi="Arial Unicode" w:cs="Sylfaen"/>
          <w:b/>
          <w:lang w:val="hy-AM"/>
        </w:rPr>
        <w:t>ծածկագրով</w:t>
      </w:r>
    </w:p>
    <w:p w:rsidR="00402CEF" w:rsidRPr="00455832" w:rsidRDefault="00402CEF" w:rsidP="00402CEF">
      <w:pPr>
        <w:pStyle w:val="31"/>
        <w:spacing w:line="240" w:lineRule="auto"/>
        <w:jc w:val="right"/>
        <w:rPr>
          <w:rFonts w:ascii="Arial Unicode" w:hAnsi="Arial Unicode" w:cs="Sylfaen"/>
          <w:b/>
          <w:lang w:val="hy-AM"/>
        </w:rPr>
      </w:pPr>
      <w:r w:rsidRPr="00455832">
        <w:rPr>
          <w:rFonts w:ascii="Arial Unicode" w:hAnsi="Arial Unicode" w:cs="Sylfaen"/>
          <w:b/>
          <w:lang w:val="hy-AM"/>
        </w:rPr>
        <w:t>Գնանշման հարցման  հրավերի</w:t>
      </w:r>
    </w:p>
    <w:p w:rsidR="00402CEF" w:rsidRPr="00455832" w:rsidRDefault="00402CEF" w:rsidP="00402CEF">
      <w:pPr>
        <w:ind w:left="-142" w:firstLine="142"/>
        <w:jc w:val="center"/>
        <w:rPr>
          <w:rFonts w:ascii="Arial Unicode" w:hAnsi="Arial Unicode" w:cs="Sylfaen"/>
          <w:b/>
          <w:lang w:val="hy-AM"/>
        </w:rPr>
      </w:pPr>
    </w:p>
    <w:p w:rsidR="00402CEF" w:rsidRPr="00455832" w:rsidRDefault="00402CEF" w:rsidP="00402CEF">
      <w:pPr>
        <w:ind w:left="-142" w:firstLine="142"/>
        <w:jc w:val="center"/>
        <w:rPr>
          <w:rFonts w:ascii="Arial Unicode" w:hAnsi="Arial Unicode"/>
          <w:b/>
          <w:lang w:val="hy-AM"/>
        </w:rPr>
      </w:pPr>
      <w:r w:rsidRPr="00455832">
        <w:rPr>
          <w:rFonts w:ascii="Arial Unicode" w:hAnsi="Arial Unicode" w:cs="Sylfaen"/>
          <w:b/>
          <w:lang w:val="hy-AM"/>
        </w:rPr>
        <w:t xml:space="preserve">ՀՀ ԱՐԱՐԱՏԻ ՄԱՐԶ </w:t>
      </w:r>
      <w:r w:rsidR="00782963" w:rsidRPr="00455832">
        <w:rPr>
          <w:rFonts w:ascii="Arial Unicode" w:hAnsi="Arial Unicode" w:cs="Sylfaen"/>
          <w:b/>
          <w:lang w:val="hy-AM"/>
        </w:rPr>
        <w:t>ԽԱՉՓԱՐԻ</w:t>
      </w:r>
      <w:r w:rsidRPr="00455832">
        <w:rPr>
          <w:rFonts w:ascii="Arial Unicode" w:hAnsi="Arial Unicode" w:cs="Sylfaen"/>
          <w:b/>
          <w:lang w:val="hy-AM"/>
        </w:rPr>
        <w:t xml:space="preserve"> ՀԱՄԱՅՆՔԱՊԵՏԱՐԱՆԻ ԿԱՐԻՔՆԵՐԻՀԱՄԱՐ</w:t>
      </w:r>
      <w:r w:rsidRPr="00455832">
        <w:rPr>
          <w:rFonts w:ascii="Arial Unicode" w:hAnsi="Arial Unicode" w:cs="Times Armenian"/>
          <w:b/>
          <w:lang w:val="hy-AM"/>
        </w:rPr>
        <w:t xml:space="preserve">ԿԵՆՑԱՂԱՅԻՆ </w:t>
      </w:r>
      <w:r w:rsidRPr="00455832">
        <w:rPr>
          <w:rFonts w:ascii="Arial Unicode" w:hAnsi="Arial Unicode" w:cs="Sylfaen"/>
          <w:b/>
          <w:lang w:val="hy-AM"/>
        </w:rPr>
        <w:t xml:space="preserve">ԱՂԲԱՀԱՆՈՒԹՅԱՆ </w:t>
      </w:r>
      <w:r w:rsidR="00EB77CC" w:rsidRPr="00455832">
        <w:rPr>
          <w:rFonts w:ascii="Arial Unicode" w:hAnsi="Arial Unicode" w:cs="Sylfaen"/>
          <w:b/>
          <w:lang w:val="hy-AM"/>
        </w:rPr>
        <w:t xml:space="preserve">ԵՎ ՍԱՆԻՏԱՐԱԿԱՆ </w:t>
      </w:r>
      <w:r w:rsidRPr="00455832">
        <w:rPr>
          <w:rFonts w:ascii="Arial Unicode" w:hAnsi="Arial Unicode" w:cs="Sylfaen"/>
          <w:b/>
          <w:lang w:val="hy-AM"/>
        </w:rPr>
        <w:t>ԾԱՌԱՅՈՒԹՅՈՒՆՆԵՐԻ   ՄԱՏՈՒՑՄԱՆ</w:t>
      </w:r>
    </w:p>
    <w:p w:rsidR="00402CEF" w:rsidRPr="00455832" w:rsidRDefault="00402CEF" w:rsidP="00402CEF">
      <w:pPr>
        <w:ind w:left="-142" w:firstLine="142"/>
        <w:jc w:val="center"/>
        <w:rPr>
          <w:rFonts w:ascii="Arial Unicode" w:hAnsi="Arial Unicode" w:cs="Times Armenian"/>
          <w:b/>
          <w:lang w:val="hy-AM"/>
        </w:rPr>
      </w:pPr>
      <w:r w:rsidRPr="00455832">
        <w:rPr>
          <w:rFonts w:ascii="Arial Unicode" w:hAnsi="Arial Unicode" w:cs="Sylfaen"/>
          <w:b/>
          <w:lang w:val="hy-AM"/>
        </w:rPr>
        <w:t>ԳՆՄԱՆՊԱՅՄԱՆԱԳԻՐ</w:t>
      </w:r>
    </w:p>
    <w:p w:rsidR="00402CEF" w:rsidRPr="00455832" w:rsidRDefault="00402CEF" w:rsidP="00402CEF">
      <w:pPr>
        <w:ind w:left="-142" w:firstLine="142"/>
        <w:jc w:val="center"/>
        <w:rPr>
          <w:rFonts w:ascii="Arial Unicode" w:hAnsi="Arial Unicode" w:cs="Sylfaen"/>
          <w:b/>
          <w:lang w:val="hy-AM"/>
        </w:rPr>
      </w:pPr>
      <w:r w:rsidRPr="00455832">
        <w:rPr>
          <w:rFonts w:ascii="Arial Unicode" w:hAnsi="Arial Unicode"/>
          <w:b/>
          <w:lang w:val="hy-AM"/>
        </w:rPr>
        <w:t xml:space="preserve">N </w:t>
      </w:r>
      <w:r w:rsidR="00EB77CC" w:rsidRPr="00455832">
        <w:rPr>
          <w:rFonts w:ascii="Arial Unicode" w:hAnsi="Arial Unicode"/>
          <w:b/>
          <w:lang w:val="af-ZA"/>
        </w:rPr>
        <w:t>ԱՄԽ</w:t>
      </w:r>
      <w:r w:rsidRPr="00455832">
        <w:rPr>
          <w:rFonts w:ascii="Arial Unicode" w:hAnsi="Arial Unicode"/>
          <w:b/>
          <w:lang w:val="af-ZA"/>
        </w:rPr>
        <w:t>Հ–</w:t>
      </w:r>
      <w:r w:rsidR="00646C00" w:rsidRPr="00455832">
        <w:rPr>
          <w:rFonts w:ascii="Arial Unicode" w:hAnsi="Arial Unicode"/>
          <w:b/>
          <w:lang w:val="af-ZA"/>
        </w:rPr>
        <w:t>ԳՀ</w:t>
      </w:r>
      <w:r w:rsidRPr="00455832">
        <w:rPr>
          <w:rFonts w:ascii="Arial Unicode" w:hAnsi="Arial Unicode"/>
          <w:b/>
          <w:lang w:val="af-ZA"/>
        </w:rPr>
        <w:t>ԾՁԲ</w:t>
      </w:r>
      <w:r w:rsidR="00646C00" w:rsidRPr="00455832">
        <w:rPr>
          <w:rFonts w:ascii="Arial Unicode" w:hAnsi="Arial Unicode"/>
          <w:b/>
          <w:lang w:val="af-ZA"/>
        </w:rPr>
        <w:t>-20/1</w:t>
      </w:r>
    </w:p>
    <w:p w:rsidR="00402CEF" w:rsidRPr="00455832" w:rsidRDefault="00646C00" w:rsidP="00402CEF">
      <w:pPr>
        <w:ind w:left="-142" w:firstLine="142"/>
        <w:jc w:val="center"/>
        <w:rPr>
          <w:rFonts w:ascii="Arial Unicode" w:hAnsi="Arial Unicode" w:cs="Sylfaen"/>
          <w:sz w:val="20"/>
          <w:lang w:val="hy-AM"/>
        </w:rPr>
      </w:pPr>
      <w:r w:rsidRPr="00455832">
        <w:rPr>
          <w:rFonts w:ascii="Arial Unicode" w:hAnsi="Arial Unicode" w:cs="Sylfaen"/>
          <w:sz w:val="20"/>
          <w:lang w:val="hy-AM"/>
        </w:rPr>
        <w:t>Խաչփար</w:t>
      </w:r>
      <w:r w:rsidR="00402CEF" w:rsidRPr="00455832">
        <w:rPr>
          <w:rFonts w:ascii="Arial Unicode" w:hAnsi="Arial Unicode" w:cs="Sylfaen"/>
          <w:sz w:val="20"/>
          <w:lang w:val="hy-AM"/>
        </w:rPr>
        <w:t xml:space="preserve">  համայնք </w:t>
      </w:r>
      <w:r w:rsidR="00402CEF" w:rsidRPr="00455832">
        <w:rPr>
          <w:rFonts w:ascii="Arial Unicode" w:hAnsi="Arial Unicode"/>
          <w:lang w:val="hy-AM"/>
        </w:rPr>
        <w:t xml:space="preserve">«» </w:t>
      </w:r>
      <w:r w:rsidR="00402CEF" w:rsidRPr="00455832">
        <w:rPr>
          <w:rFonts w:ascii="Arial Unicode" w:hAnsi="Arial Unicode" w:cs="Sylfaen"/>
          <w:sz w:val="20"/>
          <w:lang w:val="hy-AM"/>
        </w:rPr>
        <w:t>20   թ.</w:t>
      </w:r>
    </w:p>
    <w:p w:rsidR="00402CEF" w:rsidRPr="00455832" w:rsidRDefault="00402CEF" w:rsidP="00402CEF">
      <w:pPr>
        <w:tabs>
          <w:tab w:val="left" w:pos="720"/>
          <w:tab w:val="left" w:pos="1440"/>
          <w:tab w:val="left" w:pos="8865"/>
        </w:tabs>
        <w:jc w:val="both"/>
        <w:rPr>
          <w:rFonts w:ascii="Arial Unicode" w:hAnsi="Arial Unicode" w:cs="Sylfaen"/>
          <w:sz w:val="20"/>
          <w:lang w:val="hy-AM"/>
        </w:rPr>
      </w:pPr>
    </w:p>
    <w:p w:rsidR="00402CEF" w:rsidRPr="00455832" w:rsidRDefault="00402CEF" w:rsidP="00402CEF">
      <w:pPr>
        <w:ind w:firstLine="720"/>
        <w:jc w:val="both"/>
        <w:rPr>
          <w:rFonts w:ascii="Arial Unicode" w:hAnsi="Arial Unicode"/>
          <w:sz w:val="20"/>
          <w:lang w:val="hy-AM"/>
        </w:rPr>
      </w:pPr>
      <w:r w:rsidRPr="00455832">
        <w:rPr>
          <w:rFonts w:ascii="Arial Unicode" w:hAnsi="Arial Unicode"/>
          <w:lang w:val="hy-AM"/>
        </w:rPr>
        <w:lastRenderedPageBreak/>
        <w:t>«</w:t>
      </w:r>
      <w:r w:rsidRPr="00455832">
        <w:rPr>
          <w:rFonts w:ascii="Arial Unicode" w:hAnsi="Arial Unicode" w:cs="Sylfaen"/>
          <w:sz w:val="20"/>
          <w:lang w:val="hy-AM"/>
        </w:rPr>
        <w:t>_</w:t>
      </w:r>
      <w:r w:rsidRPr="00455832">
        <w:rPr>
          <w:rFonts w:ascii="Arial Unicode" w:hAnsi="Arial Unicode" w:cs="Sylfaen"/>
          <w:sz w:val="20"/>
          <w:szCs w:val="20"/>
          <w:lang w:val="pt-BR"/>
        </w:rPr>
        <w:t xml:space="preserve">ՀՀ Արարատի մարզ, </w:t>
      </w:r>
      <w:r w:rsidR="00891E17" w:rsidRPr="00455832">
        <w:rPr>
          <w:rFonts w:ascii="Arial Unicode" w:hAnsi="Arial Unicode" w:cs="Sylfaen"/>
          <w:sz w:val="20"/>
          <w:szCs w:val="20"/>
          <w:lang w:val="hy-AM"/>
        </w:rPr>
        <w:t>Խաչփար</w:t>
      </w:r>
      <w:r w:rsidRPr="00455832">
        <w:rPr>
          <w:rFonts w:ascii="Arial Unicode" w:hAnsi="Arial Unicode" w:cs="Sylfaen"/>
          <w:sz w:val="20"/>
          <w:szCs w:val="20"/>
          <w:lang w:val="pt-BR"/>
        </w:rPr>
        <w:t xml:space="preserve"> համայնքապետարանը</w:t>
      </w:r>
      <w:r w:rsidRPr="00455832">
        <w:rPr>
          <w:rFonts w:ascii="Arial Unicode" w:hAnsi="Arial Unicode"/>
          <w:lang w:val="hy-AM"/>
        </w:rPr>
        <w:t>»</w:t>
      </w:r>
      <w:r w:rsidRPr="00455832">
        <w:rPr>
          <w:rFonts w:ascii="Arial Unicode" w:hAnsi="Arial Unicode" w:cs="Times Armenian"/>
          <w:sz w:val="20"/>
          <w:lang w:val="hy-AM"/>
        </w:rPr>
        <w:t xml:space="preserve">, </w:t>
      </w:r>
      <w:r w:rsidRPr="00455832">
        <w:rPr>
          <w:rFonts w:ascii="Arial Unicode" w:hAnsi="Arial Unicode" w:cs="Sylfaen"/>
          <w:sz w:val="20"/>
          <w:lang w:val="hy-AM"/>
        </w:rPr>
        <w:t>ի</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դեմս</w:t>
      </w:r>
      <w:r w:rsidR="00891E17" w:rsidRPr="00455832">
        <w:rPr>
          <w:rFonts w:ascii="Arial Unicode" w:hAnsi="Arial Unicode" w:cs="Sylfaen"/>
          <w:sz w:val="20"/>
          <w:lang w:val="hy-AM"/>
        </w:rPr>
        <w:t xml:space="preserve"> </w:t>
      </w:r>
      <w:r w:rsidRPr="00455832">
        <w:rPr>
          <w:rFonts w:ascii="Arial Unicode" w:hAnsi="Arial Unicode" w:cs="Sylfaen"/>
          <w:sz w:val="20"/>
          <w:szCs w:val="20"/>
          <w:lang w:val="pt-BR"/>
        </w:rPr>
        <w:t xml:space="preserve">համայնքապետ   </w:t>
      </w:r>
      <w:r w:rsidR="00891E17" w:rsidRPr="00455832">
        <w:rPr>
          <w:rFonts w:ascii="Arial Unicode" w:hAnsi="Arial Unicode" w:cs="Sylfaen"/>
          <w:sz w:val="20"/>
          <w:szCs w:val="20"/>
          <w:lang w:val="pt-BR"/>
        </w:rPr>
        <w:t>Ղ. Մարտիրոսյանի</w:t>
      </w:r>
      <w:r w:rsidRPr="00455832">
        <w:rPr>
          <w:rFonts w:ascii="Arial Unicode" w:hAnsi="Arial Unicode" w:cs="Times Armenian"/>
          <w:sz w:val="20"/>
          <w:lang w:val="hy-AM"/>
        </w:rPr>
        <w:t xml:space="preserve">, </w:t>
      </w:r>
      <w:r w:rsidRPr="00455832">
        <w:rPr>
          <w:rFonts w:ascii="Arial Unicode" w:hAnsi="Arial Unicode" w:cs="Sylfaen"/>
          <w:sz w:val="20"/>
          <w:lang w:val="hy-AM"/>
        </w:rPr>
        <w:t>որը</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գործումէ</w:t>
      </w:r>
      <w:r w:rsidRPr="00455832">
        <w:rPr>
          <w:rFonts w:ascii="Arial Unicode" w:hAnsi="Arial Unicode" w:cs="Times Armenian"/>
          <w:sz w:val="20"/>
          <w:lang w:val="hy-AM"/>
        </w:rPr>
        <w:t xml:space="preserve"> ------------- </w:t>
      </w:r>
      <w:r w:rsidRPr="00455832">
        <w:rPr>
          <w:rFonts w:ascii="Arial Unicode" w:hAnsi="Arial Unicode" w:cs="Sylfaen"/>
          <w:sz w:val="20"/>
          <w:lang w:val="hy-AM"/>
        </w:rPr>
        <w:t>կանոնադրության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հիման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վրա</w:t>
      </w:r>
      <w:r w:rsidRPr="00455832">
        <w:rPr>
          <w:rFonts w:ascii="Arial Unicode" w:hAnsi="Arial Unicode" w:cs="Times Armenian"/>
          <w:sz w:val="20"/>
          <w:lang w:val="hy-AM"/>
        </w:rPr>
        <w:t xml:space="preserve"> (</w:t>
      </w:r>
      <w:r w:rsidRPr="00455832">
        <w:rPr>
          <w:rFonts w:ascii="Arial Unicode" w:hAnsi="Arial Unicode" w:cs="Sylfaen"/>
          <w:sz w:val="20"/>
          <w:lang w:val="hy-AM"/>
        </w:rPr>
        <w:t>այսուհետ՝Պատվիրատու</w:t>
      </w:r>
      <w:r w:rsidRPr="00455832">
        <w:rPr>
          <w:rFonts w:ascii="Arial Unicode" w:hAnsi="Arial Unicode" w:cs="Times Armenian"/>
          <w:sz w:val="20"/>
          <w:lang w:val="hy-AM"/>
        </w:rPr>
        <w:t xml:space="preserve">), </w:t>
      </w:r>
      <w:r w:rsidRPr="00455832">
        <w:rPr>
          <w:rFonts w:ascii="Arial Unicode" w:hAnsi="Arial Unicode" w:cs="Sylfaen"/>
          <w:sz w:val="20"/>
          <w:lang w:val="hy-AM"/>
        </w:rPr>
        <w:t>միկողմից</w:t>
      </w:r>
      <w:r w:rsidRPr="00455832">
        <w:rPr>
          <w:rFonts w:ascii="Arial Unicode" w:hAnsi="Arial Unicode" w:cs="Times Armenian"/>
          <w:sz w:val="20"/>
          <w:lang w:val="hy-AM"/>
        </w:rPr>
        <w:t xml:space="preserve">, </w:t>
      </w:r>
      <w:r w:rsidRPr="00455832">
        <w:rPr>
          <w:rFonts w:ascii="Arial Unicode" w:hAnsi="Arial Unicode" w:cs="Sylfaen"/>
          <w:sz w:val="20"/>
          <w:lang w:val="hy-AM"/>
        </w:rPr>
        <w:t>և</w:t>
      </w:r>
      <w:r w:rsidRPr="00455832">
        <w:rPr>
          <w:rFonts w:ascii="Arial Unicode" w:hAnsi="Arial Unicode" w:cs="Times Armenian"/>
          <w:sz w:val="20"/>
          <w:lang w:val="hy-AM"/>
        </w:rPr>
        <w:t xml:space="preserve"> ------------------</w:t>
      </w:r>
      <w:r w:rsidRPr="00455832">
        <w:rPr>
          <w:rFonts w:ascii="Arial Unicode" w:hAnsi="Arial Unicode" w:cs="Sylfaen"/>
          <w:sz w:val="20"/>
          <w:lang w:val="hy-AM"/>
        </w:rPr>
        <w:t>ն</w:t>
      </w:r>
      <w:r w:rsidRPr="00455832">
        <w:rPr>
          <w:rFonts w:ascii="Arial Unicode" w:hAnsi="Arial Unicode" w:cs="Times Armenian"/>
          <w:sz w:val="20"/>
          <w:lang w:val="hy-AM"/>
        </w:rPr>
        <w:t>,</w:t>
      </w:r>
      <w:r w:rsidRPr="00455832">
        <w:rPr>
          <w:rFonts w:ascii="Arial Unicode" w:hAnsi="Arial Unicode" w:cs="Sylfaen"/>
          <w:sz w:val="20"/>
          <w:lang w:val="hy-AM"/>
        </w:rPr>
        <w:t>ի</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դեմս</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տնօրեն</w:t>
      </w:r>
      <w:r w:rsidRPr="00455832">
        <w:rPr>
          <w:rFonts w:ascii="Arial Unicode" w:hAnsi="Arial Unicode" w:cs="Times Armenian"/>
          <w:sz w:val="20"/>
          <w:lang w:val="hy-AM"/>
        </w:rPr>
        <w:t xml:space="preserve"> ------------------------</w:t>
      </w:r>
      <w:r w:rsidRPr="00455832">
        <w:rPr>
          <w:rFonts w:ascii="Arial Unicode" w:hAnsi="Arial Unicode" w:cs="Sylfaen"/>
          <w:sz w:val="20"/>
          <w:lang w:val="hy-AM"/>
        </w:rPr>
        <w:t>ի, որը</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գործումէ</w:t>
      </w:r>
      <w:r w:rsidRPr="00455832">
        <w:rPr>
          <w:rFonts w:ascii="Arial Unicode" w:hAnsi="Arial Unicode" w:cs="Times Armenian"/>
          <w:sz w:val="20"/>
          <w:lang w:val="hy-AM"/>
        </w:rPr>
        <w:t xml:space="preserve"> ------------------- </w:t>
      </w:r>
      <w:r w:rsidRPr="00455832">
        <w:rPr>
          <w:rFonts w:ascii="Arial Unicode" w:hAnsi="Arial Unicode" w:cs="Sylfaen"/>
          <w:sz w:val="20"/>
          <w:lang w:val="hy-AM"/>
        </w:rPr>
        <w:t>կանոնադրության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հիման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վրա</w:t>
      </w:r>
      <w:r w:rsidRPr="00455832">
        <w:rPr>
          <w:rFonts w:ascii="Arial Unicode" w:hAnsi="Arial Unicode" w:cs="Times Armenian"/>
          <w:sz w:val="20"/>
          <w:lang w:val="hy-AM"/>
        </w:rPr>
        <w:t xml:space="preserve"> (</w:t>
      </w:r>
      <w:r w:rsidRPr="00455832">
        <w:rPr>
          <w:rFonts w:ascii="Arial Unicode" w:hAnsi="Arial Unicode" w:cs="Sylfaen"/>
          <w:sz w:val="20"/>
          <w:lang w:val="hy-AM"/>
        </w:rPr>
        <w:t>այսուհետ՝Կատարող</w:t>
      </w:r>
      <w:r w:rsidRPr="00455832">
        <w:rPr>
          <w:rFonts w:ascii="Arial Unicode" w:hAnsi="Arial Unicode" w:cs="Times Armenian"/>
          <w:sz w:val="20"/>
          <w:lang w:val="hy-AM"/>
        </w:rPr>
        <w:t xml:space="preserve">), </w:t>
      </w:r>
      <w:r w:rsidRPr="00455832">
        <w:rPr>
          <w:rFonts w:ascii="Arial Unicode" w:hAnsi="Arial Unicode" w:cs="Sylfaen"/>
          <w:sz w:val="20"/>
          <w:lang w:val="hy-AM"/>
        </w:rPr>
        <w:t>մյուս</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կողմից</w:t>
      </w:r>
      <w:r w:rsidRPr="00455832">
        <w:rPr>
          <w:rFonts w:ascii="Arial Unicode" w:hAnsi="Arial Unicode" w:cs="Times Armenian"/>
          <w:sz w:val="20"/>
          <w:lang w:val="hy-AM"/>
        </w:rPr>
        <w:t xml:space="preserve">, </w:t>
      </w:r>
      <w:r w:rsidRPr="00455832">
        <w:rPr>
          <w:rFonts w:ascii="Arial Unicode" w:hAnsi="Arial Unicode" w:cs="Sylfaen"/>
          <w:sz w:val="20"/>
          <w:lang w:val="hy-AM"/>
        </w:rPr>
        <w:t>կնքեցին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սույն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պայմանագիրը</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հետևյալի</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մասին</w:t>
      </w:r>
      <w:r w:rsidRPr="00455832">
        <w:rPr>
          <w:rFonts w:ascii="Arial Unicode" w:hAnsi="Arial Unicode" w:cs="Times Armenian"/>
          <w:sz w:val="20"/>
          <w:lang w:val="hy-AM"/>
        </w:rPr>
        <w:t>։</w:t>
      </w:r>
    </w:p>
    <w:p w:rsidR="00402CEF" w:rsidRPr="00455832" w:rsidRDefault="00402CEF" w:rsidP="00402CEF">
      <w:pPr>
        <w:jc w:val="both"/>
        <w:rPr>
          <w:rFonts w:ascii="Arial Unicode" w:hAnsi="Arial Unicode"/>
          <w:i/>
          <w:sz w:val="20"/>
          <w:lang w:val="hy-AM" w:eastAsia="zh-CN"/>
        </w:rPr>
      </w:pPr>
    </w:p>
    <w:p w:rsidR="00402CEF" w:rsidRPr="00455832" w:rsidRDefault="00402CEF" w:rsidP="00402CEF">
      <w:pPr>
        <w:ind w:firstLine="720"/>
        <w:jc w:val="both"/>
        <w:rPr>
          <w:rFonts w:ascii="Arial Unicode" w:hAnsi="Arial Unicode" w:cs="Sylfaen"/>
          <w:b/>
          <w:smallCaps/>
          <w:sz w:val="20"/>
          <w:lang w:val="hy-AM"/>
        </w:rPr>
      </w:pPr>
      <w:r w:rsidRPr="00455832">
        <w:rPr>
          <w:rFonts w:ascii="Arial Unicode" w:hAnsi="Arial Unicode" w:cs="Sylfaen"/>
          <w:b/>
          <w:smallCaps/>
          <w:sz w:val="20"/>
          <w:lang w:val="hy-AM"/>
        </w:rPr>
        <w:t>1. Պայմանագրի առարկան</w:t>
      </w:r>
    </w:p>
    <w:p w:rsidR="00402CEF" w:rsidRPr="00455832" w:rsidRDefault="00402CEF" w:rsidP="00402CEF">
      <w:pPr>
        <w:ind w:firstLine="720"/>
        <w:jc w:val="both"/>
        <w:rPr>
          <w:rFonts w:ascii="Arial Unicode" w:hAnsi="Arial Unicode" w:cs="Sylfaen"/>
          <w:sz w:val="20"/>
          <w:lang w:val="hy-AM"/>
        </w:rPr>
      </w:pPr>
      <w:r w:rsidRPr="00455832">
        <w:rPr>
          <w:rFonts w:ascii="Arial Unicode" w:hAnsi="Arial Unicode"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455832">
        <w:rPr>
          <w:rFonts w:ascii="Arial Unicode" w:hAnsi="Arial Unicode"/>
          <w:sz w:val="20"/>
          <w:lang w:val="hy-AM"/>
        </w:rPr>
        <w:t>գնման ժամանակացույցի</w:t>
      </w:r>
      <w:r w:rsidRPr="00455832">
        <w:rPr>
          <w:rFonts w:ascii="Arial Unicode" w:hAnsi="Arial Unicode" w:cs="Sylfaen"/>
          <w:sz w:val="20"/>
          <w:lang w:val="hy-AM"/>
        </w:rPr>
        <w:t xml:space="preserve"> պահանջների։</w:t>
      </w:r>
    </w:p>
    <w:p w:rsidR="00402CEF" w:rsidRPr="00455832" w:rsidRDefault="00402CEF" w:rsidP="00402CEF">
      <w:pPr>
        <w:ind w:firstLine="720"/>
        <w:jc w:val="both"/>
        <w:rPr>
          <w:rFonts w:ascii="Arial Unicode" w:hAnsi="Arial Unicode"/>
          <w:sz w:val="20"/>
          <w:lang w:val="hy-AM"/>
        </w:rPr>
      </w:pPr>
      <w:r w:rsidRPr="00455832">
        <w:rPr>
          <w:rFonts w:ascii="Arial Unicode" w:hAnsi="Arial Unicode" w:cs="Sylfaen"/>
          <w:sz w:val="20"/>
          <w:lang w:val="hy-AM"/>
        </w:rPr>
        <w:t xml:space="preserve">1.2 </w:t>
      </w:r>
      <w:r w:rsidRPr="00455832">
        <w:rPr>
          <w:rFonts w:ascii="Arial Unicode" w:hAnsi="Arial Unicode"/>
          <w:sz w:val="20"/>
          <w:lang w:val="hy-AM"/>
        </w:rPr>
        <w:t xml:space="preserve">Ծառայությունը մատուցվում է պայմանագրի N 1 հավելվածով սահմանված </w:t>
      </w:r>
      <w:r w:rsidRPr="00455832">
        <w:rPr>
          <w:rFonts w:ascii="Arial Unicode" w:hAnsi="Arial Unicode" w:cs="Sylfaen"/>
          <w:sz w:val="20"/>
          <w:lang w:val="hy-AM"/>
        </w:rPr>
        <w:t>Տեխնիկական բնութագիր-</w:t>
      </w:r>
      <w:r w:rsidRPr="00455832">
        <w:rPr>
          <w:rFonts w:ascii="Arial Unicode" w:hAnsi="Arial Unicode"/>
          <w:sz w:val="20"/>
          <w:lang w:val="hy-AM"/>
        </w:rPr>
        <w:t>գնման ժամանակացույցին համապատասխան և սահմանված ժամկետներով։</w:t>
      </w:r>
    </w:p>
    <w:p w:rsidR="00402CEF" w:rsidRPr="00455832" w:rsidRDefault="00402CEF" w:rsidP="00402CEF">
      <w:pPr>
        <w:ind w:firstLine="720"/>
        <w:jc w:val="both"/>
        <w:rPr>
          <w:rFonts w:ascii="Arial Unicode" w:hAnsi="Arial Unicode" w:cs="Sylfaen"/>
          <w:sz w:val="20"/>
          <w:lang w:val="hy-AM"/>
        </w:rPr>
      </w:pPr>
    </w:p>
    <w:p w:rsidR="00402CEF" w:rsidRPr="00455832" w:rsidRDefault="00402CEF" w:rsidP="00402CEF">
      <w:pPr>
        <w:ind w:firstLine="720"/>
        <w:jc w:val="both"/>
        <w:rPr>
          <w:rFonts w:ascii="Arial Unicode" w:hAnsi="Arial Unicode" w:cs="Sylfaen"/>
          <w:b/>
          <w:smallCaps/>
          <w:sz w:val="20"/>
          <w:lang w:val="hy-AM"/>
        </w:rPr>
      </w:pPr>
      <w:r w:rsidRPr="00455832">
        <w:rPr>
          <w:rFonts w:ascii="Arial Unicode" w:hAnsi="Arial Unicode" w:cs="Sylfaen"/>
          <w:b/>
          <w:smallCaps/>
          <w:sz w:val="20"/>
          <w:lang w:val="hy-AM"/>
        </w:rPr>
        <w:t>2. ԿՈՂՄԵՐԻ ԻՐԱՎՈՒՆՔՆԵՐԸ ԵՎ ՊԱՐՏԱԿԱՆՈՒԹՅՈՒՆՆԵՐԸ</w:t>
      </w:r>
    </w:p>
    <w:p w:rsidR="00402CEF" w:rsidRPr="00455832" w:rsidRDefault="00402CEF" w:rsidP="00402CEF">
      <w:pPr>
        <w:ind w:firstLine="720"/>
        <w:jc w:val="both"/>
        <w:rPr>
          <w:rFonts w:ascii="Arial Unicode" w:hAnsi="Arial Unicode" w:cs="Sylfaen"/>
          <w:sz w:val="20"/>
          <w:lang w:val="hy-AM"/>
        </w:rPr>
      </w:pPr>
      <w:r w:rsidRPr="00455832">
        <w:rPr>
          <w:rFonts w:ascii="Arial Unicode" w:hAnsi="Arial Unicode" w:cs="Sylfaen"/>
          <w:sz w:val="20"/>
          <w:lang w:val="hy-AM"/>
        </w:rPr>
        <w:t>2.1 Պատվիրատուն իրավունք ունի`</w:t>
      </w:r>
    </w:p>
    <w:p w:rsidR="00402CEF" w:rsidRPr="00455832" w:rsidRDefault="00402CEF" w:rsidP="00402CEF">
      <w:pPr>
        <w:ind w:firstLine="720"/>
        <w:jc w:val="both"/>
        <w:rPr>
          <w:rFonts w:ascii="Arial Unicode" w:hAnsi="Arial Unicode" w:cs="Sylfaen"/>
          <w:sz w:val="20"/>
          <w:lang w:val="hy-AM"/>
        </w:rPr>
      </w:pPr>
      <w:r w:rsidRPr="00455832">
        <w:rPr>
          <w:rFonts w:ascii="Arial Unicode" w:hAnsi="Arial Unicode"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402CEF" w:rsidRPr="00455832" w:rsidRDefault="00402CEF" w:rsidP="00402CEF">
      <w:pPr>
        <w:ind w:firstLine="720"/>
        <w:jc w:val="both"/>
        <w:rPr>
          <w:rFonts w:ascii="Arial Unicode" w:hAnsi="Arial Unicode"/>
          <w:sz w:val="20"/>
          <w:lang w:val="hy-AM"/>
        </w:rPr>
      </w:pPr>
      <w:r w:rsidRPr="00455832">
        <w:rPr>
          <w:rFonts w:ascii="Arial Unicode" w:hAnsi="Arial Unicode" w:cs="Sylfaen"/>
          <w:sz w:val="20"/>
          <w:lang w:val="hy-AM"/>
        </w:rPr>
        <w:t>2.1.2 Եթե</w:t>
      </w:r>
      <w:r w:rsidRPr="00455832">
        <w:rPr>
          <w:rFonts w:ascii="Arial Unicode" w:hAnsi="Arial Unicode" w:cs="Times Armenian"/>
          <w:sz w:val="20"/>
          <w:lang w:val="hy-AM"/>
        </w:rPr>
        <w:t xml:space="preserve"> մատուցվել է </w:t>
      </w:r>
      <w:r w:rsidRPr="00455832">
        <w:rPr>
          <w:rFonts w:ascii="Arial Unicode" w:hAnsi="Arial Unicode" w:cs="Sylfaen"/>
          <w:sz w:val="20"/>
          <w:lang w:val="hy-AM"/>
        </w:rPr>
        <w:t>պայմանագրի</w:t>
      </w:r>
      <w:r w:rsidRPr="00455832">
        <w:rPr>
          <w:rFonts w:ascii="Arial Unicode" w:hAnsi="Arial Unicode" w:cs="Times Armenian"/>
          <w:sz w:val="20"/>
          <w:lang w:val="hy-AM"/>
        </w:rPr>
        <w:t xml:space="preserve"> N 1 հավելվածում </w:t>
      </w:r>
      <w:r w:rsidRPr="00455832">
        <w:rPr>
          <w:rFonts w:ascii="Arial Unicode" w:hAnsi="Arial Unicode" w:cs="Sylfaen"/>
          <w:sz w:val="20"/>
          <w:lang w:val="hy-AM"/>
        </w:rPr>
        <w:t>նշվածՏեխնիկական բնութագիր-</w:t>
      </w:r>
      <w:r w:rsidRPr="00455832">
        <w:rPr>
          <w:rFonts w:ascii="Arial Unicode" w:hAnsi="Arial Unicode"/>
          <w:sz w:val="20"/>
          <w:lang w:val="hy-AM"/>
        </w:rPr>
        <w:t>գնման ժամանակացույցի</w:t>
      </w:r>
      <w:r w:rsidRPr="00455832">
        <w:rPr>
          <w:rFonts w:ascii="Arial Unicode" w:hAnsi="Arial Unicode" w:cs="Sylfaen"/>
          <w:sz w:val="20"/>
          <w:lang w:val="hy-AM"/>
        </w:rPr>
        <w:t>նչհամապատասխանող</w:t>
      </w:r>
      <w:r w:rsidRPr="00455832">
        <w:rPr>
          <w:rFonts w:ascii="Arial Unicode" w:hAnsi="Arial Unicode" w:cs="Times Armenian"/>
          <w:sz w:val="20"/>
          <w:lang w:val="hy-AM"/>
        </w:rPr>
        <w:t xml:space="preserve"> ծառայություն.</w:t>
      </w:r>
    </w:p>
    <w:p w:rsidR="00402CEF" w:rsidRPr="00455832" w:rsidRDefault="00402CEF" w:rsidP="00402CEF">
      <w:pPr>
        <w:ind w:firstLine="720"/>
        <w:jc w:val="both"/>
        <w:rPr>
          <w:rFonts w:ascii="Arial Unicode" w:hAnsi="Arial Unicode"/>
          <w:sz w:val="20"/>
          <w:lang w:val="hy-AM"/>
        </w:rPr>
      </w:pPr>
      <w:r w:rsidRPr="00455832">
        <w:rPr>
          <w:rFonts w:ascii="Arial Unicode" w:hAnsi="Arial Unicode" w:cs="Sylfaen"/>
          <w:sz w:val="20"/>
          <w:lang w:val="hy-AM"/>
        </w:rPr>
        <w:t>ա</w:t>
      </w:r>
      <w:r w:rsidRPr="00455832">
        <w:rPr>
          <w:rFonts w:ascii="Arial Unicode" w:hAnsi="Arial Unicode" w:cs="Times Armenian"/>
          <w:sz w:val="20"/>
          <w:lang w:val="hy-AM"/>
        </w:rPr>
        <w:t xml:space="preserve">) </w:t>
      </w:r>
      <w:r w:rsidRPr="00455832">
        <w:rPr>
          <w:rFonts w:ascii="Arial Unicode" w:hAnsi="Arial Unicode" w:cs="Sylfaen"/>
          <w:sz w:val="20"/>
          <w:lang w:val="hy-AM"/>
        </w:rPr>
        <w:t>Չընդունել</w:t>
      </w:r>
      <w:r w:rsidRPr="00455832">
        <w:rPr>
          <w:rFonts w:ascii="Arial Unicode" w:hAnsi="Arial Unicode" w:cs="Times Armenian"/>
          <w:sz w:val="20"/>
          <w:lang w:val="hy-AM"/>
        </w:rPr>
        <w:t xml:space="preserve"> ծառայությունը</w:t>
      </w:r>
      <w:r w:rsidRPr="00455832">
        <w:rPr>
          <w:rFonts w:ascii="Arial Unicode" w:hAnsi="Arial Unicode" w:cs="Sylfaen"/>
          <w:sz w:val="20"/>
          <w:lang w:val="hy-AM"/>
        </w:rPr>
        <w:t>՝ իրհայեցողությամբսահմանելովանպատշաճորակի</w:t>
      </w:r>
      <w:r w:rsidRPr="00455832">
        <w:rPr>
          <w:rFonts w:ascii="Arial Unicode" w:hAnsi="Arial Unicode" w:cs="Times Armenian"/>
          <w:sz w:val="20"/>
          <w:lang w:val="hy-AM"/>
        </w:rPr>
        <w:t xml:space="preserve"> ծառայությունը  </w:t>
      </w:r>
      <w:r w:rsidRPr="00455832">
        <w:rPr>
          <w:rFonts w:ascii="Arial Unicode" w:hAnsi="Arial Unicode" w:cs="Sylfaen"/>
          <w:sz w:val="20"/>
          <w:lang w:val="hy-AM"/>
        </w:rPr>
        <w:t>պայմանագրինհամապատասխանող</w:t>
      </w:r>
      <w:r w:rsidRPr="00455832">
        <w:rPr>
          <w:rFonts w:ascii="Arial Unicode" w:hAnsi="Arial Unicode" w:cs="Times Armenian"/>
          <w:sz w:val="20"/>
          <w:lang w:val="hy-AM"/>
        </w:rPr>
        <w:t xml:space="preserve"> ծ</w:t>
      </w:r>
      <w:r w:rsidRPr="00455832">
        <w:rPr>
          <w:rFonts w:ascii="Arial Unicode" w:hAnsi="Arial Unicode" w:cs="Sylfaen"/>
          <w:sz w:val="20"/>
          <w:lang w:val="hy-AM"/>
        </w:rPr>
        <w:t>առայությամբանհատույցփոխարինմանողջամիտժամկետ ևպահանջել</w:t>
      </w:r>
      <w:r w:rsidRPr="00455832">
        <w:rPr>
          <w:rFonts w:ascii="Arial Unicode" w:hAnsi="Arial Unicode" w:cs="Times Armenian"/>
          <w:sz w:val="20"/>
          <w:lang w:val="hy-AM"/>
        </w:rPr>
        <w:t xml:space="preserve"> Կատարողից </w:t>
      </w:r>
      <w:r w:rsidRPr="00455832">
        <w:rPr>
          <w:rFonts w:ascii="Arial Unicode" w:hAnsi="Arial Unicode" w:cs="Sylfaen"/>
          <w:sz w:val="20"/>
          <w:lang w:val="hy-AM"/>
        </w:rPr>
        <w:t>վճարելուպայմանագրի</w:t>
      </w:r>
      <w:r w:rsidRPr="00455832">
        <w:rPr>
          <w:rFonts w:ascii="Arial Unicode" w:hAnsi="Arial Unicode" w:cs="Times Armenian"/>
          <w:sz w:val="20"/>
          <w:lang w:val="hy-AM"/>
        </w:rPr>
        <w:t xml:space="preserve"> 5.2 </w:t>
      </w:r>
      <w:r w:rsidRPr="00455832">
        <w:rPr>
          <w:rFonts w:ascii="Arial Unicode" w:hAnsi="Arial Unicode" w:cs="Sylfaen"/>
          <w:sz w:val="20"/>
          <w:lang w:val="hy-AM"/>
        </w:rPr>
        <w:t>կետովնախատեսվածտուգանքը, ինչպես նաև 5.3 կետով նախատեսված տույժը</w:t>
      </w:r>
      <w:r w:rsidRPr="00455832">
        <w:rPr>
          <w:rFonts w:ascii="Arial Unicode" w:hAnsi="Arial Unicode" w:cs="Times Armenian"/>
          <w:sz w:val="20"/>
          <w:lang w:val="hy-AM"/>
        </w:rPr>
        <w:t>.</w:t>
      </w:r>
    </w:p>
    <w:p w:rsidR="00402CEF" w:rsidRPr="00455832" w:rsidRDefault="00402CEF" w:rsidP="00402CEF">
      <w:pPr>
        <w:tabs>
          <w:tab w:val="left" w:pos="1080"/>
        </w:tabs>
        <w:ind w:firstLine="720"/>
        <w:jc w:val="both"/>
        <w:rPr>
          <w:rFonts w:ascii="Arial Unicode" w:hAnsi="Arial Unicode"/>
          <w:sz w:val="20"/>
          <w:lang w:val="hy-AM"/>
        </w:rPr>
      </w:pPr>
      <w:r w:rsidRPr="00455832">
        <w:rPr>
          <w:rFonts w:ascii="Arial Unicode" w:hAnsi="Arial Unicode" w:cs="Sylfaen"/>
          <w:sz w:val="20"/>
          <w:lang w:val="hy-AM"/>
        </w:rPr>
        <w:t>բ</w:t>
      </w:r>
      <w:r w:rsidRPr="00455832">
        <w:rPr>
          <w:rFonts w:ascii="Arial Unicode" w:hAnsi="Arial Unicode"/>
          <w:sz w:val="20"/>
          <w:lang w:val="hy-AM"/>
        </w:rPr>
        <w:t>)</w:t>
      </w:r>
      <w:r w:rsidRPr="00455832">
        <w:rPr>
          <w:rFonts w:ascii="Arial Unicode" w:hAnsi="Arial Unicode"/>
          <w:sz w:val="20"/>
          <w:lang w:val="hy-AM"/>
        </w:rPr>
        <w:tab/>
      </w:r>
      <w:r w:rsidRPr="00455832">
        <w:rPr>
          <w:rFonts w:ascii="Arial Unicode" w:hAnsi="Arial Unicode" w:cs="Sylfaen"/>
          <w:sz w:val="20"/>
          <w:lang w:val="hy-AM"/>
        </w:rPr>
        <w:t>Հրաժարվելպայմանագիրըկատարելուցևպահանջելվերադարձնելու</w:t>
      </w:r>
      <w:r w:rsidRPr="00455832">
        <w:rPr>
          <w:rFonts w:ascii="Arial Unicode" w:hAnsi="Arial Unicode" w:cs="Times Armenian"/>
          <w:sz w:val="20"/>
          <w:lang w:val="hy-AM"/>
        </w:rPr>
        <w:t xml:space="preserve"> ծառայության </w:t>
      </w:r>
      <w:r w:rsidRPr="00455832">
        <w:rPr>
          <w:rFonts w:ascii="Arial Unicode" w:hAnsi="Arial Unicode" w:cs="Sylfaen"/>
          <w:sz w:val="20"/>
          <w:lang w:val="hy-AM"/>
        </w:rPr>
        <w:t>համարվճարվածգումարը և պահանջել</w:t>
      </w:r>
      <w:r w:rsidRPr="00455832">
        <w:rPr>
          <w:rFonts w:ascii="Arial Unicode" w:hAnsi="Arial Unicode" w:cs="Times Armenian"/>
          <w:sz w:val="20"/>
          <w:lang w:val="hy-AM"/>
        </w:rPr>
        <w:t xml:space="preserve"> Կատարողից </w:t>
      </w:r>
      <w:r w:rsidRPr="00455832">
        <w:rPr>
          <w:rFonts w:ascii="Arial Unicode" w:hAnsi="Arial Unicode" w:cs="Sylfaen"/>
          <w:sz w:val="20"/>
          <w:lang w:val="hy-AM"/>
        </w:rPr>
        <w:t>վճարելուպայմանագրի</w:t>
      </w:r>
      <w:r w:rsidRPr="00455832">
        <w:rPr>
          <w:rFonts w:ascii="Arial Unicode" w:hAnsi="Arial Unicode" w:cs="Times Armenian"/>
          <w:sz w:val="20"/>
          <w:lang w:val="hy-AM"/>
        </w:rPr>
        <w:t xml:space="preserve"> 5.2 </w:t>
      </w:r>
      <w:r w:rsidRPr="00455832">
        <w:rPr>
          <w:rFonts w:ascii="Arial Unicode" w:hAnsi="Arial Unicode" w:cs="Sylfaen"/>
          <w:sz w:val="20"/>
          <w:lang w:val="hy-AM"/>
        </w:rPr>
        <w:t>կետովնախատեսվածտուգանքը</w:t>
      </w:r>
      <w:r w:rsidRPr="00455832">
        <w:rPr>
          <w:rFonts w:ascii="Arial Unicode" w:hAnsi="Arial Unicode" w:cs="Times Armenian"/>
          <w:sz w:val="20"/>
          <w:lang w:val="hy-AM"/>
        </w:rPr>
        <w:t>.</w:t>
      </w:r>
    </w:p>
    <w:p w:rsidR="00402CEF" w:rsidRPr="00455832" w:rsidRDefault="00402CEF" w:rsidP="00402CEF">
      <w:pPr>
        <w:ind w:firstLine="720"/>
        <w:jc w:val="both"/>
        <w:rPr>
          <w:rFonts w:ascii="Arial Unicode" w:hAnsi="Arial Unicode"/>
          <w:sz w:val="20"/>
          <w:lang w:val="hy-AM"/>
        </w:rPr>
      </w:pPr>
      <w:r w:rsidRPr="00455832">
        <w:rPr>
          <w:rFonts w:ascii="Arial Unicode" w:hAnsi="Arial Unicode" w:cs="Sylfaen"/>
          <w:sz w:val="20"/>
          <w:lang w:val="hy-AM"/>
        </w:rPr>
        <w:t>2.1.3 Միակողմանիլուծելպայմանագիրը</w:t>
      </w:r>
      <w:r w:rsidRPr="00455832">
        <w:rPr>
          <w:rFonts w:ascii="Arial Unicode" w:hAnsi="Arial Unicode" w:cs="Times Armenian"/>
          <w:sz w:val="20"/>
          <w:lang w:val="hy-AM"/>
        </w:rPr>
        <w:t xml:space="preserve">, </w:t>
      </w:r>
      <w:r w:rsidRPr="00455832">
        <w:rPr>
          <w:rFonts w:ascii="Arial Unicode" w:hAnsi="Arial Unicode" w:cs="Sylfaen"/>
          <w:sz w:val="20"/>
          <w:lang w:val="hy-AM"/>
        </w:rPr>
        <w:t>եթե</w:t>
      </w:r>
      <w:r w:rsidRPr="00455832">
        <w:rPr>
          <w:rFonts w:ascii="Arial Unicode" w:hAnsi="Arial Unicode" w:cs="Times Armenian"/>
          <w:sz w:val="20"/>
          <w:lang w:val="hy-AM"/>
        </w:rPr>
        <w:t xml:space="preserve"> Կատարող</w:t>
      </w:r>
      <w:r w:rsidRPr="00455832">
        <w:rPr>
          <w:rFonts w:ascii="Arial Unicode" w:hAnsi="Arial Unicode" w:cs="Sylfaen"/>
          <w:sz w:val="20"/>
          <w:lang w:val="hy-AM"/>
        </w:rPr>
        <w:t>նէականորենխախտելէպայմանագիրը</w:t>
      </w:r>
      <w:r w:rsidRPr="00455832">
        <w:rPr>
          <w:rFonts w:ascii="Arial Unicode" w:hAnsi="Arial Unicode" w:cs="Times Armenian"/>
          <w:sz w:val="20"/>
          <w:lang w:val="hy-AM"/>
        </w:rPr>
        <w:t xml:space="preserve">։ </w:t>
      </w:r>
      <w:r w:rsidRPr="00455832">
        <w:rPr>
          <w:rFonts w:ascii="Arial Unicode" w:hAnsi="Arial Unicode" w:cs="Sylfaen"/>
          <w:sz w:val="20"/>
          <w:lang w:val="hy-AM"/>
        </w:rPr>
        <w:t>Կատարողի կողմից պայմանագիրըխախտելնէականէհամարվում</w:t>
      </w:r>
      <w:r w:rsidRPr="00455832">
        <w:rPr>
          <w:rFonts w:ascii="Arial Unicode" w:hAnsi="Arial Unicode" w:cs="Times Armenian"/>
          <w:sz w:val="20"/>
          <w:lang w:val="hy-AM"/>
        </w:rPr>
        <w:t xml:space="preserve">, </w:t>
      </w:r>
      <w:r w:rsidRPr="00455832">
        <w:rPr>
          <w:rFonts w:ascii="Arial Unicode" w:hAnsi="Arial Unicode" w:cs="Sylfaen"/>
          <w:sz w:val="20"/>
          <w:lang w:val="hy-AM"/>
        </w:rPr>
        <w:t>եթե՝</w:t>
      </w:r>
    </w:p>
    <w:p w:rsidR="00402CEF" w:rsidRPr="00455832" w:rsidRDefault="00402CEF" w:rsidP="00402CEF">
      <w:pPr>
        <w:ind w:firstLine="720"/>
        <w:jc w:val="both"/>
        <w:rPr>
          <w:rFonts w:ascii="Arial Unicode" w:hAnsi="Arial Unicode"/>
          <w:sz w:val="20"/>
          <w:lang w:val="hy-AM"/>
        </w:rPr>
      </w:pPr>
      <w:r w:rsidRPr="00455832">
        <w:rPr>
          <w:rFonts w:ascii="Arial Unicode" w:hAnsi="Arial Unicode" w:cs="Sylfaen"/>
          <w:sz w:val="20"/>
          <w:lang w:val="hy-AM"/>
        </w:rPr>
        <w:t>ա</w:t>
      </w:r>
      <w:r w:rsidRPr="00455832">
        <w:rPr>
          <w:rFonts w:ascii="Arial Unicode" w:hAnsi="Arial Unicode" w:cs="Times Armenian"/>
          <w:sz w:val="20"/>
          <w:lang w:val="hy-AM"/>
        </w:rPr>
        <w:t>) մատուցված ծառայությունը չի համապատասխանում պայմանագրի N 1 հավելվածով սահմանված պահանջներին</w:t>
      </w:r>
      <w:r w:rsidRPr="00455832">
        <w:rPr>
          <w:rFonts w:ascii="Arial Unicode" w:hAnsi="Arial Unicode" w:cs="Sylfaen"/>
          <w:sz w:val="20"/>
          <w:lang w:val="hy-AM"/>
        </w:rPr>
        <w:t>,</w:t>
      </w:r>
    </w:p>
    <w:p w:rsidR="00402CEF" w:rsidRPr="00455832" w:rsidRDefault="00402CEF" w:rsidP="00402CEF">
      <w:pPr>
        <w:ind w:firstLine="720"/>
        <w:jc w:val="both"/>
        <w:rPr>
          <w:rFonts w:ascii="Arial Unicode" w:hAnsi="Arial Unicode"/>
          <w:sz w:val="20"/>
          <w:lang w:val="hy-AM"/>
        </w:rPr>
      </w:pPr>
      <w:r w:rsidRPr="00455832">
        <w:rPr>
          <w:rFonts w:ascii="Arial Unicode" w:hAnsi="Arial Unicode" w:cs="Sylfaen"/>
          <w:sz w:val="20"/>
          <w:lang w:val="hy-AM"/>
        </w:rPr>
        <w:t>բ</w:t>
      </w:r>
      <w:r w:rsidRPr="00455832">
        <w:rPr>
          <w:rFonts w:ascii="Arial Unicode" w:hAnsi="Arial Unicode" w:cs="Times Armenian"/>
          <w:sz w:val="20"/>
          <w:lang w:val="hy-AM"/>
        </w:rPr>
        <w:t xml:space="preserve">) </w:t>
      </w:r>
      <w:r w:rsidRPr="00455832">
        <w:rPr>
          <w:rFonts w:ascii="Arial Unicode" w:hAnsi="Arial Unicode" w:cs="Sylfaen"/>
          <w:sz w:val="20"/>
          <w:lang w:val="hy-AM"/>
        </w:rPr>
        <w:t>խախտվել</w:t>
      </w:r>
      <w:r w:rsidRPr="00455832">
        <w:rPr>
          <w:rFonts w:ascii="Arial Unicode" w:hAnsi="Arial Unicode" w:cs="Times Armenian"/>
          <w:sz w:val="20"/>
          <w:lang w:val="hy-AM"/>
        </w:rPr>
        <w:t xml:space="preserve"> է ծառայության մատուցման </w:t>
      </w:r>
      <w:r w:rsidRPr="00455832">
        <w:rPr>
          <w:rFonts w:ascii="Arial Unicode" w:hAnsi="Arial Unicode" w:cs="Sylfaen"/>
          <w:sz w:val="20"/>
          <w:lang w:val="hy-AM"/>
        </w:rPr>
        <w:t>ժամկետը</w:t>
      </w:r>
      <w:r w:rsidRPr="00455832">
        <w:rPr>
          <w:rFonts w:ascii="Arial Unicode" w:hAnsi="Arial Unicode"/>
          <w:sz w:val="20"/>
          <w:lang w:val="hy-AM"/>
        </w:rPr>
        <w:t>։</w:t>
      </w:r>
    </w:p>
    <w:p w:rsidR="00402CEF" w:rsidRPr="00455832" w:rsidRDefault="00402CEF" w:rsidP="00402CEF">
      <w:pPr>
        <w:ind w:firstLine="720"/>
        <w:jc w:val="both"/>
        <w:rPr>
          <w:rFonts w:ascii="Arial Unicode" w:hAnsi="Arial Unicode" w:cs="Sylfaen"/>
          <w:sz w:val="20"/>
          <w:lang w:val="hy-AM"/>
        </w:rPr>
      </w:pPr>
    </w:p>
    <w:p w:rsidR="00402CEF" w:rsidRPr="00455832" w:rsidRDefault="00402CEF" w:rsidP="00402CEF">
      <w:pPr>
        <w:ind w:firstLine="720"/>
        <w:jc w:val="both"/>
        <w:rPr>
          <w:rFonts w:ascii="Arial Unicode" w:hAnsi="Arial Unicode" w:cs="Sylfaen"/>
          <w:b/>
          <w:sz w:val="20"/>
          <w:lang w:val="hy-AM"/>
        </w:rPr>
      </w:pPr>
      <w:r w:rsidRPr="00455832">
        <w:rPr>
          <w:rFonts w:ascii="Arial Unicode" w:hAnsi="Arial Unicode" w:cs="Sylfaen"/>
          <w:b/>
          <w:sz w:val="20"/>
          <w:lang w:val="hy-AM"/>
        </w:rPr>
        <w:t>2.2 Պատվիրատուն պարտավոր է`</w:t>
      </w:r>
    </w:p>
    <w:p w:rsidR="00402CEF" w:rsidRPr="00455832" w:rsidRDefault="00402CEF" w:rsidP="00402CEF">
      <w:pPr>
        <w:ind w:firstLine="720"/>
        <w:jc w:val="both"/>
        <w:rPr>
          <w:rFonts w:ascii="Arial Unicode" w:hAnsi="Arial Unicode" w:cs="Sylfaen"/>
          <w:sz w:val="20"/>
          <w:lang w:val="hy-AM"/>
        </w:rPr>
      </w:pPr>
      <w:r w:rsidRPr="00455832">
        <w:rPr>
          <w:rFonts w:ascii="Arial Unicode" w:hAnsi="Arial Unicode" w:cs="Sylfaen"/>
          <w:sz w:val="20"/>
          <w:lang w:val="hy-AM"/>
        </w:rPr>
        <w:t>2.2.1 Քննարկել և ընդունել Տեխնիկական բնութագիր-</w:t>
      </w:r>
      <w:r w:rsidRPr="00455832">
        <w:rPr>
          <w:rFonts w:ascii="Arial Unicode" w:hAnsi="Arial Unicode"/>
          <w:sz w:val="20"/>
          <w:lang w:val="hy-AM"/>
        </w:rPr>
        <w:t>գնման ժամանակացույցի</w:t>
      </w:r>
      <w:r w:rsidRPr="00455832">
        <w:rPr>
          <w:rFonts w:ascii="Arial Unicode" w:hAnsi="Arial Unicode"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402CEF" w:rsidRPr="00455832" w:rsidRDefault="00402CEF" w:rsidP="00402CEF">
      <w:pPr>
        <w:ind w:firstLine="720"/>
        <w:jc w:val="both"/>
        <w:rPr>
          <w:rFonts w:ascii="Arial Unicode" w:hAnsi="Arial Unicode" w:cs="Sylfaen"/>
          <w:sz w:val="20"/>
          <w:lang w:val="hy-AM"/>
        </w:rPr>
      </w:pPr>
      <w:r w:rsidRPr="00455832">
        <w:rPr>
          <w:rFonts w:ascii="Arial Unicode" w:hAnsi="Arial Unicode"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402CEF" w:rsidRPr="00455832" w:rsidRDefault="00402CEF" w:rsidP="00402CEF">
      <w:pPr>
        <w:ind w:firstLine="720"/>
        <w:jc w:val="both"/>
        <w:rPr>
          <w:rFonts w:ascii="Arial Unicode" w:hAnsi="Arial Unicode" w:cs="Sylfaen"/>
          <w:sz w:val="20"/>
          <w:lang w:val="hy-AM"/>
        </w:rPr>
      </w:pPr>
    </w:p>
    <w:p w:rsidR="00402CEF" w:rsidRPr="00455832" w:rsidRDefault="00402CEF" w:rsidP="00402CEF">
      <w:pPr>
        <w:ind w:firstLine="720"/>
        <w:jc w:val="both"/>
        <w:rPr>
          <w:rFonts w:ascii="Arial Unicode" w:hAnsi="Arial Unicode" w:cs="Sylfaen"/>
          <w:b/>
          <w:sz w:val="20"/>
          <w:lang w:val="hy-AM"/>
        </w:rPr>
      </w:pPr>
      <w:r w:rsidRPr="00455832">
        <w:rPr>
          <w:rFonts w:ascii="Arial Unicode" w:hAnsi="Arial Unicode" w:cs="Sylfaen"/>
          <w:b/>
          <w:sz w:val="20"/>
          <w:lang w:val="hy-AM"/>
        </w:rPr>
        <w:t>2.3 Կատարողն իրավունք ունի`</w:t>
      </w:r>
    </w:p>
    <w:p w:rsidR="00402CEF" w:rsidRPr="00455832" w:rsidRDefault="00402CEF" w:rsidP="00402CEF">
      <w:pPr>
        <w:ind w:firstLine="720"/>
        <w:jc w:val="both"/>
        <w:rPr>
          <w:rFonts w:ascii="Arial Unicode" w:hAnsi="Arial Unicode" w:cs="Sylfaen"/>
          <w:sz w:val="20"/>
          <w:lang w:val="hy-AM"/>
        </w:rPr>
      </w:pPr>
      <w:r w:rsidRPr="00455832">
        <w:rPr>
          <w:rFonts w:ascii="Arial Unicode" w:hAnsi="Arial Unicode"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402CEF" w:rsidRPr="00455832" w:rsidRDefault="00402CEF" w:rsidP="00402CEF">
      <w:pPr>
        <w:ind w:firstLine="720"/>
        <w:jc w:val="both"/>
        <w:rPr>
          <w:rFonts w:ascii="Arial Unicode" w:hAnsi="Arial Unicode"/>
          <w:sz w:val="20"/>
          <w:lang w:val="hy-AM"/>
        </w:rPr>
      </w:pPr>
    </w:p>
    <w:p w:rsidR="00402CEF" w:rsidRPr="00455832" w:rsidRDefault="00402CEF" w:rsidP="00402CEF">
      <w:pPr>
        <w:ind w:firstLine="720"/>
        <w:jc w:val="both"/>
        <w:rPr>
          <w:rFonts w:ascii="Arial Unicode" w:hAnsi="Arial Unicode" w:cs="Sylfaen"/>
          <w:b/>
          <w:sz w:val="20"/>
          <w:lang w:val="hy-AM"/>
        </w:rPr>
      </w:pPr>
      <w:r w:rsidRPr="00455832">
        <w:rPr>
          <w:rFonts w:ascii="Arial Unicode" w:hAnsi="Arial Unicode" w:cs="Sylfaen"/>
          <w:b/>
          <w:sz w:val="20"/>
          <w:lang w:val="hy-AM"/>
        </w:rPr>
        <w:t>2.4 Կատարողը պարտավոր է`</w:t>
      </w:r>
    </w:p>
    <w:p w:rsidR="00402CEF" w:rsidRPr="00455832" w:rsidRDefault="00402CEF" w:rsidP="00402CEF">
      <w:pPr>
        <w:ind w:firstLine="720"/>
        <w:jc w:val="both"/>
        <w:rPr>
          <w:rFonts w:ascii="Arial Unicode" w:hAnsi="Arial Unicode" w:cs="Sylfaen"/>
          <w:b/>
          <w:sz w:val="20"/>
          <w:lang w:val="hy-AM"/>
        </w:rPr>
      </w:pPr>
    </w:p>
    <w:p w:rsidR="00402CEF" w:rsidRPr="00455832" w:rsidRDefault="00402CEF" w:rsidP="00402CEF">
      <w:pPr>
        <w:pStyle w:val="31"/>
        <w:spacing w:line="240" w:lineRule="auto"/>
        <w:ind w:firstLine="0"/>
        <w:rPr>
          <w:rFonts w:ascii="Arial Unicode" w:hAnsi="Arial Unicode" w:cs="Sylfaen"/>
          <w:i/>
          <w:sz w:val="16"/>
          <w:szCs w:val="16"/>
          <w:lang w:val="hy-AM" w:eastAsia="ru-RU"/>
        </w:rPr>
      </w:pPr>
      <w:r w:rsidRPr="00455832">
        <w:rPr>
          <w:rFonts w:ascii="Arial Unicode" w:hAnsi="Arial Unicode" w:cs="Sylfaen"/>
          <w:i/>
          <w:sz w:val="16"/>
          <w:szCs w:val="16"/>
          <w:lang w:val="hy-AM" w:eastAsia="ru-RU"/>
        </w:rPr>
        <w:t>*</w:t>
      </w:r>
      <w:r w:rsidRPr="00455832">
        <w:rPr>
          <w:rFonts w:ascii="Arial Unicode" w:hAnsi="Arial Unicode"/>
          <w:i/>
          <w:sz w:val="16"/>
          <w:szCs w:val="16"/>
          <w:lang w:val="hy-AM"/>
        </w:rPr>
        <w:t xml:space="preserve"> լրացվում է հանձնաժողովի քարտուղարի կողմից` մինչև հրավերը տեղեկագրում հրապարակելը:</w:t>
      </w:r>
    </w:p>
    <w:p w:rsidR="00402CEF" w:rsidRPr="00455832" w:rsidRDefault="00402CEF" w:rsidP="00402CEF">
      <w:pPr>
        <w:ind w:firstLine="720"/>
        <w:jc w:val="both"/>
        <w:rPr>
          <w:rFonts w:ascii="Arial Unicode" w:hAnsi="Arial Unicode" w:cs="Sylfaen"/>
          <w:b/>
          <w:sz w:val="20"/>
          <w:lang w:val="hy-AM"/>
        </w:rPr>
      </w:pPr>
    </w:p>
    <w:p w:rsidR="00402CEF" w:rsidRPr="00455832" w:rsidRDefault="00402CEF" w:rsidP="00402CEF">
      <w:pPr>
        <w:ind w:firstLine="720"/>
        <w:jc w:val="both"/>
        <w:rPr>
          <w:rFonts w:ascii="Arial Unicode" w:hAnsi="Arial Unicode" w:cs="Sylfaen"/>
          <w:sz w:val="20"/>
          <w:lang w:val="hy-AM"/>
        </w:rPr>
      </w:pPr>
      <w:r w:rsidRPr="00455832">
        <w:rPr>
          <w:rFonts w:ascii="Arial Unicode" w:hAnsi="Arial Unicode"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402CEF" w:rsidRPr="00455832" w:rsidRDefault="00402CEF" w:rsidP="00402CEF">
      <w:pPr>
        <w:ind w:firstLine="720"/>
        <w:jc w:val="both"/>
        <w:rPr>
          <w:rFonts w:ascii="Arial Unicode" w:hAnsi="Arial Unicode" w:cs="Sylfaen"/>
          <w:sz w:val="20"/>
          <w:lang w:val="hy-AM"/>
        </w:rPr>
      </w:pPr>
      <w:r w:rsidRPr="00455832">
        <w:rPr>
          <w:rFonts w:ascii="Arial Unicode" w:hAnsi="Arial Unicode" w:cs="Sylfaen"/>
          <w:sz w:val="20"/>
          <w:lang w:val="hy-AM"/>
        </w:rPr>
        <w:t>2.4.2 Պայմանագրով նախատեսված դեպքերում վճարել պայմանագրի 5.2 և 5.3 կետերով նախատեսված տույժը և տուգանքը։</w:t>
      </w:r>
    </w:p>
    <w:p w:rsidR="00402CEF" w:rsidRPr="00455832" w:rsidRDefault="00402CEF" w:rsidP="00402CEF">
      <w:pPr>
        <w:ind w:firstLine="720"/>
        <w:jc w:val="both"/>
        <w:rPr>
          <w:rFonts w:ascii="Arial Unicode" w:hAnsi="Arial Unicode"/>
          <w:sz w:val="20"/>
          <w:lang w:val="hy-AM"/>
        </w:rPr>
      </w:pPr>
      <w:r w:rsidRPr="00455832">
        <w:rPr>
          <w:rFonts w:ascii="Arial Unicode" w:hAnsi="Arial Unicode"/>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402CEF" w:rsidRPr="00455832" w:rsidRDefault="00402CEF" w:rsidP="00402CEF">
      <w:pPr>
        <w:ind w:firstLine="720"/>
        <w:jc w:val="both"/>
        <w:rPr>
          <w:rFonts w:ascii="Arial Unicode" w:hAnsi="Arial Unicode"/>
          <w:sz w:val="20"/>
          <w:lang w:val="hy-AM"/>
        </w:rPr>
      </w:pPr>
    </w:p>
    <w:p w:rsidR="00402CEF" w:rsidRPr="00455832" w:rsidRDefault="00402CEF" w:rsidP="00402CEF">
      <w:pPr>
        <w:ind w:firstLine="720"/>
        <w:jc w:val="both"/>
        <w:rPr>
          <w:rFonts w:ascii="Arial Unicode" w:hAnsi="Arial Unicode" w:cs="Sylfaen"/>
          <w:b/>
          <w:sz w:val="20"/>
          <w:lang w:val="hy-AM"/>
        </w:rPr>
      </w:pPr>
      <w:r w:rsidRPr="00455832">
        <w:rPr>
          <w:rFonts w:ascii="Arial Unicode" w:hAnsi="Arial Unicode" w:cs="Sylfaen"/>
          <w:b/>
          <w:sz w:val="20"/>
          <w:lang w:val="hy-AM"/>
        </w:rPr>
        <w:t xml:space="preserve">3. ԾԱՌԱՅՈՒԹՅԱՆ </w:t>
      </w:r>
      <w:r w:rsidR="00891E17" w:rsidRPr="005B18DB">
        <w:rPr>
          <w:rFonts w:ascii="Arial Unicode" w:hAnsi="Arial Unicode" w:cs="Sylfaen"/>
          <w:b/>
          <w:sz w:val="20"/>
          <w:lang w:val="hy-AM"/>
        </w:rPr>
        <w:t xml:space="preserve"> </w:t>
      </w:r>
      <w:r w:rsidRPr="00455832">
        <w:rPr>
          <w:rFonts w:ascii="Arial Unicode" w:hAnsi="Arial Unicode" w:cs="Sylfaen"/>
          <w:b/>
          <w:sz w:val="20"/>
          <w:lang w:val="hy-AM"/>
        </w:rPr>
        <w:t xml:space="preserve">ՀԱՆՁՆՄԱՆ </w:t>
      </w:r>
      <w:r w:rsidR="00891E17" w:rsidRPr="005B18DB">
        <w:rPr>
          <w:rFonts w:ascii="Arial Unicode" w:hAnsi="Arial Unicode" w:cs="Sylfaen"/>
          <w:b/>
          <w:sz w:val="20"/>
          <w:lang w:val="hy-AM"/>
        </w:rPr>
        <w:t xml:space="preserve"> </w:t>
      </w:r>
      <w:r w:rsidRPr="00455832">
        <w:rPr>
          <w:rFonts w:ascii="Arial Unicode" w:hAnsi="Arial Unicode" w:cs="Sylfaen"/>
          <w:b/>
          <w:sz w:val="20"/>
          <w:lang w:val="hy-AM"/>
        </w:rPr>
        <w:t xml:space="preserve">ԵՎ </w:t>
      </w:r>
      <w:r w:rsidR="00891E17" w:rsidRPr="005B18DB">
        <w:rPr>
          <w:rFonts w:ascii="Arial Unicode" w:hAnsi="Arial Unicode" w:cs="Sylfaen"/>
          <w:b/>
          <w:sz w:val="20"/>
          <w:lang w:val="hy-AM"/>
        </w:rPr>
        <w:t xml:space="preserve"> </w:t>
      </w:r>
      <w:r w:rsidRPr="00455832">
        <w:rPr>
          <w:rFonts w:ascii="Arial Unicode" w:hAnsi="Arial Unicode" w:cs="Sylfaen"/>
          <w:b/>
          <w:sz w:val="20"/>
          <w:lang w:val="hy-AM"/>
        </w:rPr>
        <w:t>ԸՆԴՈՒՆՄԱՆ ԿԱՐԳԸ</w:t>
      </w:r>
    </w:p>
    <w:p w:rsidR="00402CEF" w:rsidRPr="00455832" w:rsidRDefault="00402CEF" w:rsidP="00402CEF">
      <w:pPr>
        <w:jc w:val="both"/>
        <w:rPr>
          <w:rFonts w:ascii="Arial Unicode" w:hAnsi="Arial Unicode"/>
          <w:sz w:val="20"/>
          <w:lang w:val="hy-AM"/>
        </w:rPr>
      </w:pPr>
    </w:p>
    <w:p w:rsidR="00402CEF" w:rsidRPr="00455832" w:rsidRDefault="00402CEF" w:rsidP="00402CEF">
      <w:pPr>
        <w:jc w:val="both"/>
        <w:rPr>
          <w:rFonts w:ascii="Arial Unicode" w:hAnsi="Arial Unicode" w:cs="Sylfaen"/>
          <w:sz w:val="20"/>
          <w:lang w:val="hy-AM"/>
        </w:rPr>
      </w:pPr>
      <w:r w:rsidRPr="00455832">
        <w:rPr>
          <w:rFonts w:ascii="Arial Unicode" w:hAnsi="Arial Unicode"/>
          <w:sz w:val="20"/>
          <w:lang w:val="hy-AM"/>
        </w:rPr>
        <w:t xml:space="preserve">3.1 Մատուցված ծառայությունն </w:t>
      </w:r>
      <w:r w:rsidRPr="00455832">
        <w:rPr>
          <w:rFonts w:ascii="Arial Unicode" w:hAnsi="Arial Unicode"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402CEF" w:rsidRPr="00455832" w:rsidRDefault="00402CEF" w:rsidP="00402CEF">
      <w:pPr>
        <w:ind w:firstLine="720"/>
        <w:jc w:val="both"/>
        <w:rPr>
          <w:rFonts w:ascii="Arial Unicode" w:hAnsi="Arial Unicode" w:cs="Sylfaen"/>
          <w:sz w:val="20"/>
          <w:szCs w:val="20"/>
          <w:lang w:val="hy-AM"/>
        </w:rPr>
      </w:pPr>
      <w:r w:rsidRPr="00455832">
        <w:rPr>
          <w:rFonts w:ascii="Arial Unicode" w:hAnsi="Arial Unicode"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455832">
        <w:rPr>
          <w:rFonts w:ascii="Arial Unicode" w:hAnsi="Arial Unicode" w:cs="Sylfaen"/>
          <w:sz w:val="20"/>
          <w:lang w:val="hy-AM"/>
        </w:rPr>
        <w:t>__ օրինակ</w:t>
      </w:r>
      <w:r w:rsidRPr="00455832">
        <w:rPr>
          <w:rFonts w:ascii="Arial Unicode" w:hAnsi="Arial Unicode" w:cs="Sylfaen"/>
          <w:sz w:val="20"/>
          <w:szCs w:val="20"/>
          <w:lang w:val="hy-AM"/>
        </w:rPr>
        <w:t xml:space="preserve"> (հավելված N 3): </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ա) հարցի կարգավորման համար ձեռնարկում է նման իրավիճակի համար պայմանագրով նախատեսված միջոցները.</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 xml:space="preserve"> բ) Կատարողի նկատմամբ կիրառում է պայմանագրով նախատեսված պատասխանատվության միջոցներ։</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 xml:space="preserve">3.3 Պատվիրատուն հանձնման-ընդունման արձանագրությունը ստանալու </w:t>
      </w:r>
      <w:r w:rsidRPr="00455832">
        <w:rPr>
          <w:rFonts w:ascii="Arial Unicode" w:hAnsi="Arial Unicode" w:cs="Sylfaen"/>
          <w:sz w:val="20"/>
          <w:szCs w:val="20"/>
          <w:lang w:val="hy-AM"/>
        </w:rPr>
        <w:t>օրվան հաջորդող աշխատանքային օրվանից հաշված  աշխատանքային օրվա ընթացքում</w:t>
      </w:r>
      <w:r w:rsidRPr="00455832">
        <w:rPr>
          <w:rFonts w:ascii="Arial Unicode" w:hAnsi="Arial Unicode"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455832">
        <w:rPr>
          <w:rFonts w:ascii="Arial Unicode" w:hAnsi="Arial Unicode"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455832">
        <w:rPr>
          <w:rFonts w:ascii="Arial Unicode" w:hAnsi="Arial Unicode" w:cs="Sylfaen"/>
          <w:sz w:val="20"/>
          <w:lang w:val="hy-AM"/>
        </w:rPr>
        <w:softHyphen/>
        <w:t xml:space="preserve">գրությունը: </w:t>
      </w:r>
    </w:p>
    <w:p w:rsidR="00402CEF" w:rsidRPr="00455832" w:rsidRDefault="00402CEF" w:rsidP="00402CEF">
      <w:pPr>
        <w:ind w:firstLine="720"/>
        <w:jc w:val="both"/>
        <w:rPr>
          <w:rFonts w:ascii="Arial Unicode" w:hAnsi="Arial Unicode" w:cs="Sylfaen"/>
          <w:b/>
          <w:sz w:val="20"/>
          <w:lang w:val="hy-AM"/>
        </w:rPr>
      </w:pPr>
    </w:p>
    <w:p w:rsidR="00402CEF" w:rsidRPr="00455832" w:rsidRDefault="00402CEF" w:rsidP="00402CEF">
      <w:pPr>
        <w:ind w:firstLine="720"/>
        <w:jc w:val="both"/>
        <w:rPr>
          <w:rFonts w:ascii="Arial Unicode" w:hAnsi="Arial Unicode" w:cs="Sylfaen"/>
          <w:b/>
          <w:sz w:val="20"/>
          <w:lang w:val="hy-AM"/>
        </w:rPr>
      </w:pPr>
      <w:r w:rsidRPr="00455832">
        <w:rPr>
          <w:rFonts w:ascii="Arial Unicode" w:hAnsi="Arial Unicode" w:cs="Sylfaen"/>
          <w:b/>
          <w:sz w:val="20"/>
          <w:lang w:val="hy-AM"/>
        </w:rPr>
        <w:t>4. ՊԱՅՄԱՆԱԳՐԻ ԳԻՆԸ</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4.1. Սույն պայմանագրով Կատարողի մատուցման ենթակա ծառայության գինը կազմում է _____(__</w:t>
      </w:r>
      <w:r w:rsidRPr="00455832">
        <w:rPr>
          <w:rFonts w:ascii="Arial Unicode" w:hAnsi="Arial Unicode" w:cs="Sylfaen"/>
          <w:sz w:val="18"/>
          <w:szCs w:val="18"/>
          <w:u w:val="single"/>
          <w:lang w:val="hy-AM"/>
        </w:rPr>
        <w:t>տառերով</w:t>
      </w:r>
      <w:r w:rsidRPr="00455832">
        <w:rPr>
          <w:rFonts w:ascii="Arial Unicode" w:hAnsi="Arial Unicode" w:cs="Sylfaen"/>
          <w:sz w:val="20"/>
          <w:lang w:val="hy-AM"/>
        </w:rPr>
        <w:t>__ ) ՀՀ դրամ, ներառյալ ԱԱՀ-ն:</w:t>
      </w:r>
      <w:r w:rsidRPr="00455832">
        <w:rPr>
          <w:rFonts w:ascii="Arial Unicode" w:hAnsi="Arial Unicode" w:cs="Sylfaen"/>
          <w:sz w:val="20"/>
          <w:vertAlign w:val="superscript"/>
          <w:lang w:val="hy-AM"/>
        </w:rPr>
        <w:t>2029</w:t>
      </w:r>
      <w:r w:rsidRPr="00455832">
        <w:rPr>
          <w:rStyle w:val="af6"/>
          <w:rFonts w:ascii="Arial Unicode" w:hAnsi="Arial Unicode" w:cs="Sylfaen"/>
          <w:sz w:val="20"/>
          <w:lang w:val="hy-AM"/>
        </w:rPr>
        <w:footnoteReference w:id="9"/>
      </w:r>
    </w:p>
    <w:p w:rsidR="00402CEF" w:rsidRPr="00455832" w:rsidRDefault="00402CEF" w:rsidP="00402CEF">
      <w:pPr>
        <w:ind w:firstLine="720"/>
        <w:jc w:val="both"/>
        <w:rPr>
          <w:rFonts w:ascii="Arial Unicode" w:hAnsi="Arial Unicode" w:cs="Sylfaen"/>
          <w:sz w:val="20"/>
          <w:lang w:val="hy-AM"/>
        </w:rPr>
      </w:pPr>
      <w:r w:rsidRPr="00455832">
        <w:rPr>
          <w:rFonts w:ascii="Arial Unicode" w:hAnsi="Arial Unicode" w:cs="Sylfaen"/>
          <w:sz w:val="20"/>
          <w:lang w:val="hy-AM"/>
        </w:rPr>
        <w:lastRenderedPageBreak/>
        <w:t>Գինը ներառում է Կատարողի կողմից իրականացվող բոլոր ծախսերը` այդ թվում հարկերը, տուրքերը և ՀՀ օրենդրությամբ սահմանված այլ վճարները։</w:t>
      </w:r>
    </w:p>
    <w:p w:rsidR="00402CEF" w:rsidRPr="00455832" w:rsidRDefault="00402CEF" w:rsidP="00402CEF">
      <w:pPr>
        <w:ind w:firstLine="720"/>
        <w:jc w:val="both"/>
        <w:rPr>
          <w:rFonts w:ascii="Arial Unicode" w:hAnsi="Arial Unicode" w:cs="Sylfaen"/>
          <w:sz w:val="20"/>
          <w:lang w:val="hy-AM"/>
        </w:rPr>
      </w:pPr>
      <w:r w:rsidRPr="00455832">
        <w:rPr>
          <w:rFonts w:ascii="Arial Unicode" w:hAnsi="Arial Unicode"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402CEF" w:rsidRPr="00455832" w:rsidRDefault="00402CEF" w:rsidP="00402CEF">
      <w:pPr>
        <w:jc w:val="both"/>
        <w:rPr>
          <w:rFonts w:ascii="Arial Unicode" w:hAnsi="Arial Unicode"/>
          <w:sz w:val="20"/>
          <w:lang w:val="hy-AM"/>
        </w:rPr>
      </w:pPr>
      <w:r w:rsidRPr="00455832">
        <w:rPr>
          <w:rFonts w:ascii="Arial Unicode" w:hAnsi="Arial Unicode" w:cs="Sylfaen"/>
          <w:sz w:val="20"/>
          <w:lang w:val="hy-AM"/>
        </w:rPr>
        <w:t>4.1.1 Պայմանա</w:t>
      </w:r>
      <w:r w:rsidRPr="00455832">
        <w:rPr>
          <w:rFonts w:ascii="Arial Unicode" w:hAnsi="Arial Unicode" w:cs="Times Armenian"/>
          <w:sz w:val="20"/>
          <w:lang w:val="hy-AM"/>
        </w:rPr>
        <w:t>գ</w:t>
      </w:r>
      <w:r w:rsidRPr="00455832">
        <w:rPr>
          <w:rFonts w:ascii="Arial Unicode" w:hAnsi="Arial Unicode" w:cs="Sylfaen"/>
          <w:sz w:val="20"/>
          <w:lang w:val="hy-AM"/>
        </w:rPr>
        <w:t>րի</w:t>
      </w:r>
      <w:r w:rsidRPr="00455832">
        <w:rPr>
          <w:rFonts w:ascii="Arial Unicode" w:hAnsi="Arial Unicode" w:cs="Times Armenian"/>
          <w:sz w:val="20"/>
          <w:lang w:val="hy-AM"/>
        </w:rPr>
        <w:t xml:space="preserve"> գ</w:t>
      </w:r>
      <w:r w:rsidRPr="00455832">
        <w:rPr>
          <w:rFonts w:ascii="Arial Unicode" w:hAnsi="Arial Unicode" w:cs="Sylfaen"/>
          <w:sz w:val="20"/>
          <w:lang w:val="hy-AM"/>
        </w:rPr>
        <w:t>նից`</w:t>
      </w:r>
      <w:r w:rsidRPr="00455832">
        <w:rPr>
          <w:rFonts w:ascii="Arial Unicode" w:hAnsi="Arial Unicode" w:cs="Times Armenian"/>
          <w:sz w:val="20"/>
          <w:lang w:val="hy-AM"/>
        </w:rPr>
        <w:t xml:space="preserve"> մինչև----------- (--------------------------) </w:t>
      </w:r>
      <w:r w:rsidRPr="00455832">
        <w:rPr>
          <w:rFonts w:ascii="Arial Unicode" w:hAnsi="Arial Unicode" w:cs="Sylfaen"/>
          <w:sz w:val="20"/>
          <w:lang w:val="hy-AM"/>
        </w:rPr>
        <w:t>ՀՀդրամը</w:t>
      </w:r>
      <w:r w:rsidRPr="00455832">
        <w:rPr>
          <w:rFonts w:ascii="Arial Unicode" w:hAnsi="Arial Unicode" w:cs="Times Armenian"/>
          <w:sz w:val="20"/>
          <w:lang w:val="hy-AM"/>
        </w:rPr>
        <w:t xml:space="preserve">, </w:t>
      </w:r>
      <w:r w:rsidRPr="00455832">
        <w:rPr>
          <w:rFonts w:ascii="Arial Unicode" w:hAnsi="Arial Unicode" w:cs="Sylfaen"/>
          <w:sz w:val="20"/>
          <w:lang w:val="hy-AM"/>
        </w:rPr>
        <w:t>Պատվիրատուն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փոխանցում</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է</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Կատարողի</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բանկային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հաշվին</w:t>
      </w:r>
      <w:r w:rsidRPr="00455832">
        <w:rPr>
          <w:rFonts w:ascii="Arial Unicode" w:hAnsi="Arial Unicode" w:cs="Times Armenian"/>
          <w:sz w:val="20"/>
          <w:lang w:val="hy-AM"/>
        </w:rPr>
        <w:t xml:space="preserve">` </w:t>
      </w:r>
      <w:r w:rsidRPr="00455832">
        <w:rPr>
          <w:rFonts w:ascii="Arial Unicode" w:hAnsi="Arial Unicode" w:cs="Sylfaen"/>
          <w:sz w:val="20"/>
          <w:lang w:val="hy-AM"/>
        </w:rPr>
        <w:t>որպես</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կանխավճար։ Կանխավճարի</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մարումն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իրականացվում</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է</w:t>
      </w:r>
      <w:r w:rsidR="00891E17" w:rsidRPr="00455832">
        <w:rPr>
          <w:rFonts w:ascii="Arial Unicode" w:hAnsi="Arial Unicode" w:cs="Sylfaen"/>
          <w:sz w:val="20"/>
          <w:lang w:val="hy-AM"/>
        </w:rPr>
        <w:t xml:space="preserve"> </w:t>
      </w:r>
      <w:r w:rsidRPr="00455832">
        <w:rPr>
          <w:rFonts w:ascii="Arial Unicode" w:hAnsi="Arial Unicode"/>
          <w:sz w:val="20"/>
          <w:lang w:val="hy-AM"/>
        </w:rPr>
        <w:t>հանձնման-ընդունման արձանագրությունների</w:t>
      </w:r>
      <w:r w:rsidR="00891E17" w:rsidRPr="00455832">
        <w:rPr>
          <w:rFonts w:ascii="Arial Unicode" w:hAnsi="Arial Unicode"/>
          <w:sz w:val="20"/>
          <w:lang w:val="hy-AM"/>
        </w:rPr>
        <w:t xml:space="preserve"> </w:t>
      </w:r>
      <w:r w:rsidRPr="00455832">
        <w:rPr>
          <w:rFonts w:ascii="Arial Unicode" w:hAnsi="Arial Unicode" w:cs="Sylfaen"/>
          <w:sz w:val="20"/>
          <w:lang w:val="hy-AM"/>
        </w:rPr>
        <w:t>հիման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վրա</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կատարվող</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վճարումներից</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նվազեցումներ</w:t>
      </w:r>
      <w:r w:rsidRPr="00455832">
        <w:rPr>
          <w:rFonts w:ascii="Arial Unicode" w:hAnsi="Arial Unicode" w:cs="Times Armenian"/>
          <w:sz w:val="20"/>
          <w:lang w:val="hy-AM"/>
        </w:rPr>
        <w:t xml:space="preserve"> (</w:t>
      </w:r>
      <w:r w:rsidRPr="00455832">
        <w:rPr>
          <w:rFonts w:ascii="Arial Unicode" w:hAnsi="Arial Unicode" w:cs="Sylfaen"/>
          <w:sz w:val="20"/>
          <w:lang w:val="hy-AM"/>
        </w:rPr>
        <w:t>պահումներ</w:t>
      </w:r>
      <w:r w:rsidRPr="00455832">
        <w:rPr>
          <w:rFonts w:ascii="Arial Unicode" w:hAnsi="Arial Unicode" w:cs="Times Armenian"/>
          <w:sz w:val="20"/>
          <w:lang w:val="hy-AM"/>
        </w:rPr>
        <w:t xml:space="preserve">) </w:t>
      </w:r>
      <w:r w:rsidRPr="00455832">
        <w:rPr>
          <w:rFonts w:ascii="Arial Unicode" w:hAnsi="Arial Unicode" w:cs="Sylfaen"/>
          <w:sz w:val="20"/>
          <w:lang w:val="hy-AM"/>
        </w:rPr>
        <w:t>կատարելուձևով</w:t>
      </w:r>
      <w:r w:rsidRPr="00455832">
        <w:rPr>
          <w:rFonts w:ascii="Arial Unicode" w:hAnsi="Arial Unicode" w:cs="Times Armenian"/>
          <w:sz w:val="20"/>
          <w:lang w:val="hy-AM"/>
        </w:rPr>
        <w:t>։ Ընդ որում մինչև կանխավճարի ամբողջական մարումը, Կատարողին վճարումներ չեն կատարվում</w:t>
      </w:r>
      <w:r w:rsidRPr="00455832">
        <w:rPr>
          <w:rFonts w:ascii="Arial Unicode" w:hAnsi="Arial Unicode" w:cs="Sylfaen"/>
          <w:sz w:val="20"/>
          <w:lang w:val="hy-AM"/>
        </w:rPr>
        <w:t>:</w:t>
      </w:r>
      <w:r w:rsidRPr="00455832">
        <w:rPr>
          <w:rFonts w:ascii="Arial Unicode" w:hAnsi="Arial Unicode" w:cs="Sylfaen"/>
          <w:sz w:val="20"/>
          <w:vertAlign w:val="superscript"/>
          <w:lang w:val="hy-AM"/>
        </w:rPr>
        <w:t>2130</w:t>
      </w:r>
      <w:r w:rsidRPr="00455832">
        <w:rPr>
          <w:rStyle w:val="af6"/>
          <w:rFonts w:ascii="Arial Unicode" w:hAnsi="Arial Unicode" w:cs="Sylfaen"/>
          <w:sz w:val="20"/>
          <w:lang w:val="hy-AM"/>
        </w:rPr>
        <w:footnoteReference w:id="10"/>
      </w:r>
    </w:p>
    <w:p w:rsidR="00402CEF" w:rsidRPr="00455832" w:rsidRDefault="00402CEF" w:rsidP="00402CEF">
      <w:pPr>
        <w:jc w:val="both"/>
        <w:rPr>
          <w:rFonts w:ascii="Arial Unicode" w:hAnsi="Arial Unicode"/>
          <w:sz w:val="20"/>
          <w:lang w:val="hy-AM"/>
        </w:rPr>
      </w:pPr>
      <w:r w:rsidRPr="00455832">
        <w:rPr>
          <w:rFonts w:ascii="Arial Unicode" w:hAnsi="Arial Unicode" w:cs="Sylfaen"/>
          <w:sz w:val="20"/>
          <w:lang w:val="hy-AM"/>
        </w:rPr>
        <w:t>4.2 Պատվիրատուն իրեն մատուցած ծառայության</w:t>
      </w:r>
      <w:r w:rsidRPr="00455832">
        <w:rPr>
          <w:rFonts w:ascii="Arial Unicode" w:hAnsi="Arial Unicode"/>
          <w:sz w:val="20"/>
          <w:lang w:val="hy-AM"/>
        </w:rPr>
        <w:t xml:space="preserve"> դիմաց վճարում է ՀՀ դրամով անկանխիկ` դրամական միջոցները </w:t>
      </w:r>
      <w:r w:rsidRPr="00455832">
        <w:rPr>
          <w:rFonts w:ascii="Arial Unicode" w:hAnsi="Arial Unicode" w:cs="Sylfaen"/>
          <w:sz w:val="20"/>
          <w:lang w:val="hy-AM"/>
        </w:rPr>
        <w:t>Կատարողի</w:t>
      </w:r>
      <w:r w:rsidRPr="00455832">
        <w:rPr>
          <w:rFonts w:ascii="Arial Unicode" w:hAnsi="Arial Unicode"/>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402CEF" w:rsidRPr="00455832" w:rsidRDefault="00402CEF" w:rsidP="00402CEF">
      <w:pPr>
        <w:ind w:firstLine="720"/>
        <w:jc w:val="both"/>
        <w:rPr>
          <w:rFonts w:ascii="Arial Unicode" w:hAnsi="Arial Unicode" w:cs="Sylfaen"/>
          <w:sz w:val="20"/>
          <w:lang w:val="hy-AM"/>
        </w:rPr>
      </w:pPr>
    </w:p>
    <w:p w:rsidR="00402CEF" w:rsidRPr="00455832" w:rsidRDefault="00402CEF" w:rsidP="00402CEF">
      <w:pPr>
        <w:ind w:firstLine="720"/>
        <w:jc w:val="both"/>
        <w:rPr>
          <w:rFonts w:ascii="Arial Unicode" w:hAnsi="Arial Unicode" w:cs="Sylfaen"/>
          <w:b/>
          <w:sz w:val="20"/>
          <w:lang w:val="hy-AM"/>
        </w:rPr>
      </w:pPr>
      <w:r w:rsidRPr="00455832">
        <w:rPr>
          <w:rFonts w:ascii="Arial Unicode" w:hAnsi="Arial Unicode" w:cs="Sylfaen"/>
          <w:b/>
          <w:sz w:val="20"/>
          <w:lang w:val="hy-AM"/>
        </w:rPr>
        <w:t>5. ԿՈՂՄԵՐԻ ՊԱՏԱՍԽԱՆԱՏՎՈՒԹՅՈՒՆԸ</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5.1 Կատարողը պատասխանատվություն է կրում ծառայության մատուցման` պայմանագրի պահանջների պահպանման համար։</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5.2 Պայմանագրի</w:t>
      </w:r>
      <w:r w:rsidRPr="00455832">
        <w:rPr>
          <w:rFonts w:ascii="Arial Unicode" w:hAnsi="Arial Unicode" w:cs="Times Armenian"/>
          <w:sz w:val="20"/>
          <w:lang w:val="hy-AM"/>
        </w:rPr>
        <w:t xml:space="preserve"> N 1 հավելվածում </w:t>
      </w:r>
      <w:r w:rsidRPr="00455832">
        <w:rPr>
          <w:rFonts w:ascii="Arial Unicode" w:hAnsi="Arial Unicode" w:cs="Sylfaen"/>
          <w:sz w:val="20"/>
          <w:lang w:val="hy-AM"/>
        </w:rPr>
        <w:t>նշված</w:t>
      </w:r>
      <w:r w:rsidRPr="00455832">
        <w:rPr>
          <w:rFonts w:ascii="Arial Unicode" w:hAnsi="Arial Unicode" w:cs="Times Armenian"/>
          <w:sz w:val="20"/>
          <w:lang w:val="hy-AM"/>
        </w:rPr>
        <w:t xml:space="preserve"> տ</w:t>
      </w:r>
      <w:r w:rsidRPr="00455832">
        <w:rPr>
          <w:rFonts w:ascii="Arial Unicode" w:hAnsi="Arial Unicode" w:cs="Sylfaen"/>
          <w:sz w:val="20"/>
          <w:lang w:val="hy-AM"/>
        </w:rPr>
        <w:t>եխնիկական բնութագր</w:t>
      </w:r>
      <w:r w:rsidRPr="00455832">
        <w:rPr>
          <w:rFonts w:ascii="Arial Unicode" w:hAnsi="Arial Unicode"/>
          <w:sz w:val="20"/>
          <w:lang w:val="hy-AM"/>
        </w:rPr>
        <w:t>ի</w:t>
      </w:r>
      <w:r w:rsidRPr="00455832">
        <w:rPr>
          <w:rFonts w:ascii="Arial Unicode" w:hAnsi="Arial Unicode" w:cs="Sylfaen"/>
          <w:sz w:val="20"/>
          <w:lang w:val="hy-AM"/>
        </w:rPr>
        <w:t>նչհամապատասխանող</w:t>
      </w:r>
      <w:r w:rsidRPr="00455832">
        <w:rPr>
          <w:rFonts w:ascii="Arial Unicode" w:hAnsi="Arial Unicode" w:cs="Times Armenian"/>
          <w:sz w:val="20"/>
          <w:lang w:val="hy-AM"/>
        </w:rPr>
        <w:t xml:space="preserve"> ծառայություն</w:t>
      </w:r>
      <w:r w:rsidRPr="00455832">
        <w:rPr>
          <w:rFonts w:ascii="Arial Unicode" w:hAnsi="Arial Unicode"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455832">
        <w:rPr>
          <w:rFonts w:ascii="Arial Unicode" w:hAnsi="Arial Unicode" w:cs="Sylfaen"/>
          <w:sz w:val="20"/>
          <w:vertAlign w:val="superscript"/>
          <w:lang w:val="hy-AM"/>
        </w:rPr>
        <w:t>2332</w:t>
      </w:r>
      <w:r w:rsidRPr="00455832">
        <w:rPr>
          <w:rStyle w:val="af6"/>
          <w:rFonts w:ascii="Arial Unicode" w:hAnsi="Arial Unicode" w:cs="Sylfaen"/>
          <w:sz w:val="20"/>
          <w:lang w:val="hy-AM"/>
        </w:rPr>
        <w:footnoteReference w:id="11"/>
      </w:r>
      <w:r w:rsidRPr="00455832">
        <w:rPr>
          <w:rFonts w:ascii="Arial Unicode" w:hAnsi="Arial Unicode"/>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402CEF" w:rsidRPr="00455832" w:rsidRDefault="00402CEF" w:rsidP="00402CEF">
      <w:pPr>
        <w:jc w:val="both"/>
        <w:rPr>
          <w:rFonts w:ascii="Arial Unicode" w:hAnsi="Arial Unicode" w:cs="Sylfaen"/>
          <w:sz w:val="20"/>
          <w:lang w:val="hy-AM"/>
        </w:rPr>
      </w:pPr>
      <w:r w:rsidRPr="00455832">
        <w:rPr>
          <w:rFonts w:ascii="Arial Unicode" w:hAnsi="Arial Unicode" w:cs="Sylfaen"/>
          <w:sz w:val="20"/>
          <w:lang w:val="hy-AM"/>
        </w:rPr>
        <w:t>5.7 Տույժերի և (կամ) տուգանքի վճարումը Կողմերին չի ազատում իրենց պայմանագրային պարտավորությունները լրիվ կատարելուց։</w:t>
      </w:r>
    </w:p>
    <w:p w:rsidR="00402CEF" w:rsidRPr="00455832" w:rsidRDefault="00402CEF" w:rsidP="00402CEF">
      <w:pPr>
        <w:ind w:firstLine="720"/>
        <w:jc w:val="both"/>
        <w:rPr>
          <w:rFonts w:ascii="Arial Unicode" w:hAnsi="Arial Unicode" w:cs="Sylfaen"/>
          <w:sz w:val="20"/>
          <w:lang w:val="hy-AM"/>
        </w:rPr>
      </w:pPr>
    </w:p>
    <w:p w:rsidR="00402CEF" w:rsidRPr="00455832" w:rsidRDefault="00402CEF" w:rsidP="00402CEF">
      <w:pPr>
        <w:ind w:firstLine="720"/>
        <w:jc w:val="both"/>
        <w:rPr>
          <w:rFonts w:ascii="Arial Unicode" w:hAnsi="Arial Unicode" w:cs="Sylfaen"/>
          <w:sz w:val="20"/>
          <w:lang w:val="hy-AM"/>
        </w:rPr>
      </w:pPr>
      <w:r w:rsidRPr="00455832">
        <w:rPr>
          <w:rFonts w:ascii="Arial Unicode" w:hAnsi="Arial Unicode" w:cs="Sylfaen"/>
          <w:b/>
          <w:sz w:val="20"/>
          <w:lang w:val="hy-AM"/>
        </w:rPr>
        <w:lastRenderedPageBreak/>
        <w:t>6. ԱՆՀԱՂԹԱՀԱՐԵԼԻ ՈՒԺԻ ԱԶԴԵՑՈՒԹՅՈՒՆ</w:t>
      </w:r>
      <w:r w:rsidRPr="00455832">
        <w:rPr>
          <w:rFonts w:ascii="Arial Unicode" w:hAnsi="Arial Unicode" w:cs="Times Armenian"/>
          <w:b/>
          <w:sz w:val="20"/>
          <w:lang w:val="hy-AM"/>
        </w:rPr>
        <w:t>(</w:t>
      </w:r>
      <w:r w:rsidRPr="00455832">
        <w:rPr>
          <w:rFonts w:ascii="Arial Unicode" w:hAnsi="Arial Unicode" w:cs="Sylfaen"/>
          <w:b/>
          <w:sz w:val="20"/>
          <w:lang w:val="hy-AM"/>
        </w:rPr>
        <w:t>ՖՈՐՍ</w:t>
      </w:r>
      <w:r w:rsidRPr="00455832">
        <w:rPr>
          <w:rFonts w:ascii="Arial Unicode" w:hAnsi="Arial Unicode" w:cs="Times Armenian"/>
          <w:b/>
          <w:sz w:val="20"/>
          <w:lang w:val="hy-AM"/>
        </w:rPr>
        <w:t>-</w:t>
      </w:r>
      <w:r w:rsidRPr="00455832">
        <w:rPr>
          <w:rFonts w:ascii="Arial Unicode" w:hAnsi="Arial Unicode" w:cs="Sylfaen"/>
          <w:b/>
          <w:sz w:val="20"/>
          <w:lang w:val="hy-AM"/>
        </w:rPr>
        <w:t>ՄԱԺՈՐ</w:t>
      </w:r>
      <w:r w:rsidRPr="00455832">
        <w:rPr>
          <w:rFonts w:ascii="Arial Unicode" w:hAnsi="Arial Unicode"/>
          <w:b/>
          <w:sz w:val="20"/>
          <w:lang w:val="hy-AM"/>
        </w:rPr>
        <w:t>)</w:t>
      </w:r>
    </w:p>
    <w:p w:rsidR="00402CEF" w:rsidRPr="00455832" w:rsidRDefault="00402CEF" w:rsidP="00402CEF">
      <w:pPr>
        <w:jc w:val="both"/>
        <w:rPr>
          <w:rFonts w:ascii="Arial Unicode" w:hAnsi="Arial Unicode"/>
          <w:sz w:val="20"/>
          <w:lang w:val="hy-AM"/>
        </w:rPr>
      </w:pPr>
      <w:r w:rsidRPr="00455832">
        <w:rPr>
          <w:rFonts w:ascii="Arial Unicode" w:hAnsi="Arial Unicode" w:cs="Sylfaen"/>
          <w:sz w:val="20"/>
          <w:lang w:val="hy-AM"/>
        </w:rPr>
        <w:t>Սույն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պայմանագրով</w:t>
      </w:r>
      <w:r w:rsidR="00891E17" w:rsidRPr="00455832">
        <w:rPr>
          <w:rFonts w:ascii="Arial Unicode" w:hAnsi="Arial Unicode" w:cs="Sylfaen"/>
          <w:sz w:val="20"/>
          <w:lang w:val="hy-AM"/>
        </w:rPr>
        <w:t xml:space="preserve"> </w:t>
      </w:r>
      <w:r w:rsidRPr="00455832">
        <w:rPr>
          <w:rFonts w:ascii="Arial Unicode" w:hAnsi="Arial Unicode" w:cs="Sylfaen"/>
          <w:sz w:val="20"/>
          <w:lang w:val="hy-AM"/>
        </w:rPr>
        <w:t>և</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սույն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պայմանագրի</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հիման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վրա</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կնքված</w:t>
      </w:r>
      <w:r w:rsidRPr="00455832">
        <w:rPr>
          <w:rFonts w:ascii="Arial Unicode" w:hAnsi="Arial Unicode" w:cs="Times Armenian"/>
          <w:sz w:val="20"/>
          <w:lang w:val="hy-AM"/>
        </w:rPr>
        <w:t xml:space="preserve"> հ</w:t>
      </w:r>
      <w:r w:rsidRPr="00455832">
        <w:rPr>
          <w:rFonts w:ascii="Arial Unicode" w:hAnsi="Arial Unicode" w:cs="Sylfaen"/>
          <w:sz w:val="20"/>
          <w:lang w:val="hy-AM"/>
        </w:rPr>
        <w:t>ամաձայնագրերով</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պարտավորություններն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ամբողջությամբ</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կամ</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մասնակիորեն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չկատարելու</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համար</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կողմերն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ազատվում</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են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պատասխանատվությունից</w:t>
      </w:r>
      <w:r w:rsidRPr="00455832">
        <w:rPr>
          <w:rFonts w:ascii="Arial Unicode" w:hAnsi="Arial Unicode" w:cs="Times Armenian"/>
          <w:sz w:val="20"/>
          <w:lang w:val="hy-AM"/>
        </w:rPr>
        <w:t xml:space="preserve">, </w:t>
      </w:r>
      <w:r w:rsidRPr="00455832">
        <w:rPr>
          <w:rFonts w:ascii="Arial Unicode" w:hAnsi="Arial Unicode" w:cs="Sylfaen"/>
          <w:sz w:val="20"/>
          <w:lang w:val="hy-AM"/>
        </w:rPr>
        <w:t>եթե</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դա</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եղել</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է</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անհաղթահարելի</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ուժի</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ազդեցության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հետևանքով</w:t>
      </w:r>
      <w:r w:rsidRPr="00455832">
        <w:rPr>
          <w:rFonts w:ascii="Arial Unicode" w:hAnsi="Arial Unicode" w:cs="Times Armenian"/>
          <w:sz w:val="20"/>
          <w:lang w:val="hy-AM"/>
        </w:rPr>
        <w:t xml:space="preserve">, </w:t>
      </w:r>
      <w:r w:rsidRPr="00455832">
        <w:rPr>
          <w:rFonts w:ascii="Arial Unicode" w:hAnsi="Arial Unicode" w:cs="Sylfaen"/>
          <w:sz w:val="20"/>
          <w:lang w:val="hy-AM"/>
        </w:rPr>
        <w:t>որը</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ծագել</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է</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սույն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պայմանագիրը</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կնքելուց</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հետո</w:t>
      </w:r>
      <w:r w:rsidRPr="00455832">
        <w:rPr>
          <w:rFonts w:ascii="Arial Unicode" w:hAnsi="Arial Unicode" w:cs="Times Armenian"/>
          <w:sz w:val="20"/>
          <w:lang w:val="hy-AM"/>
        </w:rPr>
        <w:t xml:space="preserve">, </w:t>
      </w:r>
      <w:r w:rsidRPr="00455832">
        <w:rPr>
          <w:rFonts w:ascii="Arial Unicode" w:hAnsi="Arial Unicode" w:cs="Sylfaen"/>
          <w:sz w:val="20"/>
          <w:lang w:val="hy-AM"/>
        </w:rPr>
        <w:t>և</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որը</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կողմերը</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չէին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կարող</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կանխատեսել</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կամ</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կանխարգելել։</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Այդպիսի</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իրավիճակներ</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են</w:t>
      </w:r>
      <w:r w:rsidR="00891E17" w:rsidRPr="00455832">
        <w:rPr>
          <w:rFonts w:ascii="Arial Unicode" w:hAnsi="Arial Unicode" w:cs="Sylfaen"/>
          <w:sz w:val="20"/>
          <w:lang w:val="hy-AM"/>
        </w:rPr>
        <w:t xml:space="preserve"> </w:t>
      </w:r>
      <w:r w:rsidRPr="00455832">
        <w:rPr>
          <w:rFonts w:ascii="Arial Unicode" w:hAnsi="Arial Unicode" w:cs="Sylfaen"/>
          <w:sz w:val="20"/>
          <w:lang w:val="hy-AM"/>
        </w:rPr>
        <w:t>երկրաշարժը</w:t>
      </w:r>
      <w:r w:rsidRPr="00455832">
        <w:rPr>
          <w:rFonts w:ascii="Arial Unicode" w:hAnsi="Arial Unicode" w:cs="Times Armenian"/>
          <w:sz w:val="20"/>
          <w:lang w:val="hy-AM"/>
        </w:rPr>
        <w:t xml:space="preserve">, </w:t>
      </w:r>
      <w:r w:rsidRPr="00455832">
        <w:rPr>
          <w:rFonts w:ascii="Arial Unicode" w:hAnsi="Arial Unicode" w:cs="Sylfaen"/>
          <w:sz w:val="20"/>
          <w:lang w:val="hy-AM"/>
        </w:rPr>
        <w:t>ջրհեղեղը</w:t>
      </w:r>
      <w:r w:rsidRPr="00455832">
        <w:rPr>
          <w:rFonts w:ascii="Arial Unicode" w:hAnsi="Arial Unicode" w:cs="Times Armenian"/>
          <w:sz w:val="20"/>
          <w:lang w:val="hy-AM"/>
        </w:rPr>
        <w:t xml:space="preserve">, </w:t>
      </w:r>
      <w:r w:rsidRPr="00455832">
        <w:rPr>
          <w:rFonts w:ascii="Arial Unicode" w:hAnsi="Arial Unicode" w:cs="Sylfaen"/>
          <w:sz w:val="20"/>
          <w:lang w:val="hy-AM"/>
        </w:rPr>
        <w:t>հրդեհը</w:t>
      </w:r>
      <w:r w:rsidRPr="00455832">
        <w:rPr>
          <w:rFonts w:ascii="Arial Unicode" w:hAnsi="Arial Unicode" w:cs="Times Armenian"/>
          <w:sz w:val="20"/>
          <w:lang w:val="hy-AM"/>
        </w:rPr>
        <w:t xml:space="preserve">, </w:t>
      </w:r>
      <w:r w:rsidRPr="00455832">
        <w:rPr>
          <w:rFonts w:ascii="Arial Unicode" w:hAnsi="Arial Unicode" w:cs="Sylfaen"/>
          <w:sz w:val="20"/>
          <w:lang w:val="hy-AM"/>
        </w:rPr>
        <w:t>պատերազմը</w:t>
      </w:r>
      <w:r w:rsidRPr="00455832">
        <w:rPr>
          <w:rFonts w:ascii="Arial Unicode" w:hAnsi="Arial Unicode" w:cs="Times Armenian"/>
          <w:sz w:val="20"/>
          <w:lang w:val="hy-AM"/>
        </w:rPr>
        <w:t xml:space="preserve">, </w:t>
      </w:r>
      <w:r w:rsidRPr="00455832">
        <w:rPr>
          <w:rFonts w:ascii="Arial Unicode" w:hAnsi="Arial Unicode" w:cs="Sylfaen"/>
          <w:sz w:val="20"/>
          <w:lang w:val="hy-AM"/>
        </w:rPr>
        <w:t>ռազմականևարտակարգդրությունհայտարարելը</w:t>
      </w:r>
      <w:r w:rsidRPr="00455832">
        <w:rPr>
          <w:rFonts w:ascii="Arial Unicode" w:hAnsi="Arial Unicode" w:cs="Times Armenian"/>
          <w:sz w:val="20"/>
          <w:lang w:val="hy-AM"/>
        </w:rPr>
        <w:t xml:space="preserve">, </w:t>
      </w:r>
      <w:r w:rsidRPr="00455832">
        <w:rPr>
          <w:rFonts w:ascii="Arial Unicode" w:hAnsi="Arial Unicode" w:cs="Sylfaen"/>
          <w:sz w:val="20"/>
          <w:lang w:val="hy-AM"/>
        </w:rPr>
        <w:t>քաղաքականհուզումները</w:t>
      </w:r>
      <w:r w:rsidRPr="00455832">
        <w:rPr>
          <w:rFonts w:ascii="Arial Unicode" w:hAnsi="Arial Unicode"/>
          <w:sz w:val="20"/>
          <w:lang w:val="hy-AM"/>
        </w:rPr>
        <w:t xml:space="preserve">, </w:t>
      </w:r>
      <w:r w:rsidRPr="00455832">
        <w:rPr>
          <w:rFonts w:ascii="Arial Unicode" w:hAnsi="Arial Unicode" w:cs="Sylfaen"/>
          <w:sz w:val="20"/>
          <w:lang w:val="hy-AM"/>
        </w:rPr>
        <w:t>գործադուլները</w:t>
      </w:r>
      <w:r w:rsidRPr="00455832">
        <w:rPr>
          <w:rFonts w:ascii="Arial Unicode" w:hAnsi="Arial Unicode" w:cs="Times Armenian"/>
          <w:sz w:val="20"/>
          <w:lang w:val="hy-AM"/>
        </w:rPr>
        <w:t xml:space="preserve">, </w:t>
      </w:r>
      <w:r w:rsidRPr="00455832">
        <w:rPr>
          <w:rFonts w:ascii="Arial Unicode" w:hAnsi="Arial Unicode" w:cs="Sylfaen"/>
          <w:sz w:val="20"/>
          <w:lang w:val="hy-AM"/>
        </w:rPr>
        <w:t>հաղորդակցությանմիջոցներիաշխատանքիդադարեցումը</w:t>
      </w:r>
      <w:r w:rsidRPr="00455832">
        <w:rPr>
          <w:rFonts w:ascii="Arial Unicode" w:hAnsi="Arial Unicode" w:cs="Times Armenian"/>
          <w:sz w:val="20"/>
          <w:lang w:val="hy-AM"/>
        </w:rPr>
        <w:t xml:space="preserve">, </w:t>
      </w:r>
      <w:r w:rsidRPr="00455832">
        <w:rPr>
          <w:rFonts w:ascii="Arial Unicode" w:hAnsi="Arial Unicode" w:cs="Sylfaen"/>
          <w:sz w:val="20"/>
          <w:lang w:val="hy-AM"/>
        </w:rPr>
        <w:t>պետականմարմիններիակտերըևայլն</w:t>
      </w:r>
      <w:r w:rsidRPr="00455832">
        <w:rPr>
          <w:rFonts w:ascii="Arial Unicode" w:hAnsi="Arial Unicode" w:cs="Times Armenian"/>
          <w:sz w:val="20"/>
          <w:lang w:val="hy-AM"/>
        </w:rPr>
        <w:t xml:space="preserve">, </w:t>
      </w:r>
      <w:r w:rsidRPr="00455832">
        <w:rPr>
          <w:rFonts w:ascii="Arial Unicode" w:hAnsi="Arial Unicode" w:cs="Sylfaen"/>
          <w:sz w:val="20"/>
          <w:lang w:val="hy-AM"/>
        </w:rPr>
        <w:t>որոնք</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անհնարին</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են</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դարձնում</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սույն</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պայմանագրով</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պարտավորությունների</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կատարումը։</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Եթե</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արտակարգ</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ուժի</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ազդեցությունը</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շարունակվում</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է</w:t>
      </w:r>
      <w:r w:rsidRPr="00455832">
        <w:rPr>
          <w:rFonts w:ascii="Arial Unicode" w:hAnsi="Arial Unicode" w:cs="Times Armenian"/>
          <w:sz w:val="20"/>
          <w:lang w:val="hy-AM"/>
        </w:rPr>
        <w:t xml:space="preserve"> 3 (</w:t>
      </w:r>
      <w:r w:rsidRPr="00455832">
        <w:rPr>
          <w:rFonts w:ascii="Arial Unicode" w:hAnsi="Arial Unicode" w:cs="Sylfaen"/>
          <w:sz w:val="20"/>
          <w:lang w:val="hy-AM"/>
        </w:rPr>
        <w:t>երեք</w:t>
      </w:r>
      <w:r w:rsidRPr="00455832">
        <w:rPr>
          <w:rFonts w:ascii="Arial Unicode" w:hAnsi="Arial Unicode" w:cs="Times Armenian"/>
          <w:sz w:val="20"/>
          <w:lang w:val="hy-AM"/>
        </w:rPr>
        <w:t xml:space="preserve">) </w:t>
      </w:r>
      <w:r w:rsidRPr="00455832">
        <w:rPr>
          <w:rFonts w:ascii="Arial Unicode" w:hAnsi="Arial Unicode" w:cs="Sylfaen"/>
          <w:sz w:val="20"/>
          <w:lang w:val="hy-AM"/>
        </w:rPr>
        <w:t>ամսից</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ավելի</w:t>
      </w:r>
      <w:r w:rsidRPr="00455832">
        <w:rPr>
          <w:rFonts w:ascii="Arial Unicode" w:hAnsi="Arial Unicode" w:cs="Times Armenian"/>
          <w:sz w:val="20"/>
          <w:lang w:val="hy-AM"/>
        </w:rPr>
        <w:t xml:space="preserve">, </w:t>
      </w:r>
      <w:r w:rsidRPr="00455832">
        <w:rPr>
          <w:rFonts w:ascii="Arial Unicode" w:hAnsi="Arial Unicode" w:cs="Sylfaen"/>
          <w:sz w:val="20"/>
          <w:lang w:val="hy-AM"/>
        </w:rPr>
        <w:t>ապա</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կողմերից</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յուրաքանչյուրն</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իրավունք</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ունի</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լուծել</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պայմանագիրը՝</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այդ</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մասին</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նախապես</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տեղյակ</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պահելով</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մյուս</w:t>
      </w:r>
      <w:r w:rsidR="009A1B37" w:rsidRPr="00455832">
        <w:rPr>
          <w:rFonts w:ascii="Arial Unicode" w:hAnsi="Arial Unicode" w:cs="Sylfaen"/>
          <w:sz w:val="20"/>
          <w:lang w:val="hy-AM"/>
        </w:rPr>
        <w:t xml:space="preserve"> </w:t>
      </w:r>
      <w:r w:rsidRPr="00455832">
        <w:rPr>
          <w:rFonts w:ascii="Arial Unicode" w:hAnsi="Arial Unicode" w:cs="Sylfaen"/>
          <w:sz w:val="20"/>
          <w:lang w:val="hy-AM"/>
        </w:rPr>
        <w:t>կողմին</w:t>
      </w:r>
      <w:r w:rsidRPr="00455832">
        <w:rPr>
          <w:rFonts w:ascii="Arial Unicode" w:hAnsi="Arial Unicode" w:cs="Times Armenian"/>
          <w:sz w:val="20"/>
          <w:lang w:val="hy-AM"/>
        </w:rPr>
        <w:t>։</w:t>
      </w:r>
    </w:p>
    <w:p w:rsidR="00402CEF" w:rsidRPr="00455832" w:rsidRDefault="00402CEF" w:rsidP="00402CEF">
      <w:pPr>
        <w:ind w:firstLine="720"/>
        <w:jc w:val="both"/>
        <w:rPr>
          <w:rFonts w:ascii="Arial Unicode" w:hAnsi="Arial Unicode" w:cs="Sylfaen"/>
          <w:sz w:val="20"/>
          <w:lang w:val="hy-AM"/>
        </w:rPr>
      </w:pPr>
    </w:p>
    <w:p w:rsidR="00402CEF" w:rsidRPr="00455832" w:rsidRDefault="00402CEF" w:rsidP="00402CEF">
      <w:pPr>
        <w:ind w:firstLine="720"/>
        <w:jc w:val="both"/>
        <w:rPr>
          <w:rFonts w:ascii="Arial Unicode" w:hAnsi="Arial Unicode" w:cs="Sylfaen"/>
          <w:b/>
          <w:sz w:val="20"/>
          <w:lang w:val="hy-AM"/>
        </w:rPr>
      </w:pPr>
      <w:r w:rsidRPr="00455832">
        <w:rPr>
          <w:rFonts w:ascii="Arial Unicode" w:hAnsi="Arial Unicode" w:cs="Sylfaen"/>
          <w:b/>
          <w:sz w:val="20"/>
          <w:lang w:val="hy-AM"/>
        </w:rPr>
        <w:t>7. ԱՅԼ ՊԱՅՄԱՆՆԵՐ</w:t>
      </w:r>
    </w:p>
    <w:p w:rsidR="00402CEF" w:rsidRPr="00455832" w:rsidRDefault="00402CEF" w:rsidP="00402CEF">
      <w:pPr>
        <w:jc w:val="both"/>
        <w:rPr>
          <w:rFonts w:ascii="Arial Unicode" w:hAnsi="Arial Unicode"/>
          <w:sz w:val="20"/>
          <w:lang w:val="hy-AM"/>
        </w:rPr>
      </w:pPr>
      <w:r w:rsidRPr="00455832">
        <w:rPr>
          <w:rFonts w:ascii="Arial Unicode" w:hAnsi="Arial Unicode"/>
          <w:sz w:val="20"/>
          <w:lang w:val="hy-AM"/>
        </w:rPr>
        <w:t>7.1 Պ</w:t>
      </w:r>
      <w:r w:rsidRPr="00455832">
        <w:rPr>
          <w:rFonts w:ascii="Arial Unicode" w:hAnsi="Arial Unicode" w:cs="Sylfaen"/>
          <w:sz w:val="20"/>
          <w:lang w:val="hy-AM"/>
        </w:rPr>
        <w:t>այմանագիրն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ուժի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մեջ</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է</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մտնում</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կողմերի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ստորագրման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պահից և գործում է մինչև</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կողմերի պայմանագրով</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ստանձնած</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պարտավորությունների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ողջ</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ծավալով</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կատարումը</w:t>
      </w:r>
      <w:r w:rsidRPr="00455832">
        <w:rPr>
          <w:rFonts w:ascii="Arial Unicode" w:hAnsi="Arial Unicode" w:cs="Times Armenian"/>
          <w:sz w:val="20"/>
          <w:lang w:val="hy-AM"/>
        </w:rPr>
        <w:t>։</w:t>
      </w:r>
    </w:p>
    <w:p w:rsidR="00402CEF" w:rsidRPr="00455832" w:rsidRDefault="00402CEF" w:rsidP="00402CEF">
      <w:pPr>
        <w:ind w:firstLine="709"/>
        <w:jc w:val="both"/>
        <w:rPr>
          <w:rFonts w:ascii="Arial Unicode" w:hAnsi="Arial Unicode" w:cs="Sylfaen"/>
          <w:sz w:val="20"/>
          <w:lang w:val="hy-AM"/>
        </w:rPr>
      </w:pPr>
      <w:r w:rsidRPr="00455832">
        <w:rPr>
          <w:rFonts w:ascii="Arial Unicode" w:hAnsi="Arial Unicode"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55832">
        <w:rPr>
          <w:rFonts w:ascii="Arial Unicode" w:hAnsi="Arial Unicode" w:cs="Sylfaen"/>
          <w:sz w:val="20"/>
          <w:vertAlign w:val="superscript"/>
          <w:lang w:val="hy-AM"/>
        </w:rPr>
        <w:t>2433</w:t>
      </w:r>
      <w:r w:rsidRPr="00455832">
        <w:rPr>
          <w:rStyle w:val="af6"/>
          <w:rFonts w:ascii="Arial Unicode" w:hAnsi="Arial Unicode" w:cs="Sylfaen"/>
          <w:sz w:val="20"/>
          <w:lang w:val="hy-AM"/>
        </w:rPr>
        <w:footnoteReference w:id="12"/>
      </w:r>
    </w:p>
    <w:p w:rsidR="00402CEF" w:rsidRPr="00455832" w:rsidRDefault="00402CEF" w:rsidP="00402CEF">
      <w:pPr>
        <w:jc w:val="both"/>
        <w:rPr>
          <w:rFonts w:ascii="Arial Unicode" w:hAnsi="Arial Unicode"/>
          <w:sz w:val="20"/>
          <w:lang w:val="hy-AM"/>
        </w:rPr>
      </w:pPr>
      <w:r w:rsidRPr="00455832">
        <w:rPr>
          <w:rFonts w:ascii="Arial Unicode" w:hAnsi="Arial Unicode"/>
          <w:sz w:val="20"/>
          <w:lang w:val="hy-AM"/>
        </w:rPr>
        <w:t>7.2 Պ</w:t>
      </w:r>
      <w:r w:rsidRPr="00455832">
        <w:rPr>
          <w:rFonts w:ascii="Arial Unicode" w:hAnsi="Arial Unicode" w:cs="Sylfaen"/>
          <w:sz w:val="20"/>
          <w:lang w:val="hy-AM"/>
        </w:rPr>
        <w:t>այմանագրից</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ծագած</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կողմի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վճարային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պարտավորությունը</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չի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կարող</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դադարել</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այլ</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պայմանագրի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ցծագած՝</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հակընդդեմ</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պարտավորության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հաշվանցով</w:t>
      </w:r>
      <w:r w:rsidRPr="00455832">
        <w:rPr>
          <w:rFonts w:ascii="Arial Unicode" w:hAnsi="Arial Unicode" w:cs="Times Armenian"/>
          <w:sz w:val="20"/>
          <w:lang w:val="hy-AM"/>
        </w:rPr>
        <w:t xml:space="preserve">, </w:t>
      </w:r>
      <w:r w:rsidRPr="00455832">
        <w:rPr>
          <w:rFonts w:ascii="Arial Unicode" w:hAnsi="Arial Unicode" w:cs="Sylfaen"/>
          <w:sz w:val="20"/>
          <w:lang w:val="hy-AM"/>
        </w:rPr>
        <w:t>առանց</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կողմերի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գրավոր</w:t>
      </w:r>
      <w:r w:rsidR="000D7D90" w:rsidRPr="00455832">
        <w:rPr>
          <w:rFonts w:ascii="Arial Unicode" w:hAnsi="Arial Unicode" w:cs="Sylfaen"/>
          <w:sz w:val="20"/>
          <w:lang w:val="hy-AM"/>
        </w:rPr>
        <w:t xml:space="preserve"> </w:t>
      </w:r>
      <w:r w:rsidRPr="00455832">
        <w:rPr>
          <w:rFonts w:ascii="Arial Unicode" w:hAnsi="Arial Unicode" w:cs="Sylfaen"/>
          <w:sz w:val="20"/>
          <w:lang w:val="hy-AM"/>
        </w:rPr>
        <w:t>և</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կնիքով</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հաստատված</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համաձայնության</w:t>
      </w:r>
      <w:r w:rsidRPr="00455832">
        <w:rPr>
          <w:rFonts w:ascii="Arial Unicode" w:hAnsi="Arial Unicode" w:cs="Times Armenian"/>
          <w:sz w:val="20"/>
          <w:lang w:val="hy-AM"/>
        </w:rPr>
        <w:t xml:space="preserve">։ </w:t>
      </w:r>
      <w:r w:rsidRPr="00455832">
        <w:rPr>
          <w:rFonts w:ascii="Arial Unicode" w:hAnsi="Arial Unicode" w:cs="Sylfaen"/>
          <w:sz w:val="20"/>
          <w:lang w:val="hy-AM"/>
        </w:rPr>
        <w:t>Պայմանագրիցծագածպահանջիիրավունքըչիկարողփոխանցվելայլանձի</w:t>
      </w:r>
      <w:r w:rsidRPr="00455832">
        <w:rPr>
          <w:rFonts w:ascii="Arial Unicode" w:hAnsi="Arial Unicode" w:cs="Times Armenian"/>
          <w:sz w:val="20"/>
          <w:lang w:val="hy-AM"/>
        </w:rPr>
        <w:t xml:space="preserve">, </w:t>
      </w:r>
      <w:r w:rsidRPr="00455832">
        <w:rPr>
          <w:rFonts w:ascii="Arial Unicode" w:hAnsi="Arial Unicode" w:cs="Sylfaen"/>
          <w:sz w:val="20"/>
          <w:lang w:val="hy-AM"/>
        </w:rPr>
        <w:t>առանցպարտապանկողմիգրավորհամաձայնության</w:t>
      </w:r>
      <w:r w:rsidRPr="00455832">
        <w:rPr>
          <w:rFonts w:ascii="Arial Unicode" w:hAnsi="Arial Unicode" w:cs="Times Armenian"/>
          <w:sz w:val="20"/>
          <w:lang w:val="hy-AM"/>
        </w:rPr>
        <w:t>։</w:t>
      </w:r>
    </w:p>
    <w:p w:rsidR="00402CEF" w:rsidRPr="00455832" w:rsidRDefault="00402CEF" w:rsidP="00402CEF">
      <w:pPr>
        <w:tabs>
          <w:tab w:val="left" w:pos="720"/>
        </w:tabs>
        <w:jc w:val="both"/>
        <w:rPr>
          <w:rFonts w:ascii="Arial Unicode" w:hAnsi="Arial Unicode"/>
          <w:sz w:val="20"/>
          <w:lang w:val="hy-AM"/>
        </w:rPr>
      </w:pPr>
      <w:r w:rsidRPr="00455832">
        <w:rPr>
          <w:rFonts w:ascii="Arial Unicode" w:hAnsi="Arial Unicode"/>
          <w:sz w:val="20"/>
          <w:lang w:val="hy-AM"/>
        </w:rPr>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402CEF" w:rsidRPr="00455832" w:rsidRDefault="00402CEF" w:rsidP="00402CEF">
      <w:pPr>
        <w:tabs>
          <w:tab w:val="left" w:pos="1276"/>
        </w:tabs>
        <w:jc w:val="both"/>
        <w:rPr>
          <w:rFonts w:ascii="Arial Unicode" w:hAnsi="Arial Unicode" w:cs="Sylfaen"/>
          <w:sz w:val="20"/>
          <w:lang w:val="hy-AM"/>
        </w:rPr>
      </w:pPr>
      <w:r w:rsidRPr="00455832">
        <w:rPr>
          <w:rFonts w:ascii="Arial Unicode" w:hAnsi="Arial Unicode" w:cs="Sylfaen"/>
          <w:sz w:val="20"/>
          <w:lang w:val="hy-AM"/>
        </w:rPr>
        <w:t>7.4 Պայմանագրի հետ կապված վեճերը ենթակա են քննության Հայաստանի Հանրապետության դատարաններում։</w:t>
      </w:r>
    </w:p>
    <w:p w:rsidR="00402CEF" w:rsidRPr="00455832" w:rsidRDefault="00402CEF" w:rsidP="00402CEF">
      <w:pPr>
        <w:tabs>
          <w:tab w:val="left" w:pos="720"/>
        </w:tabs>
        <w:jc w:val="both"/>
        <w:rPr>
          <w:rFonts w:ascii="Arial Unicode" w:hAnsi="Arial Unicode"/>
          <w:sz w:val="20"/>
          <w:lang w:val="hy-AM"/>
        </w:rPr>
      </w:pPr>
      <w:r w:rsidRPr="00455832">
        <w:rPr>
          <w:rFonts w:ascii="Arial Unicode" w:hAnsi="Arial Unicode"/>
          <w:sz w:val="20"/>
          <w:lang w:val="hy-AM"/>
        </w:rPr>
        <w:t xml:space="preserve">7.5 </w:t>
      </w:r>
      <w:r w:rsidRPr="00455832">
        <w:rPr>
          <w:rFonts w:ascii="Arial Unicode" w:hAnsi="Arial Unicode" w:cs="Sylfaen"/>
          <w:sz w:val="20"/>
          <w:lang w:val="hy-AM"/>
        </w:rPr>
        <w:t>Պայմանագրում</w:t>
      </w:r>
      <w:r w:rsidR="000D7D90" w:rsidRPr="00455832">
        <w:rPr>
          <w:rFonts w:ascii="Arial Unicode" w:hAnsi="Arial Unicode" w:cs="Sylfaen"/>
          <w:sz w:val="20"/>
          <w:lang w:val="hy-AM"/>
        </w:rPr>
        <w:t xml:space="preserve"> </w:t>
      </w:r>
      <w:r w:rsidRPr="00455832">
        <w:rPr>
          <w:rFonts w:ascii="Arial Unicode" w:hAnsi="Arial Unicode" w:cs="Sylfaen"/>
          <w:sz w:val="20"/>
          <w:lang w:val="hy-AM"/>
        </w:rPr>
        <w:t>փոփոխություններ</w:t>
      </w:r>
      <w:r w:rsidR="000D7D90" w:rsidRPr="00455832">
        <w:rPr>
          <w:rFonts w:ascii="Arial Unicode" w:hAnsi="Arial Unicode" w:cs="Sylfaen"/>
          <w:sz w:val="20"/>
          <w:lang w:val="hy-AM"/>
        </w:rPr>
        <w:t xml:space="preserve"> </w:t>
      </w:r>
      <w:r w:rsidRPr="00455832">
        <w:rPr>
          <w:rFonts w:ascii="Arial Unicode" w:hAnsi="Arial Unicode" w:cs="Sylfaen"/>
          <w:sz w:val="20"/>
          <w:lang w:val="hy-AM"/>
        </w:rPr>
        <w:t>և</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լրացումներ</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կարող</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են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կատարվել</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միայն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Կողմերի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փոխադարձ</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համաձայնությամբ՝</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համաձայնագիր</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կնքելումիջոցով</w:t>
      </w:r>
      <w:r w:rsidRPr="00455832">
        <w:rPr>
          <w:rFonts w:ascii="Arial Unicode" w:hAnsi="Arial Unicode" w:cs="Times Armenian"/>
          <w:sz w:val="20"/>
          <w:lang w:val="hy-AM"/>
        </w:rPr>
        <w:t xml:space="preserve">, </w:t>
      </w:r>
      <w:r w:rsidRPr="00455832">
        <w:rPr>
          <w:rFonts w:ascii="Arial Unicode" w:hAnsi="Arial Unicode" w:cs="Sylfaen"/>
          <w:sz w:val="20"/>
          <w:lang w:val="hy-AM"/>
        </w:rPr>
        <w:t>որը</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կհանդիսանա</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պայմանագրի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անբաժանելի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մասը</w:t>
      </w:r>
      <w:r w:rsidRPr="00455832">
        <w:rPr>
          <w:rFonts w:ascii="Arial Unicode" w:hAnsi="Arial Unicode"/>
          <w:sz w:val="20"/>
          <w:lang w:val="hy-AM"/>
        </w:rPr>
        <w:t>։</w:t>
      </w:r>
    </w:p>
    <w:p w:rsidR="00402CEF" w:rsidRPr="00455832" w:rsidRDefault="00402CEF" w:rsidP="00402CEF">
      <w:pPr>
        <w:jc w:val="both"/>
        <w:rPr>
          <w:rFonts w:ascii="Arial Unicode" w:hAnsi="Arial Unicode"/>
          <w:sz w:val="20"/>
          <w:lang w:val="hy-AM"/>
        </w:rPr>
      </w:pPr>
      <w:r w:rsidRPr="00455832">
        <w:rPr>
          <w:rFonts w:ascii="Arial Unicode" w:hAnsi="Arial Unicode"/>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455832">
        <w:rPr>
          <w:rFonts w:ascii="Arial Unicode" w:hAnsi="Arial Unicode" w:cs="Sylfaen"/>
          <w:sz w:val="20"/>
          <w:lang w:val="hy-AM"/>
        </w:rPr>
        <w:t xml:space="preserve">ձեռք բերվող ծառայության միավորի գնի </w:t>
      </w:r>
      <w:r w:rsidRPr="00455832">
        <w:rPr>
          <w:rFonts w:ascii="Arial Unicode" w:hAnsi="Arial Unicode"/>
          <w:sz w:val="20"/>
          <w:lang w:val="hy-AM"/>
        </w:rPr>
        <w:t>կամ պայմանագրի գնի արհեստական փոփոխման։</w:t>
      </w:r>
    </w:p>
    <w:p w:rsidR="00402CEF" w:rsidRPr="00455832" w:rsidRDefault="00402CEF" w:rsidP="00402CEF">
      <w:pPr>
        <w:tabs>
          <w:tab w:val="left" w:pos="1276"/>
        </w:tabs>
        <w:ind w:firstLine="720"/>
        <w:jc w:val="both"/>
        <w:rPr>
          <w:rFonts w:ascii="Arial Unicode" w:hAnsi="Arial Unicode" w:cs="Times Armenian"/>
          <w:sz w:val="20"/>
          <w:lang w:val="hy-AM"/>
        </w:rPr>
      </w:pPr>
      <w:r w:rsidRPr="00455832">
        <w:rPr>
          <w:rFonts w:ascii="Arial Unicode" w:hAnsi="Arial Unicode"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402CEF" w:rsidRPr="00455832" w:rsidRDefault="00402CEF" w:rsidP="00402CEF">
      <w:pPr>
        <w:tabs>
          <w:tab w:val="left" w:pos="1276"/>
        </w:tabs>
        <w:jc w:val="both"/>
        <w:rPr>
          <w:rFonts w:ascii="Arial Unicode" w:hAnsi="Arial Unicode"/>
          <w:sz w:val="20"/>
          <w:lang w:val="hy-AM"/>
        </w:rPr>
      </w:pPr>
      <w:r w:rsidRPr="00455832">
        <w:rPr>
          <w:rFonts w:ascii="Arial Unicode" w:hAnsi="Arial Unicode"/>
          <w:sz w:val="20"/>
          <w:lang w:val="pt-BR"/>
        </w:rPr>
        <w:t>7.6 Եթե պայմանագիրն  իրականացվ</w:t>
      </w:r>
      <w:r w:rsidRPr="00455832">
        <w:rPr>
          <w:rFonts w:ascii="Arial Unicode" w:hAnsi="Arial Unicode"/>
          <w:sz w:val="20"/>
          <w:lang w:val="hy-AM"/>
        </w:rPr>
        <w:t>ում է</w:t>
      </w:r>
      <w:r w:rsidRPr="00455832">
        <w:rPr>
          <w:rFonts w:ascii="Arial Unicode" w:hAnsi="Arial Unicode"/>
          <w:sz w:val="20"/>
          <w:lang w:val="pt-BR"/>
        </w:rPr>
        <w:t xml:space="preserve"> գործակալության պայմանագիր կնքելու միջոցով</w:t>
      </w:r>
    </w:p>
    <w:p w:rsidR="00402CEF" w:rsidRPr="00455832" w:rsidRDefault="00402CEF" w:rsidP="00402CEF">
      <w:pPr>
        <w:tabs>
          <w:tab w:val="left" w:pos="1276"/>
        </w:tabs>
        <w:jc w:val="both"/>
        <w:rPr>
          <w:rFonts w:ascii="Arial Unicode" w:hAnsi="Arial Unicode"/>
          <w:sz w:val="20"/>
          <w:lang w:val="pt-BR"/>
        </w:rPr>
      </w:pPr>
      <w:r w:rsidRPr="00455832">
        <w:rPr>
          <w:rFonts w:ascii="Arial Unicode" w:hAnsi="Arial Unicode"/>
          <w:sz w:val="20"/>
          <w:lang w:val="hy-AM"/>
        </w:rPr>
        <w:t>1)Կատարողը</w:t>
      </w:r>
      <w:r w:rsidRPr="00455832">
        <w:rPr>
          <w:rFonts w:ascii="Arial Unicode" w:hAnsi="Arial Unicode"/>
          <w:sz w:val="20"/>
          <w:lang w:val="pt-BR"/>
        </w:rPr>
        <w:t xml:space="preserve"> պատասխանատվություն է կրում գործակալի պարտավորությունների չկատարման կամ ոչ պատշաճ կատարման համար.</w:t>
      </w:r>
    </w:p>
    <w:p w:rsidR="00402CEF" w:rsidRPr="00455832" w:rsidRDefault="00402CEF" w:rsidP="00402CEF">
      <w:pPr>
        <w:tabs>
          <w:tab w:val="left" w:pos="1276"/>
        </w:tabs>
        <w:jc w:val="both"/>
        <w:rPr>
          <w:rFonts w:ascii="Arial Unicode" w:hAnsi="Arial Unicode"/>
          <w:sz w:val="20"/>
          <w:lang w:val="pt-BR"/>
        </w:rPr>
      </w:pPr>
      <w:r w:rsidRPr="00455832">
        <w:rPr>
          <w:rFonts w:ascii="Arial Unicode" w:hAnsi="Arial Unicode"/>
          <w:sz w:val="20"/>
          <w:lang w:val="pt-BR"/>
        </w:rPr>
        <w:lastRenderedPageBreak/>
        <w:t xml:space="preserve">2) պայմանագրի կատարման ընթացքում գործակալի փոփոխման դեպքում </w:t>
      </w:r>
      <w:r w:rsidRPr="00455832">
        <w:rPr>
          <w:rFonts w:ascii="Arial Unicode" w:hAnsi="Arial Unicode"/>
          <w:sz w:val="20"/>
          <w:lang w:val="hy-AM"/>
        </w:rPr>
        <w:t>Կատարող</w:t>
      </w:r>
      <w:r w:rsidRPr="00455832">
        <w:rPr>
          <w:rFonts w:ascii="Arial Unicode" w:hAnsi="Arial Unicode"/>
          <w:sz w:val="20"/>
          <w:lang w:val="pt-BR"/>
        </w:rPr>
        <w:t xml:space="preserve">ը գրավոր տեղեկացնում է </w:t>
      </w:r>
      <w:r w:rsidRPr="00455832">
        <w:rPr>
          <w:rFonts w:ascii="Arial Unicode" w:hAnsi="Arial Unicode"/>
          <w:sz w:val="20"/>
          <w:lang w:val="hy-AM"/>
        </w:rPr>
        <w:t>Պ</w:t>
      </w:r>
      <w:r w:rsidRPr="00455832">
        <w:rPr>
          <w:rFonts w:ascii="Arial Unicode" w:hAnsi="Arial Unicode"/>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455832">
        <w:rPr>
          <w:rFonts w:ascii="Arial Unicode" w:hAnsi="Arial Unicode"/>
          <w:sz w:val="20"/>
          <w:vertAlign w:val="superscript"/>
          <w:lang w:val="pt-BR"/>
        </w:rPr>
        <w:t>2534</w:t>
      </w:r>
      <w:r w:rsidRPr="00455832">
        <w:rPr>
          <w:rStyle w:val="af6"/>
          <w:rFonts w:ascii="Arial Unicode" w:hAnsi="Arial Unicode"/>
          <w:sz w:val="20"/>
          <w:lang w:val="pt-BR"/>
        </w:rPr>
        <w:footnoteReference w:id="13"/>
      </w:r>
    </w:p>
    <w:p w:rsidR="00402CEF" w:rsidRPr="00455832" w:rsidRDefault="00402CEF" w:rsidP="00402CEF">
      <w:pPr>
        <w:tabs>
          <w:tab w:val="left" w:pos="1276"/>
        </w:tabs>
        <w:jc w:val="both"/>
        <w:rPr>
          <w:rFonts w:ascii="Arial Unicode" w:hAnsi="Arial Unicode"/>
          <w:sz w:val="20"/>
          <w:lang w:val="pt-BR"/>
        </w:rPr>
      </w:pPr>
      <w:r w:rsidRPr="00455832">
        <w:rPr>
          <w:rFonts w:ascii="Arial Unicode" w:hAnsi="Arial Unicode"/>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55832">
        <w:rPr>
          <w:rFonts w:ascii="Arial Unicode" w:hAnsi="Arial Unicode"/>
          <w:sz w:val="20"/>
          <w:vertAlign w:val="superscript"/>
          <w:lang w:val="pt-BR"/>
        </w:rPr>
        <w:t>2635</w:t>
      </w:r>
      <w:r w:rsidRPr="00455832">
        <w:rPr>
          <w:rStyle w:val="af6"/>
          <w:rFonts w:ascii="Arial Unicode" w:hAnsi="Arial Unicode"/>
          <w:sz w:val="20"/>
          <w:lang w:val="pt-BR"/>
        </w:rPr>
        <w:footnoteReference w:id="14"/>
      </w:r>
    </w:p>
    <w:p w:rsidR="00402CEF" w:rsidRPr="00455832" w:rsidRDefault="00402CEF" w:rsidP="00402CEF">
      <w:pPr>
        <w:tabs>
          <w:tab w:val="left" w:pos="1276"/>
        </w:tabs>
        <w:jc w:val="both"/>
        <w:rPr>
          <w:rFonts w:ascii="Arial Unicode" w:hAnsi="Arial Unicode"/>
          <w:sz w:val="20"/>
          <w:lang w:val="pt-BR"/>
        </w:rPr>
      </w:pPr>
      <w:r w:rsidRPr="00455832">
        <w:rPr>
          <w:rFonts w:ascii="Arial Unicode" w:hAnsi="Arial Unicode" w:cs="Times Armenian"/>
          <w:sz w:val="20"/>
          <w:lang w:val="pt-BR"/>
        </w:rPr>
        <w:t>7.8 Ծառայության</w:t>
      </w:r>
      <w:r w:rsidR="000D7D90" w:rsidRPr="00455832">
        <w:rPr>
          <w:rFonts w:ascii="Arial Unicode" w:hAnsi="Arial Unicode" w:cs="Times Armenian"/>
          <w:sz w:val="20"/>
          <w:lang w:val="pt-BR"/>
        </w:rPr>
        <w:t xml:space="preserve"> </w:t>
      </w:r>
      <w:r w:rsidRPr="00455832">
        <w:rPr>
          <w:rFonts w:ascii="Arial Unicode" w:hAnsi="Arial Unicode" w:cs="Times Armenian"/>
          <w:sz w:val="20"/>
        </w:rPr>
        <w:t>մատուց</w:t>
      </w:r>
      <w:r w:rsidRPr="00455832">
        <w:rPr>
          <w:rFonts w:ascii="Arial Unicode" w:hAnsi="Arial Unicode" w:cs="Sylfaen"/>
          <w:sz w:val="20"/>
          <w:lang w:val="hy-AM"/>
        </w:rPr>
        <w:t>ման</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ժամկետը</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կարող</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է</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երկարաձգվել</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մինչև</w:t>
      </w:r>
      <w:r w:rsidRPr="00455832">
        <w:rPr>
          <w:rFonts w:ascii="Arial Unicode" w:hAnsi="Arial Unicode" w:cs="Times Armenian"/>
          <w:sz w:val="20"/>
          <w:lang w:val="hy-AM"/>
        </w:rPr>
        <w:t xml:space="preserve"> պայմանագրով </w:t>
      </w:r>
      <w:r w:rsidRPr="00455832">
        <w:rPr>
          <w:rFonts w:ascii="Arial Unicode" w:hAnsi="Arial Unicode" w:cs="Sylfaen"/>
          <w:sz w:val="20"/>
          <w:lang w:val="hy-AM"/>
        </w:rPr>
        <w:t>այդ</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ժամկետը</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լրանալը</w:t>
      </w:r>
      <w:r w:rsidRPr="00455832">
        <w:rPr>
          <w:rFonts w:ascii="Arial Unicode" w:hAnsi="Arial Unicode" w:cs="Sylfaen"/>
          <w:sz w:val="20"/>
          <w:lang w:val="pt-BR"/>
        </w:rPr>
        <w:t>`</w:t>
      </w:r>
      <w:r w:rsidR="000D7D90" w:rsidRPr="00455832">
        <w:rPr>
          <w:rFonts w:ascii="Arial Unicode" w:hAnsi="Arial Unicode" w:cs="Sylfaen"/>
          <w:sz w:val="20"/>
          <w:lang w:val="pt-BR"/>
        </w:rPr>
        <w:t xml:space="preserve"> </w:t>
      </w:r>
      <w:r w:rsidRPr="00455832">
        <w:rPr>
          <w:rFonts w:ascii="Arial Unicode" w:hAnsi="Arial Unicode" w:cs="Times Armenian"/>
          <w:sz w:val="20"/>
        </w:rPr>
        <w:t>Կատարող</w:t>
      </w:r>
      <w:r w:rsidRPr="00455832">
        <w:rPr>
          <w:rFonts w:ascii="Arial Unicode" w:hAnsi="Arial Unicode" w:cs="Sylfaen"/>
          <w:sz w:val="20"/>
        </w:rPr>
        <w:t>ի</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առաջարկության</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առկայության</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դեպքում</w:t>
      </w:r>
      <w:r w:rsidRPr="00455832">
        <w:rPr>
          <w:rFonts w:ascii="Arial Unicode" w:hAnsi="Arial Unicode" w:cs="Times Armenian"/>
          <w:sz w:val="20"/>
          <w:lang w:val="hy-AM"/>
        </w:rPr>
        <w:t xml:space="preserve">` </w:t>
      </w:r>
      <w:r w:rsidRPr="00455832">
        <w:rPr>
          <w:rFonts w:ascii="Arial Unicode" w:hAnsi="Arial Unicode" w:cs="Sylfaen"/>
          <w:sz w:val="20"/>
          <w:lang w:val="hy-AM"/>
        </w:rPr>
        <w:t>պայմանով</w:t>
      </w:r>
      <w:r w:rsidRPr="00455832">
        <w:rPr>
          <w:rFonts w:ascii="Arial Unicode" w:hAnsi="Arial Unicode" w:cs="Times Armenian"/>
          <w:sz w:val="20"/>
          <w:lang w:val="hy-AM"/>
        </w:rPr>
        <w:t xml:space="preserve">, </w:t>
      </w:r>
      <w:r w:rsidRPr="00455832">
        <w:rPr>
          <w:rFonts w:ascii="Arial Unicode" w:hAnsi="Arial Unicode" w:cs="Sylfaen"/>
          <w:sz w:val="20"/>
          <w:lang w:val="hy-AM"/>
        </w:rPr>
        <w:t>որ</w:t>
      </w:r>
      <w:r w:rsidR="000D7D90" w:rsidRPr="00455832">
        <w:rPr>
          <w:rFonts w:ascii="Arial Unicode" w:hAnsi="Arial Unicode" w:cs="Sylfaen"/>
          <w:sz w:val="20"/>
          <w:lang w:val="pt-BR"/>
        </w:rPr>
        <w:t xml:space="preserve"> </w:t>
      </w:r>
      <w:r w:rsidRPr="00455832">
        <w:rPr>
          <w:rFonts w:ascii="Arial Unicode" w:hAnsi="Arial Unicode"/>
          <w:sz w:val="20"/>
          <w:lang w:val="hy-AM"/>
        </w:rPr>
        <w:t>Պատվիրատուի</w:t>
      </w:r>
      <w:r w:rsidR="000D7D90" w:rsidRPr="00455832">
        <w:rPr>
          <w:rFonts w:ascii="Arial Unicode" w:hAnsi="Arial Unicode"/>
          <w:sz w:val="20"/>
          <w:lang w:val="pt-BR"/>
        </w:rPr>
        <w:t xml:space="preserve"> </w:t>
      </w:r>
      <w:r w:rsidRPr="00455832">
        <w:rPr>
          <w:rFonts w:ascii="Arial Unicode" w:hAnsi="Arial Unicode" w:cs="Sylfaen"/>
          <w:sz w:val="20"/>
          <w:lang w:val="hy-AM"/>
        </w:rPr>
        <w:t>մոտ</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չի</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վերացել</w:t>
      </w:r>
      <w:r w:rsidR="000D7D90" w:rsidRPr="00455832">
        <w:rPr>
          <w:rFonts w:ascii="Arial Unicode" w:hAnsi="Arial Unicode" w:cs="Sylfaen"/>
          <w:sz w:val="20"/>
          <w:lang w:val="pt-BR"/>
        </w:rPr>
        <w:t xml:space="preserve"> </w:t>
      </w:r>
      <w:r w:rsidRPr="00455832">
        <w:rPr>
          <w:rFonts w:ascii="Arial Unicode" w:hAnsi="Arial Unicode" w:cs="Times Armenian"/>
          <w:sz w:val="20"/>
        </w:rPr>
        <w:t>ծառայության</w:t>
      </w:r>
      <w:r w:rsidR="000D7D90" w:rsidRPr="00455832">
        <w:rPr>
          <w:rFonts w:ascii="Arial Unicode" w:hAnsi="Arial Unicode" w:cs="Times Armenian"/>
          <w:sz w:val="20"/>
          <w:lang w:val="pt-BR"/>
        </w:rPr>
        <w:t xml:space="preserve"> </w:t>
      </w:r>
      <w:r w:rsidRPr="00455832">
        <w:rPr>
          <w:rFonts w:ascii="Arial Unicode" w:hAnsi="Arial Unicode" w:cs="Sylfaen"/>
          <w:sz w:val="20"/>
          <w:lang w:val="hy-AM"/>
        </w:rPr>
        <w:t>օգտագործման</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պահանջը</w:t>
      </w:r>
      <w:r w:rsidRPr="00455832">
        <w:rPr>
          <w:rFonts w:ascii="Arial Unicode" w:hAnsi="Arial Unicode" w:cs="Sylfaen"/>
          <w:sz w:val="20"/>
          <w:lang w:val="pt-BR"/>
        </w:rPr>
        <w:t xml:space="preserve">, </w:t>
      </w:r>
      <w:r w:rsidRPr="00455832">
        <w:rPr>
          <w:rFonts w:ascii="Arial Unicode" w:hAnsi="Arial Unicode" w:cs="Sylfaen"/>
          <w:sz w:val="20"/>
        </w:rPr>
        <w:t>իսկ</w:t>
      </w:r>
      <w:r w:rsidR="000D7D90" w:rsidRPr="00455832">
        <w:rPr>
          <w:rFonts w:ascii="Arial Unicode" w:hAnsi="Arial Unicode" w:cs="Sylfaen"/>
          <w:sz w:val="20"/>
          <w:lang w:val="pt-BR"/>
        </w:rPr>
        <w:t xml:space="preserve"> </w:t>
      </w:r>
      <w:r w:rsidRPr="00455832">
        <w:rPr>
          <w:rFonts w:ascii="Arial Unicode" w:hAnsi="Arial Unicode" w:cs="Sylfaen"/>
          <w:sz w:val="20"/>
        </w:rPr>
        <w:t>Կատարողի</w:t>
      </w:r>
      <w:r w:rsidR="000D7D90" w:rsidRPr="00455832">
        <w:rPr>
          <w:rFonts w:ascii="Arial Unicode" w:hAnsi="Arial Unicode" w:cs="Sylfaen"/>
          <w:sz w:val="20"/>
          <w:lang w:val="pt-BR"/>
        </w:rPr>
        <w:t xml:space="preserve"> </w:t>
      </w:r>
      <w:r w:rsidRPr="00455832">
        <w:rPr>
          <w:rFonts w:ascii="Arial Unicode" w:hAnsi="Arial Unicode" w:cs="Sylfaen"/>
          <w:sz w:val="20"/>
        </w:rPr>
        <w:t>առաջարկությունը</w:t>
      </w:r>
      <w:r w:rsidR="000D7D90" w:rsidRPr="00455832">
        <w:rPr>
          <w:rFonts w:ascii="Arial Unicode" w:hAnsi="Arial Unicode" w:cs="Sylfaen"/>
          <w:sz w:val="20"/>
          <w:lang w:val="pt-BR"/>
        </w:rPr>
        <w:t xml:space="preserve"> </w:t>
      </w:r>
      <w:r w:rsidRPr="00455832">
        <w:rPr>
          <w:rFonts w:ascii="Arial Unicode" w:hAnsi="Arial Unicode" w:cs="Sylfaen"/>
          <w:sz w:val="20"/>
        </w:rPr>
        <w:t>ներկայացվել</w:t>
      </w:r>
      <w:r w:rsidR="000D7D90" w:rsidRPr="00455832">
        <w:rPr>
          <w:rFonts w:ascii="Arial Unicode" w:hAnsi="Arial Unicode" w:cs="Sylfaen"/>
          <w:sz w:val="20"/>
          <w:lang w:val="pt-BR"/>
        </w:rPr>
        <w:t xml:space="preserve"> </w:t>
      </w:r>
      <w:r w:rsidRPr="00455832">
        <w:rPr>
          <w:rFonts w:ascii="Arial Unicode" w:hAnsi="Arial Unicode" w:cs="Sylfaen"/>
          <w:sz w:val="20"/>
        </w:rPr>
        <w:t>է</w:t>
      </w:r>
      <w:r w:rsidR="000D7D90" w:rsidRPr="00455832">
        <w:rPr>
          <w:rFonts w:ascii="Arial Unicode" w:hAnsi="Arial Unicode" w:cs="Sylfaen"/>
          <w:sz w:val="20"/>
          <w:lang w:val="pt-BR"/>
        </w:rPr>
        <w:t xml:space="preserve"> </w:t>
      </w:r>
      <w:r w:rsidRPr="00455832">
        <w:rPr>
          <w:rFonts w:ascii="Arial Unicode" w:hAnsi="Arial Unicode" w:cs="Sylfaen"/>
          <w:sz w:val="20"/>
        </w:rPr>
        <w:t>ոչ</w:t>
      </w:r>
      <w:r w:rsidR="000D7D90" w:rsidRPr="00455832">
        <w:rPr>
          <w:rFonts w:ascii="Arial Unicode" w:hAnsi="Arial Unicode" w:cs="Sylfaen"/>
          <w:sz w:val="20"/>
          <w:lang w:val="pt-BR"/>
        </w:rPr>
        <w:t xml:space="preserve"> </w:t>
      </w:r>
      <w:r w:rsidRPr="00455832">
        <w:rPr>
          <w:rFonts w:ascii="Arial Unicode" w:hAnsi="Arial Unicode" w:cs="Sylfaen"/>
          <w:sz w:val="20"/>
        </w:rPr>
        <w:t>ուշ</w:t>
      </w:r>
      <w:r w:rsidRPr="00455832">
        <w:rPr>
          <w:rFonts w:ascii="Arial Unicode" w:hAnsi="Arial Unicode" w:cs="Sylfaen"/>
          <w:sz w:val="20"/>
          <w:lang w:val="pt-BR"/>
        </w:rPr>
        <w:t xml:space="preserve">, </w:t>
      </w:r>
      <w:r w:rsidRPr="00455832">
        <w:rPr>
          <w:rFonts w:ascii="Arial Unicode" w:hAnsi="Arial Unicode" w:cs="Sylfaen"/>
          <w:sz w:val="20"/>
        </w:rPr>
        <w:t>քան</w:t>
      </w:r>
      <w:r w:rsidR="000D7D90" w:rsidRPr="00455832">
        <w:rPr>
          <w:rFonts w:ascii="Arial Unicode" w:hAnsi="Arial Unicode" w:cs="Sylfaen"/>
          <w:sz w:val="20"/>
          <w:lang w:val="pt-BR"/>
        </w:rPr>
        <w:t xml:space="preserve"> </w:t>
      </w:r>
      <w:r w:rsidRPr="00455832">
        <w:rPr>
          <w:rFonts w:ascii="Arial Unicode" w:hAnsi="Arial Unicode" w:cs="Sylfaen"/>
          <w:sz w:val="20"/>
        </w:rPr>
        <w:t>պայմանագրով</w:t>
      </w:r>
      <w:r w:rsidR="000D7D90" w:rsidRPr="00455832">
        <w:rPr>
          <w:rFonts w:ascii="Arial Unicode" w:hAnsi="Arial Unicode" w:cs="Sylfaen"/>
          <w:sz w:val="20"/>
          <w:lang w:val="pt-BR"/>
        </w:rPr>
        <w:t xml:space="preserve"> </w:t>
      </w:r>
      <w:r w:rsidRPr="00455832">
        <w:rPr>
          <w:rFonts w:ascii="Arial Unicode" w:hAnsi="Arial Unicode" w:cs="Sylfaen"/>
          <w:sz w:val="20"/>
        </w:rPr>
        <w:t>ի</w:t>
      </w:r>
      <w:r w:rsidR="000D7D90" w:rsidRPr="00455832">
        <w:rPr>
          <w:rFonts w:ascii="Arial Unicode" w:hAnsi="Arial Unicode" w:cs="Sylfaen"/>
          <w:sz w:val="20"/>
          <w:lang w:val="pt-BR"/>
        </w:rPr>
        <w:t xml:space="preserve"> </w:t>
      </w:r>
      <w:r w:rsidRPr="00455832">
        <w:rPr>
          <w:rFonts w:ascii="Arial Unicode" w:hAnsi="Arial Unicode" w:cs="Sylfaen"/>
          <w:sz w:val="20"/>
        </w:rPr>
        <w:t>սկզբանե</w:t>
      </w:r>
      <w:r w:rsidR="000D7D90" w:rsidRPr="00455832">
        <w:rPr>
          <w:rFonts w:ascii="Arial Unicode" w:hAnsi="Arial Unicode" w:cs="Sylfaen"/>
          <w:sz w:val="20"/>
          <w:lang w:val="pt-BR"/>
        </w:rPr>
        <w:t xml:space="preserve"> </w:t>
      </w:r>
      <w:r w:rsidRPr="00455832">
        <w:rPr>
          <w:rFonts w:ascii="Arial Unicode" w:hAnsi="Arial Unicode" w:cs="Sylfaen"/>
          <w:sz w:val="20"/>
        </w:rPr>
        <w:t>ծառայությունների</w:t>
      </w:r>
      <w:r w:rsidR="000D7D90" w:rsidRPr="00455832">
        <w:rPr>
          <w:rFonts w:ascii="Arial Unicode" w:hAnsi="Arial Unicode" w:cs="Sylfaen"/>
          <w:sz w:val="20"/>
          <w:lang w:val="pt-BR"/>
        </w:rPr>
        <w:t xml:space="preserve"> </w:t>
      </w:r>
      <w:r w:rsidRPr="00455832">
        <w:rPr>
          <w:rFonts w:ascii="Arial Unicode" w:hAnsi="Arial Unicode" w:cs="Sylfaen"/>
          <w:sz w:val="20"/>
        </w:rPr>
        <w:t>մատուցման</w:t>
      </w:r>
      <w:r w:rsidR="000D7D90" w:rsidRPr="00455832">
        <w:rPr>
          <w:rFonts w:ascii="Arial Unicode" w:hAnsi="Arial Unicode" w:cs="Sylfaen"/>
          <w:sz w:val="20"/>
          <w:lang w:val="pt-BR"/>
        </w:rPr>
        <w:t xml:space="preserve"> </w:t>
      </w:r>
      <w:r w:rsidRPr="00455832">
        <w:rPr>
          <w:rFonts w:ascii="Arial Unicode" w:hAnsi="Arial Unicode" w:cs="Sylfaen"/>
          <w:sz w:val="20"/>
        </w:rPr>
        <w:t>համար</w:t>
      </w:r>
      <w:r w:rsidR="000D7D90" w:rsidRPr="00455832">
        <w:rPr>
          <w:rFonts w:ascii="Arial Unicode" w:hAnsi="Arial Unicode" w:cs="Sylfaen"/>
          <w:sz w:val="20"/>
          <w:lang w:val="pt-BR"/>
        </w:rPr>
        <w:t xml:space="preserve"> </w:t>
      </w:r>
      <w:r w:rsidRPr="00455832">
        <w:rPr>
          <w:rFonts w:ascii="Arial Unicode" w:hAnsi="Arial Unicode" w:cs="Sylfaen"/>
          <w:sz w:val="20"/>
        </w:rPr>
        <w:t>սահմանված</w:t>
      </w:r>
      <w:r w:rsidR="000D7D90" w:rsidRPr="00455832">
        <w:rPr>
          <w:rFonts w:ascii="Arial Unicode" w:hAnsi="Arial Unicode" w:cs="Sylfaen"/>
          <w:sz w:val="20"/>
          <w:lang w:val="pt-BR"/>
        </w:rPr>
        <w:t xml:space="preserve"> </w:t>
      </w:r>
      <w:r w:rsidRPr="00455832">
        <w:rPr>
          <w:rFonts w:ascii="Arial Unicode" w:hAnsi="Arial Unicode" w:cs="Sylfaen"/>
          <w:sz w:val="20"/>
        </w:rPr>
        <w:t>ժամկետը</w:t>
      </w:r>
      <w:r w:rsidR="000D7D90" w:rsidRPr="00455832">
        <w:rPr>
          <w:rFonts w:ascii="Arial Unicode" w:hAnsi="Arial Unicode" w:cs="Sylfaen"/>
          <w:sz w:val="20"/>
          <w:lang w:val="pt-BR"/>
        </w:rPr>
        <w:t xml:space="preserve"> </w:t>
      </w:r>
      <w:r w:rsidRPr="00455832">
        <w:rPr>
          <w:rFonts w:ascii="Arial Unicode" w:hAnsi="Arial Unicode" w:cs="Sylfaen"/>
          <w:sz w:val="20"/>
        </w:rPr>
        <w:t>լրանալուց</w:t>
      </w:r>
      <w:r w:rsidR="000D7D90" w:rsidRPr="00455832">
        <w:rPr>
          <w:rFonts w:ascii="Arial Unicode" w:hAnsi="Arial Unicode" w:cs="Sylfaen"/>
          <w:sz w:val="20"/>
          <w:lang w:val="pt-BR"/>
        </w:rPr>
        <w:t xml:space="preserve"> </w:t>
      </w:r>
      <w:r w:rsidRPr="00455832">
        <w:rPr>
          <w:rFonts w:ascii="Arial Unicode" w:hAnsi="Arial Unicode" w:cs="Sylfaen"/>
          <w:sz w:val="20"/>
        </w:rPr>
        <w:t>առնվազն</w:t>
      </w:r>
      <w:r w:rsidRPr="00455832">
        <w:rPr>
          <w:rFonts w:ascii="Arial Unicode" w:hAnsi="Arial Unicode" w:cs="Sylfaen"/>
          <w:sz w:val="20"/>
          <w:lang w:val="pt-BR"/>
        </w:rPr>
        <w:t xml:space="preserve"> 5 </w:t>
      </w:r>
      <w:r w:rsidRPr="00455832">
        <w:rPr>
          <w:rFonts w:ascii="Arial Unicode" w:hAnsi="Arial Unicode" w:cs="Sylfaen"/>
          <w:sz w:val="20"/>
        </w:rPr>
        <w:t>օրացուցային</w:t>
      </w:r>
      <w:r w:rsidR="000D7D90" w:rsidRPr="00455832">
        <w:rPr>
          <w:rFonts w:ascii="Arial Unicode" w:hAnsi="Arial Unicode" w:cs="Sylfaen"/>
          <w:sz w:val="20"/>
          <w:lang w:val="pt-BR"/>
        </w:rPr>
        <w:t xml:space="preserve"> </w:t>
      </w:r>
      <w:r w:rsidRPr="00455832">
        <w:rPr>
          <w:rFonts w:ascii="Arial Unicode" w:hAnsi="Arial Unicode" w:cs="Sylfaen"/>
          <w:sz w:val="20"/>
        </w:rPr>
        <w:t>օր</w:t>
      </w:r>
      <w:r w:rsidR="000D7D90" w:rsidRPr="00455832">
        <w:rPr>
          <w:rFonts w:ascii="Arial Unicode" w:hAnsi="Arial Unicode" w:cs="Sylfaen"/>
          <w:sz w:val="20"/>
          <w:lang w:val="pt-BR"/>
        </w:rPr>
        <w:t xml:space="preserve"> </w:t>
      </w:r>
      <w:r w:rsidRPr="00455832">
        <w:rPr>
          <w:rFonts w:ascii="Arial Unicode" w:hAnsi="Arial Unicode" w:cs="Sylfaen"/>
          <w:sz w:val="20"/>
        </w:rPr>
        <w:t>առաջ</w:t>
      </w:r>
      <w:r w:rsidRPr="00455832">
        <w:rPr>
          <w:rFonts w:ascii="Arial Unicode" w:hAnsi="Arial Unicode" w:cs="Sylfaen"/>
          <w:sz w:val="20"/>
          <w:lang w:val="pt-BR"/>
        </w:rPr>
        <w:t>: Ընդ որում սույն կետով սահմանված դեպքում ծ</w:t>
      </w:r>
      <w:r w:rsidRPr="00455832">
        <w:rPr>
          <w:rFonts w:ascii="Arial Unicode" w:hAnsi="Arial Unicode" w:cs="Times Armenian"/>
          <w:sz w:val="20"/>
          <w:lang w:val="pt-BR"/>
        </w:rPr>
        <w:t>առայության</w:t>
      </w:r>
      <w:r w:rsidR="000D7D90" w:rsidRPr="00455832">
        <w:rPr>
          <w:rFonts w:ascii="Arial Unicode" w:hAnsi="Arial Unicode" w:cs="Times Armenian"/>
          <w:sz w:val="20"/>
          <w:lang w:val="pt-BR"/>
        </w:rPr>
        <w:t xml:space="preserve"> </w:t>
      </w:r>
      <w:r w:rsidRPr="00455832">
        <w:rPr>
          <w:rFonts w:ascii="Arial Unicode" w:hAnsi="Arial Unicode" w:cs="Times Armenian"/>
          <w:sz w:val="20"/>
        </w:rPr>
        <w:t>մատուց</w:t>
      </w:r>
      <w:r w:rsidRPr="00455832">
        <w:rPr>
          <w:rFonts w:ascii="Arial Unicode" w:hAnsi="Arial Unicode" w:cs="Sylfaen"/>
          <w:sz w:val="20"/>
          <w:lang w:val="hy-AM"/>
        </w:rPr>
        <w:t>ման</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ժամկետը</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կարող</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է</w:t>
      </w:r>
      <w:r w:rsidR="000D7D90" w:rsidRPr="00455832">
        <w:rPr>
          <w:rFonts w:ascii="Arial Unicode" w:hAnsi="Arial Unicode" w:cs="Sylfaen"/>
          <w:sz w:val="20"/>
          <w:lang w:val="pt-BR"/>
        </w:rPr>
        <w:t xml:space="preserve"> </w:t>
      </w:r>
      <w:r w:rsidRPr="00455832">
        <w:rPr>
          <w:rFonts w:ascii="Arial Unicode" w:hAnsi="Arial Unicode" w:cs="Sylfaen"/>
          <w:sz w:val="20"/>
          <w:lang w:val="hy-AM"/>
        </w:rPr>
        <w:t>երկարաձգվել</w:t>
      </w:r>
      <w:r w:rsidR="000D7D90" w:rsidRPr="00455832">
        <w:rPr>
          <w:rFonts w:ascii="Arial Unicode" w:hAnsi="Arial Unicode" w:cs="Sylfaen"/>
          <w:sz w:val="20"/>
          <w:lang w:val="pt-BR"/>
        </w:rPr>
        <w:t xml:space="preserve"> </w:t>
      </w:r>
      <w:r w:rsidRPr="00455832">
        <w:rPr>
          <w:rFonts w:ascii="Arial Unicode" w:hAnsi="Arial Unicode" w:cs="Times Armenian"/>
          <w:sz w:val="20"/>
        </w:rPr>
        <w:t>մեկ</w:t>
      </w:r>
      <w:r w:rsidR="000D7D90" w:rsidRPr="00455832">
        <w:rPr>
          <w:rFonts w:ascii="Arial Unicode" w:hAnsi="Arial Unicode" w:cs="Times Armenian"/>
          <w:sz w:val="20"/>
          <w:lang w:val="pt-BR"/>
        </w:rPr>
        <w:t xml:space="preserve"> </w:t>
      </w:r>
      <w:r w:rsidRPr="00455832">
        <w:rPr>
          <w:rFonts w:ascii="Arial Unicode" w:hAnsi="Arial Unicode" w:cs="Times Armenian"/>
          <w:sz w:val="20"/>
        </w:rPr>
        <w:t>անգամ</w:t>
      </w:r>
      <w:r w:rsidR="000D7D90" w:rsidRPr="00455832">
        <w:rPr>
          <w:rFonts w:ascii="Arial Unicode" w:hAnsi="Arial Unicode" w:cs="Times Armenian"/>
          <w:sz w:val="20"/>
          <w:lang w:val="pt-BR"/>
        </w:rPr>
        <w:t xml:space="preserve"> </w:t>
      </w:r>
      <w:r w:rsidRPr="00455832">
        <w:rPr>
          <w:rFonts w:ascii="Arial Unicode" w:hAnsi="Arial Unicode" w:cs="Sylfaen"/>
          <w:sz w:val="20"/>
          <w:lang w:val="hy-AM"/>
        </w:rPr>
        <w:t>մինչև</w:t>
      </w:r>
      <w:r w:rsidRPr="00455832">
        <w:rPr>
          <w:rFonts w:ascii="Arial Unicode" w:hAnsi="Arial Unicode" w:cs="Sylfaen"/>
          <w:sz w:val="20"/>
          <w:lang w:val="pt-BR"/>
        </w:rPr>
        <w:t xml:space="preserve"> 30 </w:t>
      </w:r>
      <w:r w:rsidRPr="00455832">
        <w:rPr>
          <w:rFonts w:ascii="Arial Unicode" w:hAnsi="Arial Unicode" w:cs="Sylfaen"/>
          <w:sz w:val="20"/>
        </w:rPr>
        <w:t>օրացուցային</w:t>
      </w:r>
      <w:r w:rsidR="000D7D90" w:rsidRPr="00455832">
        <w:rPr>
          <w:rFonts w:ascii="Arial Unicode" w:hAnsi="Arial Unicode" w:cs="Sylfaen"/>
          <w:sz w:val="20"/>
          <w:lang w:val="pt-BR"/>
        </w:rPr>
        <w:t xml:space="preserve"> </w:t>
      </w:r>
      <w:r w:rsidRPr="00455832">
        <w:rPr>
          <w:rFonts w:ascii="Arial Unicode" w:hAnsi="Arial Unicode" w:cs="Sylfaen"/>
          <w:sz w:val="20"/>
        </w:rPr>
        <w:t>օրով</w:t>
      </w:r>
      <w:r w:rsidRPr="00455832">
        <w:rPr>
          <w:rFonts w:ascii="Arial Unicode" w:hAnsi="Arial Unicode" w:cs="Sylfaen"/>
          <w:sz w:val="20"/>
          <w:lang w:val="pt-BR"/>
        </w:rPr>
        <w:t>, բայց ոչ ավել քան  պայմանագրով սահմանված ժամկետն է:</w:t>
      </w:r>
    </w:p>
    <w:p w:rsidR="00402CEF" w:rsidRPr="00455832" w:rsidRDefault="00402CEF" w:rsidP="00402CEF">
      <w:pPr>
        <w:tabs>
          <w:tab w:val="left" w:pos="720"/>
        </w:tabs>
        <w:jc w:val="both"/>
        <w:rPr>
          <w:rFonts w:ascii="Arial Unicode" w:hAnsi="Arial Unicode"/>
          <w:sz w:val="20"/>
          <w:lang w:val="hy-AM"/>
        </w:rPr>
      </w:pPr>
      <w:r w:rsidRPr="00455832">
        <w:rPr>
          <w:rFonts w:ascii="Arial Unicode" w:hAnsi="Arial Unicode"/>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402CEF" w:rsidRPr="00455832" w:rsidRDefault="00402CEF" w:rsidP="00402CEF">
      <w:pPr>
        <w:tabs>
          <w:tab w:val="left" w:pos="720"/>
        </w:tabs>
        <w:jc w:val="both"/>
        <w:rPr>
          <w:rFonts w:ascii="Arial Unicode" w:hAnsi="Arial Unicode"/>
          <w:sz w:val="20"/>
          <w:lang w:val="hy-AM"/>
        </w:rPr>
      </w:pPr>
      <w:r w:rsidRPr="00455832">
        <w:rPr>
          <w:rFonts w:ascii="Arial Unicode" w:hAnsi="Arial Unicode"/>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402CEF" w:rsidRPr="00455832" w:rsidRDefault="00402CEF" w:rsidP="00402CEF">
      <w:pPr>
        <w:jc w:val="both"/>
        <w:rPr>
          <w:rFonts w:ascii="Arial Unicode" w:hAnsi="Arial Unicode"/>
          <w:sz w:val="20"/>
          <w:szCs w:val="20"/>
          <w:lang w:val="hy-AM"/>
        </w:rPr>
      </w:pPr>
      <w:r w:rsidRPr="00455832">
        <w:rPr>
          <w:rFonts w:ascii="Arial Unicode" w:hAnsi="Arial Unicode"/>
          <w:sz w:val="20"/>
          <w:lang w:val="hy-AM"/>
        </w:rPr>
        <w:t>7.10 Պ</w:t>
      </w:r>
      <w:r w:rsidRPr="00455832">
        <w:rPr>
          <w:rFonts w:ascii="Arial Unicode" w:hAnsi="Arial Unicode"/>
          <w:spacing w:val="-4"/>
          <w:sz w:val="20"/>
          <w:szCs w:val="20"/>
          <w:lang w:val="hy-AM"/>
        </w:rPr>
        <w:t xml:space="preserve">այմանագիրը չի </w:t>
      </w:r>
      <w:r w:rsidRPr="00455832">
        <w:rPr>
          <w:rFonts w:ascii="Arial Unicode" w:hAnsi="Arial Unicode"/>
          <w:sz w:val="20"/>
          <w:szCs w:val="20"/>
          <w:lang w:val="hy-AM"/>
        </w:rPr>
        <w:t>կարող փոփոխվել կողմերի պարտա</w:t>
      </w:r>
      <w:r w:rsidRPr="00455832">
        <w:rPr>
          <w:rFonts w:ascii="Arial Unicode" w:hAnsi="Arial Unicode"/>
          <w:sz w:val="20"/>
          <w:szCs w:val="20"/>
          <w:lang w:val="hy-AM"/>
        </w:rPr>
        <w:softHyphen/>
        <w:t>վորու</w:t>
      </w:r>
      <w:r w:rsidRPr="00455832">
        <w:rPr>
          <w:rFonts w:ascii="Arial Unicode" w:hAnsi="Arial Unicode"/>
          <w:sz w:val="20"/>
          <w:szCs w:val="20"/>
          <w:lang w:val="hy-AM"/>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402CEF" w:rsidRPr="00455832" w:rsidRDefault="00402CEF" w:rsidP="00402CEF">
      <w:pPr>
        <w:jc w:val="both"/>
        <w:rPr>
          <w:rFonts w:ascii="Arial Unicode" w:hAnsi="Arial Unicode"/>
          <w:sz w:val="20"/>
          <w:szCs w:val="20"/>
          <w:lang w:val="hy-AM"/>
        </w:rPr>
      </w:pPr>
      <w:r w:rsidRPr="00455832">
        <w:rPr>
          <w:rFonts w:ascii="Arial Unicode" w:hAnsi="Arial Unicode"/>
          <w:sz w:val="20"/>
          <w:szCs w:val="20"/>
          <w:lang w:val="hy-AM"/>
        </w:rPr>
        <w:t>7.11 Կատարողի կողմից ստանձնած պարտավորությունները չկատա</w:t>
      </w:r>
      <w:r w:rsidRPr="00455832">
        <w:rPr>
          <w:rFonts w:ascii="Arial Unicode" w:hAnsi="Arial Unicode"/>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sidRPr="00455832">
        <w:rPr>
          <w:rFonts w:ascii="Arial Unicode" w:hAnsi="Arial Unicode"/>
          <w:sz w:val="20"/>
          <w:szCs w:val="20"/>
          <w:lang w:val="hy-AM"/>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20"/>
    </w:p>
    <w:p w:rsidR="00402CEF" w:rsidRPr="00455832" w:rsidRDefault="00402CEF" w:rsidP="00402CEF">
      <w:pPr>
        <w:jc w:val="both"/>
        <w:rPr>
          <w:rFonts w:ascii="Arial Unicode" w:hAnsi="Arial Unicode"/>
          <w:sz w:val="20"/>
          <w:lang w:val="hy-AM"/>
        </w:rPr>
      </w:pPr>
      <w:r w:rsidRPr="00455832">
        <w:rPr>
          <w:rFonts w:ascii="Arial Unicode" w:hAnsi="Arial Unicode"/>
          <w:sz w:val="20"/>
          <w:lang w:val="hy-AM"/>
        </w:rPr>
        <w:t>7.12 Սույն պայմանագրի կապակցությամբ ծագած</w:t>
      </w:r>
      <w:r w:rsidR="000D7D90" w:rsidRPr="00455832">
        <w:rPr>
          <w:rFonts w:ascii="Arial Unicode" w:hAnsi="Arial Unicode"/>
          <w:sz w:val="20"/>
          <w:lang w:val="hy-AM"/>
        </w:rPr>
        <w:t xml:space="preserve"> </w:t>
      </w:r>
      <w:r w:rsidRPr="00455832">
        <w:rPr>
          <w:rFonts w:ascii="Arial Unicode" w:hAnsi="Arial Unicode" w:cs="Sylfaen"/>
          <w:sz w:val="20"/>
          <w:lang w:val="hy-AM"/>
        </w:rPr>
        <w:t>վեճերը</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լուծվում</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են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բանակցությունների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միջոցով։</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Համաձայնություն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ձեռք</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չբերելուդեպքումվեճերըլուծվումեն</w:t>
      </w:r>
      <w:r w:rsidRPr="00455832">
        <w:rPr>
          <w:rFonts w:ascii="Arial Unicode" w:hAnsi="Arial Unicode" w:cs="Times Armenian"/>
          <w:sz w:val="20"/>
          <w:lang w:val="hy-AM"/>
        </w:rPr>
        <w:t xml:space="preserve"> ՀՀ </w:t>
      </w:r>
      <w:r w:rsidRPr="00455832">
        <w:rPr>
          <w:rFonts w:ascii="Arial Unicode" w:hAnsi="Arial Unicode" w:cs="Sylfaen"/>
          <w:sz w:val="20"/>
          <w:lang w:val="hy-AM"/>
        </w:rPr>
        <w:t>դատարաններում</w:t>
      </w:r>
      <w:r w:rsidRPr="00455832">
        <w:rPr>
          <w:rFonts w:ascii="Arial Unicode" w:hAnsi="Arial Unicode"/>
          <w:sz w:val="20"/>
          <w:lang w:val="hy-AM"/>
        </w:rPr>
        <w:t>։</w:t>
      </w:r>
    </w:p>
    <w:p w:rsidR="00402CEF" w:rsidRPr="00455832" w:rsidRDefault="00402CEF" w:rsidP="00402CEF">
      <w:pPr>
        <w:jc w:val="both"/>
        <w:rPr>
          <w:rFonts w:ascii="Arial Unicode" w:hAnsi="Arial Unicode"/>
          <w:sz w:val="20"/>
          <w:lang w:val="hy-AM"/>
        </w:rPr>
      </w:pPr>
      <w:r w:rsidRPr="00455832">
        <w:rPr>
          <w:rFonts w:ascii="Arial Unicode" w:hAnsi="Arial Unicode"/>
          <w:sz w:val="20"/>
          <w:lang w:val="hy-AM"/>
        </w:rPr>
        <w:t xml:space="preserve">7.13 </w:t>
      </w:r>
      <w:r w:rsidRPr="00455832">
        <w:rPr>
          <w:rFonts w:ascii="Arial Unicode" w:hAnsi="Arial Unicode" w:cs="Sylfaen"/>
          <w:sz w:val="20"/>
          <w:lang w:val="hy-AM"/>
        </w:rPr>
        <w:t>Սույն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պայմանագիրը</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կազմված</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է</w:t>
      </w:r>
      <w:r w:rsidRPr="00455832">
        <w:rPr>
          <w:rFonts w:ascii="Arial Unicode" w:hAnsi="Arial Unicode" w:cs="Times Armenian"/>
          <w:b/>
          <w:sz w:val="20"/>
          <w:lang w:val="hy-AM"/>
        </w:rPr>
        <w:t xml:space="preserve">____ </w:t>
      </w:r>
      <w:r w:rsidRPr="00455832">
        <w:rPr>
          <w:rFonts w:ascii="Arial Unicode" w:hAnsi="Arial Unicode" w:cs="Sylfaen"/>
          <w:sz w:val="20"/>
          <w:lang w:val="hy-AM"/>
        </w:rPr>
        <w:t>էջից</w:t>
      </w:r>
      <w:r w:rsidRPr="00455832">
        <w:rPr>
          <w:rFonts w:ascii="Arial Unicode" w:hAnsi="Arial Unicode" w:cs="Times Armenian"/>
          <w:sz w:val="20"/>
          <w:lang w:val="hy-AM"/>
        </w:rPr>
        <w:t xml:space="preserve">, </w:t>
      </w:r>
      <w:r w:rsidRPr="00455832">
        <w:rPr>
          <w:rFonts w:ascii="Arial Unicode" w:hAnsi="Arial Unicode" w:cs="Sylfaen"/>
          <w:sz w:val="20"/>
          <w:lang w:val="hy-AM"/>
        </w:rPr>
        <w:t>կնքվում</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է</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երկու</w:t>
      </w:r>
      <w:r w:rsidR="000D7D90" w:rsidRPr="00455832">
        <w:rPr>
          <w:rFonts w:ascii="Arial Unicode" w:hAnsi="Arial Unicode" w:cs="Sylfaen"/>
          <w:sz w:val="20"/>
          <w:lang w:val="hy-AM"/>
        </w:rPr>
        <w:t xml:space="preserve"> </w:t>
      </w:r>
      <w:r w:rsidRPr="00455832">
        <w:rPr>
          <w:rFonts w:ascii="Arial Unicode" w:hAnsi="Arial Unicode" w:cs="Sylfaen"/>
          <w:sz w:val="20"/>
          <w:lang w:val="hy-AM"/>
        </w:rPr>
        <w:t>օրինակից</w:t>
      </w:r>
      <w:r w:rsidRPr="00455832">
        <w:rPr>
          <w:rFonts w:ascii="Arial Unicode" w:hAnsi="Arial Unicode" w:cs="Times Armenian"/>
          <w:sz w:val="20"/>
          <w:lang w:val="hy-AM"/>
        </w:rPr>
        <w:t xml:space="preserve">, </w:t>
      </w:r>
      <w:r w:rsidRPr="00455832">
        <w:rPr>
          <w:rFonts w:ascii="Arial Unicode" w:hAnsi="Arial Unicode" w:cs="Sylfaen"/>
          <w:sz w:val="20"/>
          <w:lang w:val="hy-AM"/>
        </w:rPr>
        <w:t>որոնք</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ունեն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հավասարազոր</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իրավաբանական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ուժ</w:t>
      </w:r>
      <w:r w:rsidRPr="00455832">
        <w:rPr>
          <w:rFonts w:ascii="Arial Unicode" w:hAnsi="Arial Unicode" w:cs="Times Armenian"/>
          <w:sz w:val="20"/>
          <w:lang w:val="hy-AM"/>
        </w:rPr>
        <w:t xml:space="preserve">։ </w:t>
      </w:r>
      <w:r w:rsidRPr="00455832">
        <w:rPr>
          <w:rFonts w:ascii="Arial Unicode" w:hAnsi="Arial Unicode" w:cs="Sylfaen"/>
          <w:sz w:val="20"/>
          <w:lang w:val="hy-AM"/>
        </w:rPr>
        <w:t>Սույն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պայմանագրի</w:t>
      </w:r>
      <w:r w:rsidRPr="00455832">
        <w:rPr>
          <w:rFonts w:ascii="Arial Unicode" w:hAnsi="Arial Unicode" w:cs="Times Armenian"/>
          <w:sz w:val="20"/>
          <w:lang w:val="hy-AM"/>
        </w:rPr>
        <w:t xml:space="preserve"> N 1, N 2, N 3 և N 3.1 </w:t>
      </w:r>
      <w:r w:rsidRPr="00455832">
        <w:rPr>
          <w:rFonts w:ascii="Arial Unicode" w:hAnsi="Arial Unicode" w:cs="Sylfaen"/>
          <w:sz w:val="20"/>
          <w:lang w:val="hy-AM"/>
        </w:rPr>
        <w:t>հավելվածները</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հանդիսանում</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են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պայմանագրի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անբաժանելի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մասը</w:t>
      </w:r>
      <w:r w:rsidRPr="00455832">
        <w:rPr>
          <w:rFonts w:ascii="Arial Unicode" w:hAnsi="Arial Unicode" w:cs="Times Armenian"/>
          <w:sz w:val="20"/>
          <w:lang w:val="hy-AM"/>
        </w:rPr>
        <w:t xml:space="preserve">, </w:t>
      </w:r>
      <w:r w:rsidRPr="00455832">
        <w:rPr>
          <w:rFonts w:ascii="Arial Unicode" w:hAnsi="Arial Unicode" w:cs="Sylfaen"/>
          <w:sz w:val="20"/>
          <w:lang w:val="hy-AM"/>
        </w:rPr>
        <w:t>յուրաքանչյուր</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կողմին</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տրվում</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է պայմանագրի</w:t>
      </w:r>
      <w:r w:rsidR="000D7D90" w:rsidRPr="00455832">
        <w:rPr>
          <w:rFonts w:ascii="Arial Unicode" w:hAnsi="Arial Unicode" w:cs="Sylfaen"/>
          <w:sz w:val="20"/>
          <w:lang w:val="hy-AM"/>
        </w:rPr>
        <w:t xml:space="preserve"> </w:t>
      </w:r>
      <w:r w:rsidRPr="00455832">
        <w:rPr>
          <w:rFonts w:ascii="Arial Unicode" w:hAnsi="Arial Unicode" w:cs="Sylfaen"/>
          <w:sz w:val="20"/>
          <w:lang w:val="hy-AM"/>
        </w:rPr>
        <w:t>մեկ</w:t>
      </w:r>
      <w:r w:rsidR="000D7D90" w:rsidRPr="00455832">
        <w:rPr>
          <w:rFonts w:ascii="Arial Unicode" w:hAnsi="Arial Unicode" w:cs="Sylfaen"/>
          <w:sz w:val="20"/>
          <w:lang w:val="hy-AM"/>
        </w:rPr>
        <w:t xml:space="preserve"> </w:t>
      </w:r>
      <w:r w:rsidRPr="00455832">
        <w:rPr>
          <w:rFonts w:ascii="Arial Unicode" w:hAnsi="Arial Unicode" w:cs="Sylfaen"/>
          <w:sz w:val="20"/>
          <w:lang w:val="hy-AM"/>
        </w:rPr>
        <w:t>օրինակ</w:t>
      </w:r>
      <w:r w:rsidRPr="00455832">
        <w:rPr>
          <w:rFonts w:ascii="Arial Unicode" w:hAnsi="Arial Unicode"/>
          <w:sz w:val="20"/>
          <w:lang w:val="hy-AM"/>
        </w:rPr>
        <w:t>։</w:t>
      </w:r>
    </w:p>
    <w:p w:rsidR="00402CEF" w:rsidRPr="00455832" w:rsidRDefault="00402CEF" w:rsidP="00402CEF">
      <w:pPr>
        <w:jc w:val="both"/>
        <w:rPr>
          <w:rFonts w:ascii="Arial Unicode" w:hAnsi="Arial Unicode"/>
          <w:bCs/>
          <w:sz w:val="20"/>
          <w:lang w:val="hy-AM"/>
        </w:rPr>
      </w:pPr>
      <w:r w:rsidRPr="00455832">
        <w:rPr>
          <w:rFonts w:ascii="Arial Unicode" w:hAnsi="Arial Unicode"/>
          <w:sz w:val="20"/>
          <w:lang w:val="hy-AM"/>
        </w:rPr>
        <w:t xml:space="preserve">7.14 </w:t>
      </w:r>
      <w:r w:rsidRPr="00455832">
        <w:rPr>
          <w:rFonts w:ascii="Arial Unicode" w:hAnsi="Arial Unicode" w:cs="Sylfaen"/>
          <w:sz w:val="20"/>
          <w:lang w:val="hy-AM"/>
        </w:rPr>
        <w:t>Սույնպայմանագրինկատմամբկիրառվումէ</w:t>
      </w:r>
      <w:r w:rsidR="00455832" w:rsidRPr="005B18DB">
        <w:rPr>
          <w:rFonts w:ascii="Arial Unicode" w:hAnsi="Arial Unicode" w:cs="Sylfaen"/>
          <w:sz w:val="20"/>
          <w:lang w:val="hy-AM"/>
        </w:rPr>
        <w:t xml:space="preserve"> </w:t>
      </w:r>
      <w:r w:rsidRPr="00455832">
        <w:rPr>
          <w:rFonts w:ascii="Arial Unicode" w:hAnsi="Arial Unicode" w:cs="Sylfaen"/>
          <w:sz w:val="20"/>
          <w:lang w:val="hy-AM"/>
        </w:rPr>
        <w:t>Հայաստանի Հանրապետությանիրավունքը</w:t>
      </w:r>
      <w:r w:rsidRPr="00455832">
        <w:rPr>
          <w:rFonts w:ascii="Arial Unicode" w:hAnsi="Arial Unicode"/>
          <w:sz w:val="20"/>
          <w:lang w:val="hy-AM"/>
        </w:rPr>
        <w:t>։</w:t>
      </w:r>
    </w:p>
    <w:p w:rsidR="00402CEF" w:rsidRPr="00C95097" w:rsidRDefault="00402CEF" w:rsidP="00402CEF">
      <w:pPr>
        <w:jc w:val="both"/>
        <w:rPr>
          <w:rFonts w:ascii="Arial Unicode" w:hAnsi="Arial Unicode"/>
          <w:sz w:val="20"/>
          <w:szCs w:val="20"/>
          <w:lang w:val="hy-AM"/>
        </w:rPr>
      </w:pPr>
      <w:r w:rsidRPr="00455832">
        <w:rPr>
          <w:rFonts w:ascii="Arial Unicode" w:hAnsi="Arial Unicode"/>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w:t>
      </w:r>
      <w:r w:rsidRPr="00EA7EF6">
        <w:rPr>
          <w:rFonts w:ascii="Arial Unicode" w:hAnsi="Arial Unicode"/>
          <w:color w:val="FF0000"/>
          <w:sz w:val="20"/>
          <w:szCs w:val="20"/>
          <w:lang w:val="hy-AM"/>
        </w:rPr>
        <w:t xml:space="preserve"> </w:t>
      </w:r>
      <w:r w:rsidRPr="00C95097">
        <w:rPr>
          <w:rFonts w:ascii="Arial Unicode" w:hAnsi="Arial Unicode"/>
          <w:sz w:val="20"/>
          <w:szCs w:val="20"/>
          <w:lang w:val="hy-AM"/>
        </w:rPr>
        <w:lastRenderedPageBreak/>
        <w:t>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C95097">
        <w:rPr>
          <w:rFonts w:ascii="Arial Unicode" w:hAnsi="Arial Unicode"/>
          <w:sz w:val="20"/>
          <w:szCs w:val="20"/>
          <w:vertAlign w:val="superscript"/>
          <w:lang w:val="hy-AM"/>
        </w:rPr>
        <w:t>2736</w:t>
      </w:r>
      <w:r w:rsidRPr="00C95097">
        <w:rPr>
          <w:rStyle w:val="af6"/>
          <w:rFonts w:ascii="Arial Unicode" w:hAnsi="Arial Unicode"/>
          <w:sz w:val="20"/>
          <w:szCs w:val="20"/>
          <w:lang w:val="hy-AM"/>
        </w:rPr>
        <w:footnoteReference w:id="15"/>
      </w:r>
    </w:p>
    <w:p w:rsidR="00402CEF" w:rsidRPr="00C95097" w:rsidRDefault="00402CEF" w:rsidP="00402CEF">
      <w:pPr>
        <w:tabs>
          <w:tab w:val="left" w:pos="1276"/>
        </w:tabs>
        <w:ind w:firstLine="720"/>
        <w:jc w:val="both"/>
        <w:rPr>
          <w:rFonts w:ascii="Arial Unicode" w:hAnsi="Arial Unicode" w:cs="Sylfaen"/>
          <w:sz w:val="18"/>
          <w:szCs w:val="18"/>
          <w:u w:val="single"/>
          <w:lang w:val="nb-NO"/>
        </w:rPr>
      </w:pPr>
    </w:p>
    <w:p w:rsidR="00402CEF" w:rsidRPr="00C95097" w:rsidRDefault="00402CEF" w:rsidP="00402CEF">
      <w:pPr>
        <w:rPr>
          <w:rFonts w:ascii="Arial Unicode" w:hAnsi="Arial Unicode"/>
          <w:sz w:val="20"/>
          <w:lang w:val="hy-AM"/>
        </w:rPr>
      </w:pPr>
    </w:p>
    <w:p w:rsidR="00402CEF" w:rsidRPr="00EA7EF6" w:rsidRDefault="00402CEF" w:rsidP="00402CEF">
      <w:pPr>
        <w:rPr>
          <w:rFonts w:ascii="Arial Unicode" w:hAnsi="Arial Unicode"/>
          <w:color w:val="FF0000"/>
          <w:sz w:val="20"/>
          <w:lang w:val="hy-AM"/>
        </w:rPr>
      </w:pPr>
    </w:p>
    <w:p w:rsidR="00402CEF" w:rsidRPr="00EA7EF6" w:rsidRDefault="00402CEF" w:rsidP="00402CEF">
      <w:pPr>
        <w:rPr>
          <w:rFonts w:ascii="Arial Unicode" w:hAnsi="Arial Unicode"/>
          <w:color w:val="FF0000"/>
          <w:sz w:val="20"/>
          <w:lang w:val="hy-AM"/>
        </w:rPr>
      </w:pPr>
    </w:p>
    <w:p w:rsidR="00402CEF" w:rsidRPr="00EA7EF6" w:rsidRDefault="00402CEF" w:rsidP="00402CEF">
      <w:pPr>
        <w:rPr>
          <w:rFonts w:ascii="Arial Unicode" w:hAnsi="Arial Unicode"/>
          <w:color w:val="FF0000"/>
          <w:sz w:val="20"/>
          <w:lang w:val="hy-AM"/>
        </w:rPr>
      </w:pPr>
    </w:p>
    <w:p w:rsidR="00402CEF" w:rsidRPr="00EA7EF6" w:rsidRDefault="00402CEF" w:rsidP="00402CEF">
      <w:pPr>
        <w:rPr>
          <w:rFonts w:ascii="Arial Unicode" w:hAnsi="Arial Unicode"/>
          <w:color w:val="FF0000"/>
          <w:sz w:val="20"/>
          <w:lang w:val="hy-AM"/>
        </w:rPr>
      </w:pPr>
    </w:p>
    <w:p w:rsidR="00402CEF" w:rsidRPr="00EA7EF6" w:rsidRDefault="00402CEF" w:rsidP="00402CEF">
      <w:pPr>
        <w:rPr>
          <w:rFonts w:ascii="Arial Unicode" w:hAnsi="Arial Unicode"/>
          <w:color w:val="FF0000"/>
          <w:sz w:val="20"/>
          <w:lang w:val="hy-AM"/>
        </w:rPr>
      </w:pPr>
    </w:p>
    <w:p w:rsidR="00402CEF" w:rsidRPr="00EA7EF6" w:rsidRDefault="00402CEF" w:rsidP="00402CEF">
      <w:pPr>
        <w:rPr>
          <w:rFonts w:ascii="Arial Unicode" w:hAnsi="Arial Unicode"/>
          <w:color w:val="FF0000"/>
          <w:sz w:val="20"/>
          <w:lang w:val="hy-AM"/>
        </w:rPr>
      </w:pPr>
    </w:p>
    <w:p w:rsidR="00402CEF" w:rsidRPr="00EA7EF6" w:rsidRDefault="00402CEF" w:rsidP="00402CEF">
      <w:pPr>
        <w:rPr>
          <w:rFonts w:ascii="Arial Unicode" w:hAnsi="Arial Unicode"/>
          <w:color w:val="FF0000"/>
          <w:sz w:val="20"/>
          <w:lang w:val="hy-AM"/>
        </w:rPr>
      </w:pPr>
    </w:p>
    <w:p w:rsidR="00402CEF" w:rsidRPr="00EA7EF6" w:rsidRDefault="00402CEF" w:rsidP="00402CEF">
      <w:pPr>
        <w:rPr>
          <w:rFonts w:ascii="Arial Unicode" w:hAnsi="Arial Unicode"/>
          <w:color w:val="FF0000"/>
          <w:sz w:val="20"/>
          <w:lang w:val="hy-AM"/>
        </w:rPr>
      </w:pPr>
    </w:p>
    <w:p w:rsidR="00402CEF" w:rsidRPr="00EA7EF6" w:rsidRDefault="00402CEF" w:rsidP="00402CEF">
      <w:pPr>
        <w:rPr>
          <w:rFonts w:ascii="Arial Unicode" w:hAnsi="Arial Unicode"/>
          <w:color w:val="FF0000"/>
          <w:sz w:val="20"/>
          <w:lang w:val="hy-AM"/>
        </w:rPr>
      </w:pPr>
    </w:p>
    <w:p w:rsidR="00402CEF" w:rsidRPr="00EA7EF6" w:rsidRDefault="00402CEF" w:rsidP="00402CEF">
      <w:pPr>
        <w:rPr>
          <w:rFonts w:ascii="Arial Unicode" w:hAnsi="Arial Unicode"/>
          <w:color w:val="FF0000"/>
          <w:sz w:val="20"/>
          <w:lang w:val="hy-AM"/>
        </w:rPr>
      </w:pPr>
    </w:p>
    <w:p w:rsidR="00402CEF" w:rsidRPr="00C95097" w:rsidRDefault="00402CEF" w:rsidP="00402CEF">
      <w:pPr>
        <w:ind w:firstLine="720"/>
        <w:jc w:val="both"/>
        <w:rPr>
          <w:rFonts w:ascii="Arial Unicode" w:hAnsi="Arial Unicode" w:cs="Sylfaen"/>
          <w:sz w:val="20"/>
          <w:lang w:val="hy-AM"/>
        </w:rPr>
      </w:pPr>
      <w:r w:rsidRPr="00C95097">
        <w:rPr>
          <w:rFonts w:ascii="Arial Unicode" w:hAnsi="Arial Unicode" w:cs="Sylfaen"/>
          <w:b/>
          <w:sz w:val="20"/>
          <w:lang w:val="hy-AM"/>
        </w:rPr>
        <w:t>8.</w:t>
      </w:r>
      <w:r w:rsidRPr="00C95097">
        <w:rPr>
          <w:rFonts w:ascii="Arial Unicode" w:hAnsi="Arial Unicode" w:cs="Sylfaen"/>
          <w:b/>
          <w:sz w:val="20"/>
          <w:lang w:val="nb-NO"/>
        </w:rPr>
        <w:t>ԿՈՂՄԵՐԻ</w:t>
      </w:r>
      <w:r w:rsidR="00C95097" w:rsidRPr="00C95097">
        <w:rPr>
          <w:rFonts w:ascii="Arial Unicode" w:hAnsi="Arial Unicode" w:cs="Sylfaen"/>
          <w:b/>
          <w:sz w:val="20"/>
          <w:lang w:val="nb-NO"/>
        </w:rPr>
        <w:t xml:space="preserve"> </w:t>
      </w:r>
      <w:r w:rsidRPr="00C95097">
        <w:rPr>
          <w:rFonts w:ascii="Arial Unicode" w:hAnsi="Arial Unicode" w:cs="Sylfaen"/>
          <w:b/>
          <w:sz w:val="20"/>
          <w:lang w:val="nb-NO"/>
        </w:rPr>
        <w:t>ՀԱՍՑԵՆԵՐԸ</w:t>
      </w:r>
      <w:r w:rsidRPr="00C95097">
        <w:rPr>
          <w:rFonts w:ascii="Arial Unicode" w:hAnsi="Arial Unicode" w:cs="Times Armenian"/>
          <w:b/>
          <w:sz w:val="20"/>
          <w:lang w:val="nb-NO"/>
        </w:rPr>
        <w:t xml:space="preserve">, </w:t>
      </w:r>
      <w:r w:rsidR="00C95097" w:rsidRPr="00C95097">
        <w:rPr>
          <w:rFonts w:ascii="Arial Unicode" w:hAnsi="Arial Unicode" w:cs="Times Armenian"/>
          <w:b/>
          <w:sz w:val="20"/>
          <w:lang w:val="nb-NO"/>
        </w:rPr>
        <w:t xml:space="preserve"> </w:t>
      </w:r>
      <w:r w:rsidRPr="00C95097">
        <w:rPr>
          <w:rFonts w:ascii="Arial Unicode" w:hAnsi="Arial Unicode" w:cs="Sylfaen"/>
          <w:b/>
          <w:sz w:val="20"/>
          <w:lang w:val="nb-NO"/>
        </w:rPr>
        <w:t>ԲԱՆԿԱՅԻՆ</w:t>
      </w:r>
      <w:r w:rsidR="00C95097" w:rsidRPr="00C95097">
        <w:rPr>
          <w:rFonts w:ascii="Arial Unicode" w:hAnsi="Arial Unicode" w:cs="Sylfaen"/>
          <w:b/>
          <w:sz w:val="20"/>
          <w:lang w:val="nb-NO"/>
        </w:rPr>
        <w:t xml:space="preserve"> </w:t>
      </w:r>
      <w:r w:rsidRPr="00C95097">
        <w:rPr>
          <w:rFonts w:ascii="Arial Unicode" w:hAnsi="Arial Unicode" w:cs="Sylfaen"/>
          <w:b/>
          <w:sz w:val="20"/>
          <w:lang w:val="nb-NO"/>
        </w:rPr>
        <w:t>ՎԱՎԵՐԱՊԱՅՄԱՆՆԵՐԸ</w:t>
      </w:r>
      <w:r w:rsidR="00C95097" w:rsidRPr="00C95097">
        <w:rPr>
          <w:rFonts w:ascii="Arial Unicode" w:hAnsi="Arial Unicode" w:cs="Sylfaen"/>
          <w:b/>
          <w:sz w:val="20"/>
          <w:lang w:val="nb-NO"/>
        </w:rPr>
        <w:t xml:space="preserve"> </w:t>
      </w:r>
      <w:r w:rsidRPr="00C95097">
        <w:rPr>
          <w:rFonts w:ascii="Arial Unicode" w:hAnsi="Arial Unicode" w:cs="Sylfaen"/>
          <w:b/>
          <w:sz w:val="20"/>
          <w:lang w:val="nb-NO"/>
        </w:rPr>
        <w:t>ԵՎ</w:t>
      </w:r>
      <w:r w:rsidR="00C95097" w:rsidRPr="00C95097">
        <w:rPr>
          <w:rFonts w:ascii="Arial Unicode" w:hAnsi="Arial Unicode" w:cs="Sylfaen"/>
          <w:b/>
          <w:sz w:val="20"/>
          <w:lang w:val="nb-NO"/>
        </w:rPr>
        <w:t xml:space="preserve"> </w:t>
      </w:r>
      <w:r w:rsidRPr="00C95097">
        <w:rPr>
          <w:rFonts w:ascii="Arial Unicode" w:hAnsi="Arial Unicode" w:cs="Sylfaen"/>
          <w:b/>
          <w:sz w:val="20"/>
          <w:lang w:val="nb-NO"/>
        </w:rPr>
        <w:t>ՍՏՈՐԱԳՐՈՒԹՅՈՒՆՆԵՐԸ</w:t>
      </w:r>
    </w:p>
    <w:p w:rsidR="00402CEF" w:rsidRPr="00EA7EF6" w:rsidRDefault="00402CEF" w:rsidP="00402CEF">
      <w:pPr>
        <w:jc w:val="both"/>
        <w:rPr>
          <w:rFonts w:ascii="Arial Unicode" w:hAnsi="Arial Unicode" w:cs="TimesArmenianPSMT"/>
          <w:color w:val="FF0000"/>
          <w:sz w:val="18"/>
          <w:szCs w:val="18"/>
          <w:lang w:val="hy-AM"/>
        </w:rPr>
      </w:pPr>
    </w:p>
    <w:p w:rsidR="00402CEF" w:rsidRPr="00EA7EF6" w:rsidRDefault="00402CEF" w:rsidP="00402CEF">
      <w:pPr>
        <w:ind w:firstLine="709"/>
        <w:jc w:val="both"/>
        <w:rPr>
          <w:rFonts w:ascii="Arial Unicode" w:hAnsi="Arial Unicode" w:cs="Arial"/>
          <w:b/>
          <w:color w:val="FF0000"/>
          <w:lang w:val="hy-AM"/>
        </w:rPr>
      </w:pPr>
    </w:p>
    <w:tbl>
      <w:tblPr>
        <w:tblW w:w="9639" w:type="dxa"/>
        <w:jc w:val="center"/>
        <w:tblInd w:w="409" w:type="dxa"/>
        <w:tblLayout w:type="fixed"/>
        <w:tblLook w:val="0000"/>
      </w:tblPr>
      <w:tblGrid>
        <w:gridCol w:w="4536"/>
        <w:gridCol w:w="760"/>
        <w:gridCol w:w="4343"/>
      </w:tblGrid>
      <w:tr w:rsidR="00402CEF" w:rsidRPr="00232206" w:rsidTr="005850CF">
        <w:trPr>
          <w:jc w:val="center"/>
        </w:trPr>
        <w:tc>
          <w:tcPr>
            <w:tcW w:w="4536" w:type="dxa"/>
          </w:tcPr>
          <w:p w:rsidR="00C00AC3" w:rsidRPr="00232206" w:rsidRDefault="00C00AC3" w:rsidP="00C00AC3">
            <w:pPr>
              <w:spacing w:after="0" w:line="480" w:lineRule="auto"/>
              <w:jc w:val="center"/>
              <w:rPr>
                <w:rFonts w:ascii="Arial Unicode" w:hAnsi="Arial Unicode"/>
                <w:b/>
                <w:sz w:val="20"/>
                <w:lang w:val="nb-NO"/>
              </w:rPr>
            </w:pPr>
            <w:r w:rsidRPr="00232206">
              <w:rPr>
                <w:rFonts w:ascii="Arial Unicode" w:hAnsi="Arial Unicode"/>
                <w:b/>
                <w:sz w:val="20"/>
                <w:lang w:val="hy-AM"/>
              </w:rPr>
              <w:lastRenderedPageBreak/>
              <w:t>Պ Ա Տ Վ Ի Ր Ա Տ ՈՒ</w:t>
            </w:r>
          </w:p>
          <w:p w:rsidR="00C00AC3" w:rsidRPr="00232206" w:rsidRDefault="00C00AC3" w:rsidP="00C00AC3">
            <w:pPr>
              <w:spacing w:after="0" w:line="480" w:lineRule="auto"/>
              <w:jc w:val="center"/>
              <w:rPr>
                <w:rFonts w:ascii="Arial Unicode" w:hAnsi="Arial Unicode" w:cs="Sylfaen"/>
                <w:sz w:val="20"/>
                <w:szCs w:val="20"/>
                <w:lang w:val="hy-AM"/>
              </w:rPr>
            </w:pPr>
            <w:r w:rsidRPr="00232206">
              <w:rPr>
                <w:rFonts w:ascii="Arial Unicode" w:hAnsi="Arial Unicode" w:cs="Sylfaen"/>
                <w:sz w:val="20"/>
                <w:szCs w:val="20"/>
                <w:lang w:val="hy-AM"/>
              </w:rPr>
              <w:t>Խաչփարի  համայնքապետարան</w:t>
            </w:r>
          </w:p>
          <w:p w:rsidR="00C00AC3" w:rsidRPr="00232206" w:rsidRDefault="00C00AC3" w:rsidP="00C00AC3">
            <w:pPr>
              <w:spacing w:after="0" w:line="480" w:lineRule="auto"/>
              <w:rPr>
                <w:rFonts w:ascii="Arial Unicode" w:hAnsi="Arial Unicode"/>
                <w:sz w:val="20"/>
                <w:szCs w:val="20"/>
                <w:lang w:val="hy-AM"/>
              </w:rPr>
            </w:pPr>
            <w:r w:rsidRPr="00232206">
              <w:rPr>
                <w:rFonts w:ascii="Arial Unicode" w:hAnsi="Arial Unicode" w:cs="Sylfaen"/>
                <w:sz w:val="20"/>
                <w:szCs w:val="20"/>
                <w:lang w:val="hy-AM"/>
              </w:rPr>
              <w:t xml:space="preserve">            գ. Խաչփար 7-րդ փողոց թիվ 6</w:t>
            </w:r>
          </w:p>
          <w:p w:rsidR="00C00AC3" w:rsidRPr="00232206" w:rsidRDefault="00C00AC3" w:rsidP="00C00AC3">
            <w:pPr>
              <w:spacing w:after="0" w:line="480" w:lineRule="auto"/>
              <w:jc w:val="center"/>
              <w:rPr>
                <w:rFonts w:ascii="Arial Unicode" w:hAnsi="Arial Unicode"/>
                <w:sz w:val="20"/>
                <w:szCs w:val="20"/>
                <w:lang w:val="hy-AM"/>
              </w:rPr>
            </w:pPr>
            <w:r w:rsidRPr="00232206">
              <w:rPr>
                <w:rFonts w:ascii="Arial Unicode" w:hAnsi="Arial Unicode" w:cs="Sylfaen"/>
                <w:sz w:val="20"/>
                <w:szCs w:val="20"/>
                <w:lang w:val="hy-AM"/>
              </w:rPr>
              <w:t>ՀՀ Ֆն Գործառնական Վարչություն</w:t>
            </w:r>
          </w:p>
          <w:p w:rsidR="00C00AC3" w:rsidRPr="00232206" w:rsidRDefault="00C00AC3" w:rsidP="00C00AC3">
            <w:pPr>
              <w:spacing w:after="0" w:line="480" w:lineRule="auto"/>
              <w:jc w:val="center"/>
              <w:rPr>
                <w:rFonts w:ascii="Arial Unicode" w:hAnsi="Arial Unicode" w:cs="Times Armenian"/>
                <w:sz w:val="20"/>
                <w:szCs w:val="20"/>
                <w:lang w:val="hy-AM"/>
              </w:rPr>
            </w:pPr>
            <w:r w:rsidRPr="00232206">
              <w:rPr>
                <w:rFonts w:ascii="Arial Unicode" w:hAnsi="Arial Unicode" w:cs="Sylfaen"/>
                <w:sz w:val="20"/>
                <w:szCs w:val="20"/>
                <w:lang w:val="hy-AM"/>
              </w:rPr>
              <w:t>Հ</w:t>
            </w:r>
            <w:r w:rsidRPr="00232206">
              <w:rPr>
                <w:rFonts w:ascii="Arial Unicode" w:hAnsi="Arial Unicode" w:cs="Times Armenian"/>
                <w:sz w:val="20"/>
                <w:szCs w:val="20"/>
                <w:lang w:val="hy-AM"/>
              </w:rPr>
              <w:t>/</w:t>
            </w:r>
            <w:r w:rsidRPr="00232206">
              <w:rPr>
                <w:rFonts w:ascii="Arial Unicode" w:hAnsi="Arial Unicode" w:cs="Sylfaen"/>
                <w:sz w:val="20"/>
                <w:szCs w:val="20"/>
                <w:lang w:val="hy-AM"/>
              </w:rPr>
              <w:t>Հ</w:t>
            </w:r>
            <w:r w:rsidRPr="00232206">
              <w:rPr>
                <w:rFonts w:ascii="Arial Unicode" w:hAnsi="Arial Unicode" w:cs="Times Armenian"/>
                <w:sz w:val="20"/>
                <w:szCs w:val="20"/>
                <w:lang w:val="hy-AM"/>
              </w:rPr>
              <w:t xml:space="preserve"> </w:t>
            </w:r>
            <w:r w:rsidRPr="00232206">
              <w:rPr>
                <w:rFonts w:ascii="Arial Unicode" w:hAnsi="Arial Unicode"/>
                <w:sz w:val="18"/>
                <w:lang w:val="pt-BR"/>
              </w:rPr>
              <w:t>900432270024</w:t>
            </w:r>
          </w:p>
          <w:p w:rsidR="00C00AC3" w:rsidRPr="00232206" w:rsidRDefault="00C00AC3" w:rsidP="00C00AC3">
            <w:pPr>
              <w:spacing w:after="0" w:line="480" w:lineRule="auto"/>
              <w:jc w:val="center"/>
              <w:rPr>
                <w:rFonts w:ascii="Arial Unicode" w:hAnsi="Arial Unicode" w:cs="Times Armenian"/>
                <w:sz w:val="20"/>
                <w:szCs w:val="20"/>
                <w:lang w:val="hy-AM"/>
              </w:rPr>
            </w:pPr>
            <w:r w:rsidRPr="00232206">
              <w:rPr>
                <w:rFonts w:ascii="Arial Unicode" w:hAnsi="Arial Unicode" w:cs="Times Armenian"/>
                <w:sz w:val="20"/>
                <w:szCs w:val="20"/>
                <w:lang w:val="hy-AM"/>
              </w:rPr>
              <w:t>ՀՎՀՀ 03801007</w:t>
            </w:r>
          </w:p>
          <w:p w:rsidR="00C00AC3" w:rsidRPr="00232206" w:rsidRDefault="00C00AC3" w:rsidP="00C00AC3">
            <w:pPr>
              <w:spacing w:after="0" w:line="480" w:lineRule="auto"/>
              <w:rPr>
                <w:rFonts w:ascii="Arial Unicode" w:hAnsi="Arial Unicode" w:cs="Times Armenian"/>
                <w:sz w:val="20"/>
                <w:szCs w:val="20"/>
                <w:lang w:val="hy-AM"/>
              </w:rPr>
            </w:pPr>
            <w:r w:rsidRPr="00232206">
              <w:rPr>
                <w:rFonts w:ascii="Arial Unicode" w:hAnsi="Arial Unicode" w:cs="Times Armenian"/>
                <w:sz w:val="20"/>
                <w:szCs w:val="20"/>
                <w:lang w:val="hy-AM"/>
              </w:rPr>
              <w:t>Համայնքի ղեկավար             Ղ. Մարտիրոսյան</w:t>
            </w:r>
            <w:r w:rsidRPr="00232206">
              <w:rPr>
                <w:rFonts w:ascii="Arial Unicode" w:hAnsi="Arial Unicode"/>
                <w:sz w:val="20"/>
                <w:lang w:val="hy-AM"/>
              </w:rPr>
              <w:t xml:space="preserve">           </w:t>
            </w:r>
          </w:p>
          <w:p w:rsidR="00C00AC3" w:rsidRPr="00232206" w:rsidRDefault="00C00AC3" w:rsidP="00C00AC3">
            <w:pPr>
              <w:spacing w:after="0" w:line="480" w:lineRule="auto"/>
              <w:rPr>
                <w:rFonts w:ascii="Arial Unicode" w:hAnsi="Arial Unicode"/>
                <w:sz w:val="20"/>
                <w:lang w:val="hy-AM"/>
              </w:rPr>
            </w:pPr>
            <w:r w:rsidRPr="00232206">
              <w:rPr>
                <w:rFonts w:ascii="Arial Unicode" w:hAnsi="Arial Unicode"/>
                <w:sz w:val="18"/>
                <w:lang w:val="hy-AM"/>
              </w:rPr>
              <w:t>Կ.Տ</w:t>
            </w:r>
          </w:p>
          <w:p w:rsidR="00C00AC3" w:rsidRPr="00232206" w:rsidRDefault="00C00AC3" w:rsidP="00C00AC3">
            <w:pPr>
              <w:spacing w:after="0" w:line="480" w:lineRule="auto"/>
              <w:jc w:val="center"/>
              <w:rPr>
                <w:rFonts w:ascii="Arial Unicode" w:hAnsi="Arial Unicode"/>
                <w:sz w:val="20"/>
                <w:lang w:val="pt-BR"/>
              </w:rPr>
            </w:pPr>
            <w:r w:rsidRPr="00232206">
              <w:rPr>
                <w:rFonts w:ascii="Arial Unicode" w:hAnsi="Arial Unicode"/>
                <w:sz w:val="18"/>
                <w:lang w:val="hy-AM"/>
              </w:rPr>
              <w:t>Կ.Տ</w:t>
            </w:r>
          </w:p>
          <w:p w:rsidR="00402CEF" w:rsidRPr="00232206" w:rsidRDefault="00402CEF" w:rsidP="005850CF">
            <w:pPr>
              <w:jc w:val="center"/>
              <w:rPr>
                <w:rFonts w:ascii="Arial Unicode" w:hAnsi="Arial Unicode"/>
                <w:sz w:val="18"/>
                <w:szCs w:val="18"/>
                <w:lang w:val="hy-AM"/>
              </w:rPr>
            </w:pPr>
          </w:p>
        </w:tc>
        <w:tc>
          <w:tcPr>
            <w:tcW w:w="760" w:type="dxa"/>
          </w:tcPr>
          <w:p w:rsidR="00402CEF" w:rsidRPr="00232206" w:rsidRDefault="00402CEF" w:rsidP="005850CF">
            <w:pPr>
              <w:spacing w:line="360" w:lineRule="auto"/>
              <w:jc w:val="center"/>
              <w:rPr>
                <w:rFonts w:ascii="Arial Unicode" w:hAnsi="Arial Unicode"/>
                <w:lang w:val="hy-AM"/>
              </w:rPr>
            </w:pPr>
          </w:p>
        </w:tc>
        <w:tc>
          <w:tcPr>
            <w:tcW w:w="4343" w:type="dxa"/>
          </w:tcPr>
          <w:p w:rsidR="00402CEF" w:rsidRPr="00232206" w:rsidRDefault="00402CEF" w:rsidP="005850CF">
            <w:pPr>
              <w:spacing w:line="360" w:lineRule="auto"/>
              <w:jc w:val="center"/>
              <w:rPr>
                <w:rFonts w:ascii="Arial Unicode" w:hAnsi="Arial Unicode" w:cs="Sylfaen"/>
                <w:b/>
                <w:bCs/>
                <w:sz w:val="20"/>
                <w:szCs w:val="20"/>
              </w:rPr>
            </w:pPr>
            <w:r w:rsidRPr="00232206">
              <w:rPr>
                <w:rFonts w:ascii="Arial Unicode" w:hAnsi="Arial Unicode" w:cs="Sylfaen"/>
                <w:b/>
                <w:bCs/>
                <w:sz w:val="20"/>
                <w:szCs w:val="20"/>
                <w:lang w:val="pt-BR"/>
              </w:rPr>
              <w:t>ԿԱՊԱԼԱՌՈՒ</w:t>
            </w:r>
          </w:p>
          <w:p w:rsidR="00402CEF" w:rsidRPr="00232206" w:rsidRDefault="00402CEF" w:rsidP="005850CF">
            <w:pPr>
              <w:jc w:val="center"/>
              <w:rPr>
                <w:rFonts w:ascii="Arial Unicode" w:hAnsi="Arial Unicode"/>
              </w:rPr>
            </w:pPr>
          </w:p>
          <w:p w:rsidR="00402CEF" w:rsidRPr="00232206" w:rsidRDefault="00402CEF" w:rsidP="005850CF">
            <w:pPr>
              <w:jc w:val="center"/>
              <w:rPr>
                <w:rFonts w:ascii="Arial Unicode" w:hAnsi="Arial Unicode"/>
              </w:rPr>
            </w:pPr>
          </w:p>
          <w:p w:rsidR="00402CEF" w:rsidRPr="00232206" w:rsidRDefault="00402CEF" w:rsidP="005850CF">
            <w:pPr>
              <w:jc w:val="center"/>
              <w:rPr>
                <w:rFonts w:ascii="Arial Unicode" w:hAnsi="Arial Unicode"/>
              </w:rPr>
            </w:pPr>
          </w:p>
          <w:p w:rsidR="00402CEF" w:rsidRPr="00232206" w:rsidRDefault="00402CEF" w:rsidP="005850CF">
            <w:pPr>
              <w:jc w:val="center"/>
              <w:rPr>
                <w:rFonts w:ascii="Arial Unicode" w:hAnsi="Arial Unicode"/>
              </w:rPr>
            </w:pPr>
          </w:p>
          <w:p w:rsidR="00402CEF" w:rsidRPr="00232206" w:rsidRDefault="00402CEF" w:rsidP="005850CF">
            <w:pPr>
              <w:jc w:val="center"/>
              <w:rPr>
                <w:rFonts w:ascii="Arial Unicode" w:hAnsi="Arial Unicode"/>
              </w:rPr>
            </w:pPr>
          </w:p>
          <w:p w:rsidR="00402CEF" w:rsidRPr="00232206" w:rsidRDefault="00402CEF" w:rsidP="005850CF">
            <w:pPr>
              <w:jc w:val="center"/>
              <w:rPr>
                <w:rFonts w:ascii="Arial Unicode" w:hAnsi="Arial Unicode"/>
              </w:rPr>
            </w:pPr>
            <w:r w:rsidRPr="00232206">
              <w:rPr>
                <w:rFonts w:ascii="Arial Unicode" w:hAnsi="Arial Unicode"/>
              </w:rPr>
              <w:t>---------------------------------</w:t>
            </w:r>
          </w:p>
          <w:p w:rsidR="00402CEF" w:rsidRPr="00232206" w:rsidRDefault="00402CEF" w:rsidP="005850CF">
            <w:pPr>
              <w:jc w:val="center"/>
              <w:rPr>
                <w:rFonts w:ascii="Arial Unicode" w:hAnsi="Arial Unicode"/>
                <w:sz w:val="18"/>
                <w:szCs w:val="18"/>
              </w:rPr>
            </w:pPr>
            <w:r w:rsidRPr="00232206">
              <w:rPr>
                <w:rFonts w:ascii="Arial Unicode" w:hAnsi="Arial Unicode"/>
                <w:sz w:val="18"/>
                <w:szCs w:val="18"/>
              </w:rPr>
              <w:t>/</w:t>
            </w:r>
            <w:r w:rsidRPr="00232206">
              <w:rPr>
                <w:rFonts w:ascii="Arial Unicode" w:hAnsi="Arial Unicode" w:cs="Sylfaen"/>
                <w:sz w:val="18"/>
                <w:szCs w:val="18"/>
              </w:rPr>
              <w:t>ստորագրություն</w:t>
            </w:r>
            <w:r w:rsidRPr="00232206">
              <w:rPr>
                <w:rFonts w:ascii="Arial Unicode" w:hAnsi="Arial Unicode"/>
                <w:sz w:val="18"/>
                <w:szCs w:val="18"/>
              </w:rPr>
              <w:t>/</w:t>
            </w:r>
          </w:p>
          <w:p w:rsidR="00402CEF" w:rsidRPr="00232206" w:rsidRDefault="00402CEF" w:rsidP="005850CF">
            <w:pPr>
              <w:jc w:val="center"/>
              <w:rPr>
                <w:rFonts w:ascii="Arial Unicode" w:hAnsi="Arial Unicode"/>
              </w:rPr>
            </w:pPr>
            <w:r w:rsidRPr="00232206">
              <w:rPr>
                <w:rFonts w:ascii="Arial Unicode" w:hAnsi="Arial Unicode" w:cs="Sylfaen"/>
                <w:sz w:val="18"/>
                <w:szCs w:val="18"/>
              </w:rPr>
              <w:t>Կ</w:t>
            </w:r>
            <w:r w:rsidRPr="00232206">
              <w:rPr>
                <w:rFonts w:ascii="Arial Unicode" w:hAnsi="Arial Unicode"/>
                <w:sz w:val="18"/>
                <w:szCs w:val="18"/>
              </w:rPr>
              <w:t>.</w:t>
            </w:r>
            <w:r w:rsidRPr="00232206">
              <w:rPr>
                <w:rFonts w:ascii="Arial Unicode" w:hAnsi="Arial Unicode" w:cs="Sylfaen"/>
                <w:sz w:val="18"/>
                <w:szCs w:val="18"/>
              </w:rPr>
              <w:t>Տ</w:t>
            </w:r>
          </w:p>
        </w:tc>
      </w:tr>
    </w:tbl>
    <w:p w:rsidR="00402CEF" w:rsidRPr="00232206" w:rsidRDefault="00402CEF" w:rsidP="00402CEF">
      <w:pPr>
        <w:ind w:firstLine="567"/>
        <w:rPr>
          <w:rFonts w:ascii="Arial Unicode" w:hAnsi="Arial Unicode"/>
          <w:i/>
        </w:rPr>
      </w:pPr>
    </w:p>
    <w:p w:rsidR="00402CEF" w:rsidRPr="00232206" w:rsidRDefault="00402CEF" w:rsidP="00402CEF">
      <w:pPr>
        <w:ind w:firstLine="567"/>
        <w:rPr>
          <w:rFonts w:ascii="Arial Unicode" w:hAnsi="Arial Unicode"/>
          <w:i/>
          <w:lang w:val="es-ES"/>
        </w:rPr>
      </w:pPr>
    </w:p>
    <w:p w:rsidR="00402CEF" w:rsidRPr="00232206" w:rsidRDefault="00402CEF" w:rsidP="00402CEF">
      <w:pPr>
        <w:ind w:firstLine="567"/>
        <w:rPr>
          <w:rFonts w:ascii="Arial Unicode" w:hAnsi="Arial Unicode"/>
          <w:i/>
          <w:lang w:val="es-ES"/>
        </w:rPr>
      </w:pPr>
    </w:p>
    <w:p w:rsidR="00402CEF" w:rsidRPr="00232206" w:rsidRDefault="00402CEF" w:rsidP="00402CEF">
      <w:pPr>
        <w:ind w:firstLine="709"/>
        <w:jc w:val="both"/>
        <w:rPr>
          <w:rFonts w:ascii="Arial Unicode" w:hAnsi="Arial Unicode"/>
          <w:sz w:val="20"/>
          <w:lang w:val="hy-AM"/>
        </w:rPr>
      </w:pPr>
    </w:p>
    <w:p w:rsidR="00402CEF" w:rsidRPr="00232206" w:rsidRDefault="00402CEF" w:rsidP="00402CEF">
      <w:pPr>
        <w:ind w:firstLine="709"/>
        <w:jc w:val="center"/>
        <w:rPr>
          <w:rFonts w:ascii="Arial Unicode" w:hAnsi="Arial Unicode"/>
          <w:b/>
          <w:sz w:val="20"/>
          <w:lang w:val="hy-AM"/>
        </w:rPr>
      </w:pPr>
    </w:p>
    <w:p w:rsidR="00402CEF" w:rsidRPr="00232206" w:rsidRDefault="00402CEF" w:rsidP="00402CEF">
      <w:pPr>
        <w:ind w:firstLine="709"/>
        <w:rPr>
          <w:rFonts w:ascii="Arial Unicode" w:hAnsi="Arial Unicode" w:cs="Sylfaen"/>
          <w:i/>
          <w:sz w:val="20"/>
          <w:szCs w:val="20"/>
          <w:lang w:val="nb-NO"/>
        </w:rPr>
      </w:pPr>
      <w:r w:rsidRPr="00232206">
        <w:rPr>
          <w:rFonts w:ascii="Arial Unicode" w:hAnsi="Arial Unicode" w:cs="Sylfaen"/>
          <w:i/>
          <w:sz w:val="20"/>
          <w:szCs w:val="20"/>
          <w:lang w:val="pt-BR"/>
        </w:rPr>
        <w:t>ԱնհրաժեշտությանդեպքումպայմանագրումկարողեններառվելՀՀօրենսդրությանըչհակասողդրույթներ</w:t>
      </w:r>
      <w:r w:rsidRPr="00232206">
        <w:rPr>
          <w:rFonts w:ascii="Arial Unicode" w:hAnsi="Arial Unicode" w:cs="Sylfaen"/>
          <w:i/>
          <w:sz w:val="20"/>
          <w:szCs w:val="20"/>
          <w:lang w:val="nb-NO"/>
        </w:rPr>
        <w:t>։</w:t>
      </w:r>
    </w:p>
    <w:p w:rsidR="00402CEF" w:rsidRPr="00232206" w:rsidRDefault="00402CEF" w:rsidP="00402CEF">
      <w:pPr>
        <w:autoSpaceDE w:val="0"/>
        <w:autoSpaceDN w:val="0"/>
        <w:adjustRightInd w:val="0"/>
        <w:jc w:val="right"/>
        <w:rPr>
          <w:rFonts w:ascii="Arial Unicode" w:hAnsi="Arial Unicode" w:cs="TimesArmenianPSMT"/>
          <w:sz w:val="20"/>
          <w:szCs w:val="20"/>
          <w:lang w:val="nb-NO"/>
        </w:rPr>
      </w:pPr>
    </w:p>
    <w:p w:rsidR="00402CEF" w:rsidRPr="00232206" w:rsidRDefault="00402CEF" w:rsidP="00402CEF">
      <w:pPr>
        <w:rPr>
          <w:rFonts w:ascii="Arial Unicode" w:hAnsi="Arial Unicode"/>
          <w:sz w:val="20"/>
          <w:szCs w:val="20"/>
          <w:lang w:val="hy-AM"/>
        </w:rPr>
      </w:pPr>
    </w:p>
    <w:p w:rsidR="00402CEF" w:rsidRPr="00747DE1" w:rsidRDefault="00402CEF" w:rsidP="00402CEF">
      <w:pPr>
        <w:jc w:val="right"/>
        <w:rPr>
          <w:rFonts w:ascii="Arial Unicode" w:hAnsi="Arial Unicode"/>
          <w:i/>
          <w:sz w:val="18"/>
          <w:lang w:val="hy-AM"/>
        </w:rPr>
      </w:pPr>
      <w:r w:rsidRPr="00747DE1">
        <w:rPr>
          <w:rFonts w:ascii="Arial Unicode" w:hAnsi="Arial Unicode"/>
          <w:i/>
          <w:sz w:val="18"/>
          <w:lang w:val="hy-AM"/>
        </w:rPr>
        <w:br w:type="page"/>
      </w:r>
      <w:r w:rsidRPr="00747DE1">
        <w:rPr>
          <w:rFonts w:ascii="Arial Unicode" w:hAnsi="Arial Unicode"/>
          <w:i/>
          <w:sz w:val="18"/>
          <w:lang w:val="hy-AM"/>
        </w:rPr>
        <w:lastRenderedPageBreak/>
        <w:t>Հավելված N 1</w:t>
      </w:r>
    </w:p>
    <w:p w:rsidR="00402CEF" w:rsidRPr="00747DE1" w:rsidRDefault="00402CEF" w:rsidP="00402CEF">
      <w:pPr>
        <w:jc w:val="right"/>
        <w:rPr>
          <w:rFonts w:ascii="Arial Unicode" w:hAnsi="Arial Unicode"/>
          <w:i/>
          <w:sz w:val="18"/>
          <w:lang w:val="hy-AM"/>
        </w:rPr>
      </w:pPr>
      <w:r w:rsidRPr="00747DE1">
        <w:rPr>
          <w:rFonts w:ascii="Arial Unicode" w:hAnsi="Arial Unicode"/>
          <w:i/>
          <w:sz w:val="18"/>
          <w:lang w:val="hy-AM"/>
        </w:rPr>
        <w:t xml:space="preserve">«         »              20  թ. կնքված </w:t>
      </w:r>
    </w:p>
    <w:p w:rsidR="00402CEF" w:rsidRPr="00747DE1" w:rsidRDefault="00402CEF" w:rsidP="00145C83">
      <w:pPr>
        <w:jc w:val="right"/>
        <w:rPr>
          <w:rFonts w:ascii="Arial Unicode" w:hAnsi="Arial Unicode"/>
          <w:i/>
          <w:sz w:val="18"/>
          <w:lang w:val="en-US"/>
        </w:rPr>
      </w:pPr>
      <w:r w:rsidRPr="00747DE1">
        <w:rPr>
          <w:rFonts w:ascii="Arial Unicode" w:hAnsi="Arial Unicode"/>
          <w:i/>
          <w:sz w:val="18"/>
          <w:lang w:val="hy-AM"/>
        </w:rPr>
        <w:t xml:space="preserve">                      ծածկագրով պայմանագրի</w:t>
      </w:r>
    </w:p>
    <w:p w:rsidR="00402CEF" w:rsidRPr="00747DE1" w:rsidRDefault="00402CEF" w:rsidP="00402CEF">
      <w:pPr>
        <w:jc w:val="center"/>
        <w:rPr>
          <w:rFonts w:ascii="Arial Unicode" w:hAnsi="Arial Unicode"/>
          <w:sz w:val="20"/>
          <w:lang w:val="hy-AM"/>
        </w:rPr>
      </w:pPr>
    </w:p>
    <w:p w:rsidR="00402CEF" w:rsidRPr="00747DE1" w:rsidRDefault="00402CEF" w:rsidP="00402CEF">
      <w:pPr>
        <w:jc w:val="center"/>
        <w:rPr>
          <w:rFonts w:ascii="Arial Unicode" w:hAnsi="Arial Unicode"/>
          <w:sz w:val="20"/>
          <w:lang w:val="hy-AM"/>
        </w:rPr>
      </w:pPr>
      <w:r w:rsidRPr="00747DE1">
        <w:rPr>
          <w:rFonts w:ascii="Arial Unicode" w:hAnsi="Arial Unicode"/>
          <w:sz w:val="20"/>
          <w:lang w:val="hy-AM"/>
        </w:rPr>
        <w:t>ՏԵԽՆԻԿԱԿԱՆ ԲՆՈՒԹԱԳԻՐ - ԳՆՄԱՆ ԺԱՄԱՆԱԿԱՑՈՒՅՑ*</w:t>
      </w:r>
    </w:p>
    <w:tbl>
      <w:tblPr>
        <w:tblpPr w:leftFromText="180" w:rightFromText="180" w:vertAnchor="text" w:horzAnchor="page" w:tblpX="667" w:tblpY="193"/>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1350"/>
        <w:gridCol w:w="3240"/>
        <w:gridCol w:w="1080"/>
        <w:gridCol w:w="990"/>
        <w:gridCol w:w="1080"/>
        <w:gridCol w:w="1260"/>
        <w:gridCol w:w="810"/>
      </w:tblGrid>
      <w:tr w:rsidR="005B18DB" w:rsidRPr="00747DE1" w:rsidTr="005B18DB">
        <w:tc>
          <w:tcPr>
            <w:tcW w:w="10998" w:type="dxa"/>
            <w:gridSpan w:val="8"/>
          </w:tcPr>
          <w:p w:rsidR="005B18DB" w:rsidRPr="00747DE1" w:rsidRDefault="005B18DB" w:rsidP="005B18DB">
            <w:pPr>
              <w:jc w:val="center"/>
              <w:rPr>
                <w:rFonts w:ascii="Arial Unicode" w:hAnsi="Arial Unicode"/>
                <w:sz w:val="18"/>
              </w:rPr>
            </w:pPr>
            <w:r w:rsidRPr="00747DE1">
              <w:rPr>
                <w:rFonts w:ascii="Arial Unicode" w:hAnsi="Arial Unicode"/>
                <w:sz w:val="18"/>
              </w:rPr>
              <w:t>Ծառայության</w:t>
            </w:r>
          </w:p>
        </w:tc>
      </w:tr>
      <w:tr w:rsidR="005B18DB" w:rsidRPr="00747DE1" w:rsidTr="005B18DB">
        <w:trPr>
          <w:trHeight w:val="219"/>
        </w:trPr>
        <w:tc>
          <w:tcPr>
            <w:tcW w:w="1188" w:type="dxa"/>
            <w:vMerge w:val="restart"/>
            <w:vAlign w:val="center"/>
          </w:tcPr>
          <w:p w:rsidR="005B18DB" w:rsidRPr="00747DE1" w:rsidRDefault="005B18DB" w:rsidP="005B18DB">
            <w:pPr>
              <w:jc w:val="center"/>
              <w:rPr>
                <w:rFonts w:ascii="Arial Unicode" w:hAnsi="Arial Unicode"/>
                <w:sz w:val="18"/>
              </w:rPr>
            </w:pPr>
            <w:r w:rsidRPr="00747DE1">
              <w:rPr>
                <w:rFonts w:ascii="Arial Unicode" w:hAnsi="Arial Unicode"/>
                <w:sz w:val="18"/>
              </w:rPr>
              <w:t>հրավերով նախատեսված չափաբաժնի համարը</w:t>
            </w:r>
          </w:p>
        </w:tc>
        <w:tc>
          <w:tcPr>
            <w:tcW w:w="1350" w:type="dxa"/>
            <w:vMerge w:val="restart"/>
            <w:vAlign w:val="center"/>
          </w:tcPr>
          <w:p w:rsidR="005B18DB" w:rsidRPr="00747DE1" w:rsidRDefault="005B18DB" w:rsidP="005B18DB">
            <w:pPr>
              <w:jc w:val="center"/>
              <w:rPr>
                <w:rFonts w:ascii="Arial Unicode" w:hAnsi="Arial Unicode"/>
                <w:sz w:val="18"/>
              </w:rPr>
            </w:pPr>
            <w:r w:rsidRPr="00747DE1">
              <w:rPr>
                <w:rFonts w:ascii="Arial Unicode" w:hAnsi="Arial Unicode"/>
                <w:sz w:val="18"/>
              </w:rPr>
              <w:t>գնումների պլանով նախատեսված միջանցիկ ծածկագիրը` ըստ ԳՄԱ դասակարգման (CPV)</w:t>
            </w:r>
          </w:p>
        </w:tc>
        <w:tc>
          <w:tcPr>
            <w:tcW w:w="3240" w:type="dxa"/>
            <w:vMerge w:val="restart"/>
            <w:vAlign w:val="center"/>
          </w:tcPr>
          <w:p w:rsidR="005B18DB" w:rsidRPr="00747DE1" w:rsidRDefault="005B18DB" w:rsidP="005B18DB">
            <w:pPr>
              <w:jc w:val="center"/>
              <w:rPr>
                <w:rFonts w:ascii="Arial Unicode" w:hAnsi="Arial Unicode"/>
                <w:sz w:val="18"/>
              </w:rPr>
            </w:pPr>
            <w:r w:rsidRPr="00747DE1">
              <w:rPr>
                <w:rFonts w:ascii="Arial Unicode" w:hAnsi="Arial Unicode"/>
                <w:sz w:val="18"/>
              </w:rPr>
              <w:t>տեխնիկական բնութագիրը</w:t>
            </w:r>
          </w:p>
        </w:tc>
        <w:tc>
          <w:tcPr>
            <w:tcW w:w="1080" w:type="dxa"/>
            <w:vMerge w:val="restart"/>
            <w:vAlign w:val="center"/>
          </w:tcPr>
          <w:p w:rsidR="005B18DB" w:rsidRPr="00747DE1" w:rsidRDefault="005B18DB" w:rsidP="005B18DB">
            <w:pPr>
              <w:jc w:val="center"/>
              <w:rPr>
                <w:rFonts w:ascii="Arial Unicode" w:hAnsi="Arial Unicode"/>
                <w:sz w:val="18"/>
              </w:rPr>
            </w:pPr>
            <w:r w:rsidRPr="00747DE1">
              <w:rPr>
                <w:rFonts w:ascii="Arial Unicode" w:hAnsi="Arial Unicode"/>
                <w:sz w:val="18"/>
              </w:rPr>
              <w:t>չափման միավորը</w:t>
            </w:r>
          </w:p>
        </w:tc>
        <w:tc>
          <w:tcPr>
            <w:tcW w:w="990" w:type="dxa"/>
            <w:vMerge w:val="restart"/>
            <w:vAlign w:val="center"/>
          </w:tcPr>
          <w:p w:rsidR="005B18DB" w:rsidRPr="00747DE1" w:rsidRDefault="005B18DB" w:rsidP="005B18DB">
            <w:pPr>
              <w:jc w:val="center"/>
              <w:rPr>
                <w:rFonts w:ascii="Arial Unicode" w:hAnsi="Arial Unicode"/>
                <w:sz w:val="18"/>
              </w:rPr>
            </w:pPr>
            <w:r w:rsidRPr="00747DE1">
              <w:rPr>
                <w:rFonts w:ascii="Arial Unicode" w:hAnsi="Arial Unicode"/>
                <w:sz w:val="18"/>
              </w:rPr>
              <w:t>ընդհանուր գինը/ՀՀ դրամ</w:t>
            </w:r>
          </w:p>
        </w:tc>
        <w:tc>
          <w:tcPr>
            <w:tcW w:w="1080" w:type="dxa"/>
            <w:vMerge w:val="restart"/>
            <w:vAlign w:val="center"/>
          </w:tcPr>
          <w:p w:rsidR="005B18DB" w:rsidRPr="00747DE1" w:rsidRDefault="005B18DB" w:rsidP="005B18DB">
            <w:pPr>
              <w:jc w:val="center"/>
              <w:rPr>
                <w:rFonts w:ascii="Arial Unicode" w:hAnsi="Arial Unicode"/>
                <w:sz w:val="18"/>
              </w:rPr>
            </w:pPr>
            <w:r w:rsidRPr="00747DE1">
              <w:rPr>
                <w:rFonts w:ascii="Arial Unicode" w:hAnsi="Arial Unicode"/>
                <w:sz w:val="18"/>
              </w:rPr>
              <w:t>ընդհանուր քանակը</w:t>
            </w:r>
          </w:p>
        </w:tc>
        <w:tc>
          <w:tcPr>
            <w:tcW w:w="2070" w:type="dxa"/>
            <w:gridSpan w:val="2"/>
            <w:vAlign w:val="center"/>
          </w:tcPr>
          <w:p w:rsidR="005B18DB" w:rsidRPr="00747DE1" w:rsidRDefault="005B18DB" w:rsidP="005B18DB">
            <w:pPr>
              <w:jc w:val="center"/>
              <w:rPr>
                <w:rFonts w:ascii="Arial Unicode" w:hAnsi="Arial Unicode"/>
                <w:sz w:val="18"/>
              </w:rPr>
            </w:pPr>
            <w:r w:rsidRPr="00747DE1">
              <w:rPr>
                <w:rFonts w:ascii="Arial Unicode" w:hAnsi="Arial Unicode"/>
                <w:sz w:val="18"/>
              </w:rPr>
              <w:t>մատուցման</w:t>
            </w:r>
          </w:p>
        </w:tc>
      </w:tr>
      <w:tr w:rsidR="005B18DB" w:rsidRPr="00747DE1" w:rsidTr="005B18DB">
        <w:trPr>
          <w:trHeight w:val="1839"/>
        </w:trPr>
        <w:tc>
          <w:tcPr>
            <w:tcW w:w="1188" w:type="dxa"/>
            <w:vMerge/>
            <w:vAlign w:val="center"/>
          </w:tcPr>
          <w:p w:rsidR="005B18DB" w:rsidRPr="00747DE1" w:rsidRDefault="005B18DB" w:rsidP="005B18DB">
            <w:pPr>
              <w:jc w:val="center"/>
              <w:rPr>
                <w:rFonts w:ascii="Arial Unicode" w:hAnsi="Arial Unicode"/>
                <w:sz w:val="18"/>
              </w:rPr>
            </w:pPr>
          </w:p>
        </w:tc>
        <w:tc>
          <w:tcPr>
            <w:tcW w:w="1350" w:type="dxa"/>
            <w:vMerge/>
            <w:vAlign w:val="center"/>
          </w:tcPr>
          <w:p w:rsidR="005B18DB" w:rsidRPr="00747DE1" w:rsidRDefault="005B18DB" w:rsidP="005B18DB">
            <w:pPr>
              <w:jc w:val="center"/>
              <w:rPr>
                <w:rFonts w:ascii="Arial Unicode" w:hAnsi="Arial Unicode"/>
                <w:sz w:val="18"/>
              </w:rPr>
            </w:pPr>
          </w:p>
        </w:tc>
        <w:tc>
          <w:tcPr>
            <w:tcW w:w="3240" w:type="dxa"/>
            <w:vMerge/>
            <w:vAlign w:val="center"/>
          </w:tcPr>
          <w:p w:rsidR="005B18DB" w:rsidRPr="00747DE1" w:rsidRDefault="005B18DB" w:rsidP="005B18DB">
            <w:pPr>
              <w:jc w:val="center"/>
              <w:rPr>
                <w:rFonts w:ascii="Arial Unicode" w:hAnsi="Arial Unicode"/>
                <w:sz w:val="18"/>
              </w:rPr>
            </w:pPr>
          </w:p>
        </w:tc>
        <w:tc>
          <w:tcPr>
            <w:tcW w:w="1080" w:type="dxa"/>
            <w:vMerge/>
            <w:vAlign w:val="center"/>
          </w:tcPr>
          <w:p w:rsidR="005B18DB" w:rsidRPr="00747DE1" w:rsidRDefault="005B18DB" w:rsidP="005B18DB">
            <w:pPr>
              <w:jc w:val="center"/>
              <w:rPr>
                <w:rFonts w:ascii="Arial Unicode" w:hAnsi="Arial Unicode"/>
                <w:sz w:val="18"/>
              </w:rPr>
            </w:pPr>
          </w:p>
        </w:tc>
        <w:tc>
          <w:tcPr>
            <w:tcW w:w="990" w:type="dxa"/>
            <w:vMerge/>
            <w:vAlign w:val="center"/>
          </w:tcPr>
          <w:p w:rsidR="005B18DB" w:rsidRPr="00747DE1" w:rsidRDefault="005B18DB" w:rsidP="005B18DB">
            <w:pPr>
              <w:jc w:val="center"/>
              <w:rPr>
                <w:rFonts w:ascii="Arial Unicode" w:hAnsi="Arial Unicode"/>
                <w:sz w:val="18"/>
              </w:rPr>
            </w:pPr>
          </w:p>
        </w:tc>
        <w:tc>
          <w:tcPr>
            <w:tcW w:w="1080" w:type="dxa"/>
            <w:vMerge/>
            <w:vAlign w:val="center"/>
          </w:tcPr>
          <w:p w:rsidR="005B18DB" w:rsidRPr="00747DE1" w:rsidRDefault="005B18DB" w:rsidP="005B18DB">
            <w:pPr>
              <w:jc w:val="center"/>
              <w:rPr>
                <w:rFonts w:ascii="Arial Unicode" w:hAnsi="Arial Unicode"/>
                <w:sz w:val="18"/>
              </w:rPr>
            </w:pPr>
          </w:p>
        </w:tc>
        <w:tc>
          <w:tcPr>
            <w:tcW w:w="1260" w:type="dxa"/>
            <w:vAlign w:val="center"/>
          </w:tcPr>
          <w:p w:rsidR="005B18DB" w:rsidRPr="00747DE1" w:rsidRDefault="005B18DB" w:rsidP="005B18DB">
            <w:pPr>
              <w:jc w:val="center"/>
              <w:rPr>
                <w:rFonts w:ascii="Arial Unicode" w:hAnsi="Arial Unicode"/>
                <w:sz w:val="18"/>
              </w:rPr>
            </w:pPr>
            <w:r w:rsidRPr="00747DE1">
              <w:rPr>
                <w:rFonts w:ascii="Arial Unicode" w:hAnsi="Arial Unicode"/>
                <w:sz w:val="18"/>
              </w:rPr>
              <w:t>հասցեն</w:t>
            </w:r>
          </w:p>
        </w:tc>
        <w:tc>
          <w:tcPr>
            <w:tcW w:w="810" w:type="dxa"/>
            <w:vAlign w:val="center"/>
          </w:tcPr>
          <w:p w:rsidR="005B18DB" w:rsidRPr="00747DE1" w:rsidRDefault="005B18DB" w:rsidP="005B18DB">
            <w:pPr>
              <w:jc w:val="center"/>
              <w:rPr>
                <w:rFonts w:ascii="Arial Unicode" w:hAnsi="Arial Unicode"/>
                <w:sz w:val="18"/>
              </w:rPr>
            </w:pPr>
            <w:r w:rsidRPr="00747DE1">
              <w:rPr>
                <w:rFonts w:ascii="Arial Unicode" w:hAnsi="Arial Unicode"/>
                <w:sz w:val="18"/>
              </w:rPr>
              <w:t>Ժամկետը**</w:t>
            </w:r>
          </w:p>
        </w:tc>
      </w:tr>
      <w:tr w:rsidR="005B18DB" w:rsidRPr="00747DE1" w:rsidTr="005B18DB">
        <w:trPr>
          <w:trHeight w:val="246"/>
        </w:trPr>
        <w:tc>
          <w:tcPr>
            <w:tcW w:w="1188" w:type="dxa"/>
          </w:tcPr>
          <w:p w:rsidR="005B18DB" w:rsidRPr="00747DE1" w:rsidRDefault="005B18DB" w:rsidP="005B18DB">
            <w:pPr>
              <w:jc w:val="center"/>
              <w:rPr>
                <w:rFonts w:ascii="Arial Unicode" w:hAnsi="Arial Unicode"/>
                <w:sz w:val="20"/>
                <w:szCs w:val="20"/>
              </w:rPr>
            </w:pPr>
            <w:r w:rsidRPr="00747DE1">
              <w:rPr>
                <w:rFonts w:ascii="Arial Unicode" w:hAnsi="Arial Unicode"/>
                <w:sz w:val="20"/>
                <w:szCs w:val="20"/>
              </w:rPr>
              <w:t>1</w:t>
            </w:r>
          </w:p>
        </w:tc>
        <w:tc>
          <w:tcPr>
            <w:tcW w:w="1350" w:type="dxa"/>
          </w:tcPr>
          <w:p w:rsidR="00747DE1" w:rsidRPr="00747DE1" w:rsidRDefault="00747DE1" w:rsidP="00747DE1">
            <w:pPr>
              <w:tabs>
                <w:tab w:val="left" w:pos="1248"/>
              </w:tabs>
              <w:autoSpaceDE w:val="0"/>
              <w:autoSpaceDN w:val="0"/>
              <w:adjustRightInd w:val="0"/>
              <w:spacing w:line="216" w:lineRule="atLeast"/>
              <w:jc w:val="center"/>
              <w:rPr>
                <w:rFonts w:ascii="Arial Unicode" w:hAnsi="Arial Unicode" w:cs="Arial LatArm"/>
                <w:sz w:val="18"/>
                <w:szCs w:val="18"/>
                <w:lang w:val="en-US"/>
              </w:rPr>
            </w:pPr>
          </w:p>
          <w:p w:rsidR="00747DE1" w:rsidRPr="00747DE1" w:rsidRDefault="00747DE1" w:rsidP="00747DE1">
            <w:pPr>
              <w:tabs>
                <w:tab w:val="left" w:pos="1248"/>
              </w:tabs>
              <w:autoSpaceDE w:val="0"/>
              <w:autoSpaceDN w:val="0"/>
              <w:adjustRightInd w:val="0"/>
              <w:spacing w:line="216" w:lineRule="atLeast"/>
              <w:jc w:val="center"/>
              <w:rPr>
                <w:rFonts w:ascii="Arial Unicode" w:hAnsi="Arial Unicode" w:cs="Arial LatArm"/>
                <w:sz w:val="18"/>
                <w:szCs w:val="18"/>
                <w:lang w:val="en-US"/>
              </w:rPr>
            </w:pPr>
          </w:p>
          <w:p w:rsidR="00747DE1" w:rsidRPr="00747DE1" w:rsidRDefault="00747DE1" w:rsidP="00747DE1">
            <w:pPr>
              <w:tabs>
                <w:tab w:val="left" w:pos="1248"/>
              </w:tabs>
              <w:autoSpaceDE w:val="0"/>
              <w:autoSpaceDN w:val="0"/>
              <w:adjustRightInd w:val="0"/>
              <w:spacing w:line="216" w:lineRule="atLeast"/>
              <w:jc w:val="center"/>
              <w:rPr>
                <w:rFonts w:ascii="Arial Unicode" w:hAnsi="Arial Unicode" w:cs="Arial LatArm"/>
                <w:sz w:val="18"/>
                <w:szCs w:val="18"/>
                <w:lang w:val="en-US"/>
              </w:rPr>
            </w:pPr>
          </w:p>
          <w:p w:rsidR="00747DE1" w:rsidRPr="00747DE1" w:rsidRDefault="00747DE1" w:rsidP="00747DE1">
            <w:pPr>
              <w:tabs>
                <w:tab w:val="left" w:pos="1248"/>
              </w:tabs>
              <w:autoSpaceDE w:val="0"/>
              <w:autoSpaceDN w:val="0"/>
              <w:adjustRightInd w:val="0"/>
              <w:spacing w:line="216" w:lineRule="atLeast"/>
              <w:jc w:val="center"/>
              <w:rPr>
                <w:rFonts w:ascii="Arial Unicode" w:hAnsi="Arial Unicode" w:cs="Arial LatArm"/>
                <w:sz w:val="18"/>
                <w:szCs w:val="18"/>
              </w:rPr>
            </w:pPr>
            <w:r w:rsidRPr="00747DE1">
              <w:rPr>
                <w:rFonts w:ascii="Arial Unicode" w:hAnsi="Arial Unicode" w:cs="Arial LatArm"/>
                <w:sz w:val="18"/>
                <w:szCs w:val="18"/>
              </w:rPr>
              <w:t>90511120</w:t>
            </w:r>
          </w:p>
          <w:p w:rsidR="005B18DB" w:rsidRPr="00747DE1" w:rsidRDefault="00747DE1" w:rsidP="00747DE1">
            <w:pPr>
              <w:jc w:val="center"/>
              <w:rPr>
                <w:rFonts w:ascii="Arial Unicode" w:hAnsi="Arial Unicode"/>
                <w:sz w:val="20"/>
                <w:szCs w:val="20"/>
              </w:rPr>
            </w:pPr>
            <w:r w:rsidRPr="00747DE1">
              <w:rPr>
                <w:rFonts w:ascii="Arial Unicode" w:hAnsi="Arial Unicode" w:cs="Arial LatArm"/>
                <w:sz w:val="18"/>
                <w:szCs w:val="18"/>
              </w:rPr>
              <w:t>90600000</w:t>
            </w:r>
          </w:p>
        </w:tc>
        <w:tc>
          <w:tcPr>
            <w:tcW w:w="3240" w:type="dxa"/>
          </w:tcPr>
          <w:p w:rsidR="00747DE1" w:rsidRPr="00747DE1" w:rsidRDefault="00747DE1" w:rsidP="00747DE1">
            <w:pPr>
              <w:spacing w:after="0" w:line="240" w:lineRule="auto"/>
              <w:rPr>
                <w:rFonts w:ascii="Arial Unicode" w:hAnsi="Arial Unicode" w:cs="Sylfaen"/>
                <w:sz w:val="16"/>
                <w:szCs w:val="20"/>
                <w:lang w:val="af-ZA"/>
              </w:rPr>
            </w:pPr>
            <w:r w:rsidRPr="00747DE1">
              <w:rPr>
                <w:rFonts w:ascii="Arial Unicode" w:hAnsi="Arial Unicode" w:cs="Sylfaen"/>
                <w:sz w:val="16"/>
                <w:szCs w:val="20"/>
              </w:rPr>
              <w:t>Գնման</w:t>
            </w:r>
            <w:r w:rsidRPr="00747DE1">
              <w:rPr>
                <w:rFonts w:ascii="Arial Unicode" w:hAnsi="Arial Unicode" w:cs="Sylfaen"/>
                <w:sz w:val="16"/>
                <w:szCs w:val="20"/>
                <w:lang w:val="es-ES"/>
              </w:rPr>
              <w:t xml:space="preserve"> </w:t>
            </w:r>
            <w:r w:rsidRPr="00747DE1">
              <w:rPr>
                <w:rFonts w:ascii="Arial Unicode" w:hAnsi="Arial Unicode" w:cs="Sylfaen"/>
                <w:sz w:val="16"/>
                <w:szCs w:val="20"/>
              </w:rPr>
              <w:t>առարկա</w:t>
            </w:r>
            <w:r w:rsidRPr="00747DE1">
              <w:rPr>
                <w:rFonts w:ascii="Arial Unicode" w:hAnsi="Arial Unicode" w:cs="Sylfaen"/>
                <w:sz w:val="16"/>
                <w:szCs w:val="20"/>
                <w:lang w:val="es-ES"/>
              </w:rPr>
              <w:t xml:space="preserve"> </w:t>
            </w:r>
            <w:r w:rsidRPr="00747DE1">
              <w:rPr>
                <w:rFonts w:ascii="Arial Unicode" w:hAnsi="Arial Unicode" w:cs="Sylfaen"/>
                <w:sz w:val="16"/>
                <w:szCs w:val="20"/>
              </w:rPr>
              <w:t>է</w:t>
            </w:r>
            <w:r w:rsidRPr="00747DE1">
              <w:rPr>
                <w:rFonts w:ascii="Arial Unicode" w:hAnsi="Arial Unicode" w:cs="Sylfaen"/>
                <w:sz w:val="16"/>
                <w:szCs w:val="20"/>
                <w:lang w:val="es-ES"/>
              </w:rPr>
              <w:t xml:space="preserve"> </w:t>
            </w:r>
            <w:r w:rsidRPr="00747DE1">
              <w:rPr>
                <w:rFonts w:ascii="Arial Unicode" w:hAnsi="Arial Unicode" w:cs="Sylfaen"/>
                <w:sz w:val="16"/>
                <w:szCs w:val="20"/>
              </w:rPr>
              <w:t>հանդիսանում</w:t>
            </w:r>
            <w:r w:rsidRPr="00747DE1">
              <w:rPr>
                <w:rFonts w:ascii="Arial Unicode" w:hAnsi="Arial Unicode" w:cs="Sylfaen"/>
                <w:sz w:val="16"/>
                <w:szCs w:val="20"/>
                <w:lang w:val="es-ES"/>
              </w:rPr>
              <w:t xml:space="preserve"> </w:t>
            </w:r>
            <w:r w:rsidRPr="00747DE1">
              <w:rPr>
                <w:rFonts w:ascii="Arial Unicode" w:hAnsi="Arial Unicode" w:cs="Sylfaen"/>
                <w:sz w:val="16"/>
                <w:szCs w:val="20"/>
                <w:lang w:val="en-US"/>
              </w:rPr>
              <w:t>Խաչփար</w:t>
            </w:r>
            <w:r w:rsidRPr="00747DE1">
              <w:rPr>
                <w:rFonts w:ascii="Arial Unicode" w:hAnsi="Arial Unicode" w:cs="Sylfaen"/>
                <w:sz w:val="16"/>
                <w:szCs w:val="20"/>
                <w:lang w:val="es-ES"/>
              </w:rPr>
              <w:t xml:space="preserve"> </w:t>
            </w:r>
            <w:r w:rsidRPr="00747DE1">
              <w:rPr>
                <w:rFonts w:ascii="Arial Unicode" w:hAnsi="Arial Unicode" w:cs="Sylfaen"/>
                <w:sz w:val="16"/>
                <w:szCs w:val="20"/>
              </w:rPr>
              <w:t>համայնքի</w:t>
            </w:r>
            <w:r w:rsidRPr="00747DE1">
              <w:rPr>
                <w:rFonts w:ascii="Arial Unicode" w:hAnsi="Arial Unicode" w:cs="Sylfaen"/>
                <w:sz w:val="16"/>
                <w:szCs w:val="20"/>
                <w:lang w:val="es-ES"/>
              </w:rPr>
              <w:t xml:space="preserve"> </w:t>
            </w:r>
            <w:r w:rsidRPr="00747DE1">
              <w:rPr>
                <w:rFonts w:ascii="Arial Unicode" w:hAnsi="Arial Unicode" w:cs="Sylfaen"/>
                <w:sz w:val="16"/>
                <w:szCs w:val="20"/>
              </w:rPr>
              <w:t xml:space="preserve">21 </w:t>
            </w:r>
            <w:r w:rsidRPr="00747DE1">
              <w:rPr>
                <w:rFonts w:ascii="Arial Unicode" w:hAnsi="Arial Unicode" w:cs="Sylfaen"/>
                <w:sz w:val="16"/>
                <w:szCs w:val="20"/>
                <w:lang w:val="en-US"/>
              </w:rPr>
              <w:t>փողոցների</w:t>
            </w:r>
            <w:r w:rsidRPr="00747DE1">
              <w:rPr>
                <w:rFonts w:ascii="Arial Unicode" w:hAnsi="Arial Unicode" w:cs="Sylfaen"/>
                <w:sz w:val="16"/>
                <w:szCs w:val="20"/>
                <w:lang w:val="es-ES"/>
              </w:rPr>
              <w:t xml:space="preserve"> </w:t>
            </w:r>
            <w:r w:rsidRPr="00747DE1">
              <w:rPr>
                <w:rFonts w:ascii="Arial Unicode" w:hAnsi="Arial Unicode" w:cs="Sylfaen"/>
                <w:sz w:val="16"/>
                <w:szCs w:val="20"/>
              </w:rPr>
              <w:t>շուրջ</w:t>
            </w:r>
            <w:r w:rsidRPr="00747DE1">
              <w:rPr>
                <w:rFonts w:ascii="Arial Unicode" w:hAnsi="Arial Unicode" w:cs="Sylfaen"/>
                <w:sz w:val="16"/>
                <w:szCs w:val="20"/>
                <w:lang w:val="es-ES"/>
              </w:rPr>
              <w:t xml:space="preserve"> 1500 </w:t>
            </w:r>
            <w:r w:rsidRPr="00747DE1">
              <w:rPr>
                <w:rFonts w:ascii="Arial Unicode" w:hAnsi="Arial Unicode" w:cs="Sylfaen"/>
                <w:sz w:val="16"/>
                <w:szCs w:val="20"/>
              </w:rPr>
              <w:t>բնակչությունից</w:t>
            </w:r>
            <w:r w:rsidRPr="00747DE1">
              <w:rPr>
                <w:rFonts w:ascii="Arial Unicode" w:hAnsi="Arial Unicode" w:cs="Sylfaen"/>
                <w:sz w:val="16"/>
                <w:szCs w:val="20"/>
                <w:lang w:val="es-ES"/>
              </w:rPr>
              <w:t xml:space="preserve"> </w:t>
            </w:r>
            <w:r w:rsidRPr="00747DE1">
              <w:rPr>
                <w:rFonts w:ascii="Arial Unicode" w:hAnsi="Arial Unicode" w:cs="Sylfaen"/>
                <w:sz w:val="16"/>
                <w:szCs w:val="20"/>
              </w:rPr>
              <w:t>և</w:t>
            </w:r>
            <w:r w:rsidRPr="00747DE1">
              <w:rPr>
                <w:rFonts w:ascii="Arial Unicode" w:hAnsi="Arial Unicode" w:cs="Sylfaen"/>
                <w:sz w:val="16"/>
                <w:szCs w:val="20"/>
                <w:lang w:val="es-ES"/>
              </w:rPr>
              <w:t xml:space="preserve"> բոլոր </w:t>
            </w:r>
            <w:r w:rsidRPr="00747DE1">
              <w:rPr>
                <w:rFonts w:ascii="Arial Unicode" w:hAnsi="Arial Unicode" w:cs="Sylfaen"/>
                <w:sz w:val="16"/>
                <w:szCs w:val="20"/>
              </w:rPr>
              <w:t>հիմնարկ</w:t>
            </w:r>
            <w:r w:rsidRPr="00747DE1">
              <w:rPr>
                <w:rFonts w:ascii="Arial Unicode" w:hAnsi="Arial Unicode" w:cs="Sylfaen"/>
                <w:sz w:val="16"/>
                <w:szCs w:val="20"/>
                <w:lang w:val="es-ES"/>
              </w:rPr>
              <w:t>-</w:t>
            </w:r>
            <w:r w:rsidRPr="00747DE1">
              <w:rPr>
                <w:rFonts w:ascii="Arial Unicode" w:hAnsi="Arial Unicode" w:cs="Sylfaen"/>
                <w:sz w:val="16"/>
                <w:szCs w:val="20"/>
              </w:rPr>
              <w:t>ձեռնարկություններից</w:t>
            </w:r>
            <w:r w:rsidRPr="00747DE1">
              <w:rPr>
                <w:rFonts w:ascii="Arial Unicode" w:hAnsi="Arial Unicode" w:cs="Sylfaen"/>
                <w:sz w:val="16"/>
                <w:szCs w:val="20"/>
                <w:lang w:val="es-ES"/>
              </w:rPr>
              <w:t xml:space="preserve"> </w:t>
            </w:r>
            <w:r w:rsidRPr="00747DE1">
              <w:rPr>
                <w:rFonts w:ascii="Arial Unicode" w:hAnsi="Arial Unicode" w:cs="Sylfaen"/>
                <w:sz w:val="16"/>
                <w:szCs w:val="20"/>
              </w:rPr>
              <w:t>կատարվելիք</w:t>
            </w:r>
            <w:r w:rsidRPr="00747DE1">
              <w:rPr>
                <w:rFonts w:ascii="Arial Unicode" w:hAnsi="Arial Unicode" w:cs="Sylfaen"/>
                <w:sz w:val="16"/>
                <w:szCs w:val="20"/>
                <w:lang w:val="es-ES"/>
              </w:rPr>
              <w:t xml:space="preserve"> </w:t>
            </w:r>
            <w:r w:rsidRPr="00747DE1">
              <w:rPr>
                <w:rFonts w:ascii="Arial Unicode" w:hAnsi="Arial Unicode" w:cs="Sylfaen"/>
                <w:sz w:val="16"/>
                <w:szCs w:val="20"/>
                <w:lang w:val="hy-AM"/>
              </w:rPr>
              <w:t xml:space="preserve">շաբաթը </w:t>
            </w:r>
            <w:r w:rsidRPr="00747DE1">
              <w:rPr>
                <w:rFonts w:ascii="Arial Unicode" w:hAnsi="Arial Unicode" w:cs="Sylfaen"/>
                <w:sz w:val="16"/>
                <w:szCs w:val="20"/>
                <w:lang w:val="en-US"/>
              </w:rPr>
              <w:t>մեկ</w:t>
            </w:r>
            <w:r w:rsidRPr="00747DE1">
              <w:rPr>
                <w:rFonts w:ascii="Arial Unicode" w:hAnsi="Arial Unicode" w:cs="Sylfaen"/>
                <w:sz w:val="16"/>
                <w:szCs w:val="20"/>
                <w:lang w:val="hy-AM"/>
              </w:rPr>
              <w:t xml:space="preserve"> </w:t>
            </w:r>
            <w:r w:rsidRPr="00747DE1">
              <w:rPr>
                <w:rFonts w:ascii="Arial Unicode" w:hAnsi="Arial Unicode" w:cs="Sylfaen"/>
                <w:sz w:val="16"/>
                <w:szCs w:val="20"/>
                <w:lang w:val="en-US"/>
              </w:rPr>
              <w:t>անգամ</w:t>
            </w:r>
            <w:r w:rsidRPr="00747DE1">
              <w:rPr>
                <w:rFonts w:ascii="Arial Unicode" w:hAnsi="Arial Unicode" w:cs="Sylfaen"/>
                <w:sz w:val="16"/>
                <w:szCs w:val="20"/>
                <w:lang w:val="es-ES"/>
              </w:rPr>
              <w:t xml:space="preserve"> </w:t>
            </w:r>
            <w:r w:rsidRPr="00747DE1">
              <w:rPr>
                <w:rFonts w:ascii="Arial Unicode" w:hAnsi="Arial Unicode" w:cs="Sylfaen"/>
                <w:sz w:val="16"/>
                <w:szCs w:val="20"/>
              </w:rPr>
              <w:t>կենցաղային</w:t>
            </w:r>
            <w:r w:rsidRPr="00747DE1">
              <w:rPr>
                <w:rFonts w:ascii="Arial Unicode" w:hAnsi="Arial Unicode" w:cs="Sylfaen"/>
                <w:sz w:val="16"/>
                <w:szCs w:val="20"/>
                <w:lang w:val="es-ES"/>
              </w:rPr>
              <w:t xml:space="preserve"> </w:t>
            </w:r>
            <w:r w:rsidRPr="00747DE1">
              <w:rPr>
                <w:rFonts w:ascii="Arial Unicode" w:hAnsi="Arial Unicode" w:cs="Sylfaen"/>
                <w:sz w:val="16"/>
                <w:szCs w:val="20"/>
              </w:rPr>
              <w:t>աղբահանության</w:t>
            </w:r>
            <w:r w:rsidRPr="00747DE1">
              <w:rPr>
                <w:rFonts w:ascii="Arial Unicode" w:hAnsi="Arial Unicode" w:cs="Sylfaen"/>
                <w:sz w:val="16"/>
                <w:szCs w:val="20"/>
                <w:lang w:val="es-ES"/>
              </w:rPr>
              <w:t xml:space="preserve"> </w:t>
            </w:r>
            <w:r w:rsidRPr="00747DE1">
              <w:rPr>
                <w:rFonts w:ascii="Arial Unicode" w:hAnsi="Arial Unicode" w:cs="Sylfaen"/>
                <w:sz w:val="16"/>
                <w:szCs w:val="20"/>
              </w:rPr>
              <w:t>և</w:t>
            </w:r>
            <w:r w:rsidRPr="00747DE1">
              <w:rPr>
                <w:rFonts w:ascii="Arial Unicode" w:hAnsi="Arial Unicode" w:cs="Sylfaen"/>
                <w:sz w:val="16"/>
                <w:szCs w:val="20"/>
                <w:lang w:val="es-ES"/>
              </w:rPr>
              <w:t xml:space="preserve"> </w:t>
            </w:r>
            <w:r w:rsidRPr="00747DE1">
              <w:rPr>
                <w:rFonts w:ascii="Arial Unicode" w:hAnsi="Arial Unicode" w:cs="Sylfaen"/>
                <w:sz w:val="16"/>
                <w:szCs w:val="20"/>
              </w:rPr>
              <w:t>փողոցների</w:t>
            </w:r>
            <w:r w:rsidRPr="00747DE1">
              <w:rPr>
                <w:rFonts w:ascii="Arial Unicode" w:hAnsi="Arial Unicode" w:cs="Sylfaen"/>
                <w:sz w:val="16"/>
                <w:szCs w:val="20"/>
                <w:lang w:val="es-ES"/>
              </w:rPr>
              <w:t xml:space="preserve"> </w:t>
            </w:r>
            <w:r w:rsidRPr="00747DE1">
              <w:rPr>
                <w:rFonts w:ascii="Arial Unicode" w:hAnsi="Arial Unicode" w:cs="Sylfaen"/>
                <w:sz w:val="16"/>
                <w:szCs w:val="20"/>
              </w:rPr>
              <w:t>սանիտարական</w:t>
            </w:r>
            <w:r w:rsidRPr="00747DE1">
              <w:rPr>
                <w:rFonts w:ascii="Arial Unicode" w:hAnsi="Arial Unicode" w:cs="Sylfaen"/>
                <w:sz w:val="16"/>
                <w:szCs w:val="20"/>
                <w:lang w:val="es-ES"/>
              </w:rPr>
              <w:t xml:space="preserve"> </w:t>
            </w:r>
            <w:r w:rsidRPr="00747DE1">
              <w:rPr>
                <w:rFonts w:ascii="Arial Unicode" w:hAnsi="Arial Unicode" w:cs="Sylfaen"/>
                <w:sz w:val="16"/>
                <w:szCs w:val="20"/>
              </w:rPr>
              <w:t>մաքրման</w:t>
            </w:r>
            <w:r w:rsidRPr="00747DE1">
              <w:rPr>
                <w:rFonts w:ascii="Arial Unicode" w:hAnsi="Arial Unicode" w:cs="Sylfaen"/>
                <w:sz w:val="16"/>
                <w:szCs w:val="20"/>
                <w:lang w:val="es-ES"/>
              </w:rPr>
              <w:t xml:space="preserve">  </w:t>
            </w:r>
            <w:r w:rsidRPr="00747DE1">
              <w:rPr>
                <w:rFonts w:ascii="Arial Unicode" w:hAnsi="Arial Unicode" w:cs="Sylfaen"/>
                <w:sz w:val="16"/>
                <w:szCs w:val="20"/>
              </w:rPr>
              <w:t>աշխատանքները</w:t>
            </w:r>
            <w:r w:rsidRPr="00747DE1">
              <w:rPr>
                <w:rFonts w:ascii="Arial Unicode" w:hAnsi="Arial Unicode" w:cs="Sylfaen"/>
                <w:sz w:val="16"/>
                <w:szCs w:val="20"/>
                <w:lang w:val="af-ZA"/>
              </w:rPr>
              <w:t>.</w:t>
            </w:r>
          </w:p>
          <w:p w:rsidR="00747DE1" w:rsidRPr="00747DE1" w:rsidRDefault="00747DE1" w:rsidP="00747DE1">
            <w:pPr>
              <w:spacing w:after="0" w:line="240" w:lineRule="auto"/>
              <w:rPr>
                <w:rFonts w:ascii="Arial Unicode" w:hAnsi="Arial Unicode" w:cs="Sylfaen"/>
                <w:sz w:val="16"/>
                <w:szCs w:val="20"/>
                <w:lang w:val="hy-AM"/>
              </w:rPr>
            </w:pPr>
            <w:r w:rsidRPr="00747DE1">
              <w:rPr>
                <w:rFonts w:ascii="Arial Unicode" w:hAnsi="Arial Unicode" w:cs="Sylfaen"/>
                <w:sz w:val="16"/>
                <w:szCs w:val="20"/>
              </w:rPr>
              <w:t>ա</w:t>
            </w:r>
            <w:r w:rsidRPr="00747DE1">
              <w:rPr>
                <w:rFonts w:ascii="Arial Unicode" w:hAnsi="Arial Unicode" w:cs="Sylfaen"/>
                <w:sz w:val="16"/>
                <w:szCs w:val="20"/>
                <w:lang w:val="es-ES"/>
              </w:rPr>
              <w:t xml:space="preserve">/ </w:t>
            </w:r>
            <w:r w:rsidRPr="00747DE1">
              <w:rPr>
                <w:rFonts w:ascii="Arial Unicode" w:hAnsi="Arial Unicode" w:cs="Sylfaen"/>
                <w:sz w:val="16"/>
                <w:szCs w:val="20"/>
              </w:rPr>
              <w:t>սահմանված</w:t>
            </w:r>
            <w:r w:rsidRPr="00747DE1">
              <w:rPr>
                <w:rFonts w:ascii="Arial Unicode" w:hAnsi="Arial Unicode" w:cs="Sylfaen"/>
                <w:sz w:val="16"/>
                <w:szCs w:val="20"/>
                <w:lang w:val="es-ES"/>
              </w:rPr>
              <w:t xml:space="preserve"> </w:t>
            </w:r>
            <w:r w:rsidRPr="00747DE1">
              <w:rPr>
                <w:rFonts w:ascii="Arial Unicode" w:hAnsi="Arial Unicode" w:cs="Sylfaen"/>
                <w:sz w:val="16"/>
                <w:szCs w:val="20"/>
              </w:rPr>
              <w:t>գրաֆիկով</w:t>
            </w:r>
            <w:r w:rsidRPr="00747DE1">
              <w:rPr>
                <w:rFonts w:ascii="Arial Unicode" w:hAnsi="Arial Unicode" w:cs="Sylfaen"/>
                <w:sz w:val="16"/>
                <w:szCs w:val="20"/>
                <w:lang w:val="es-ES"/>
              </w:rPr>
              <w:t xml:space="preserve"> </w:t>
            </w:r>
            <w:r w:rsidRPr="00747DE1">
              <w:rPr>
                <w:rFonts w:ascii="Arial Unicode" w:hAnsi="Arial Unicode" w:cs="Sylfaen"/>
                <w:sz w:val="16"/>
                <w:szCs w:val="20"/>
              </w:rPr>
              <w:t>բնակելի</w:t>
            </w:r>
            <w:r w:rsidRPr="00747DE1">
              <w:rPr>
                <w:rFonts w:ascii="Arial Unicode" w:hAnsi="Arial Unicode" w:cs="Sylfaen"/>
                <w:sz w:val="16"/>
                <w:szCs w:val="20"/>
                <w:lang w:val="es-ES"/>
              </w:rPr>
              <w:t xml:space="preserve"> </w:t>
            </w:r>
            <w:r w:rsidRPr="00747DE1">
              <w:rPr>
                <w:rFonts w:ascii="Arial Unicode" w:hAnsi="Arial Unicode" w:cs="Sylfaen"/>
                <w:sz w:val="16"/>
                <w:szCs w:val="20"/>
              </w:rPr>
              <w:t>տների</w:t>
            </w:r>
            <w:r w:rsidRPr="00747DE1">
              <w:rPr>
                <w:rFonts w:ascii="Arial Unicode" w:hAnsi="Arial Unicode" w:cs="Sylfaen"/>
                <w:sz w:val="16"/>
                <w:szCs w:val="20"/>
                <w:lang w:val="es-ES"/>
              </w:rPr>
              <w:t xml:space="preserve"> </w:t>
            </w:r>
            <w:r w:rsidRPr="00747DE1">
              <w:rPr>
                <w:rFonts w:ascii="Arial Unicode" w:hAnsi="Arial Unicode" w:cs="Sylfaen"/>
                <w:sz w:val="16"/>
                <w:szCs w:val="20"/>
              </w:rPr>
              <w:t>մերձակայքից</w:t>
            </w:r>
            <w:r w:rsidRPr="00747DE1">
              <w:rPr>
                <w:rFonts w:ascii="Arial Unicode" w:hAnsi="Arial Unicode" w:cs="Sylfaen"/>
                <w:sz w:val="16"/>
                <w:szCs w:val="20"/>
                <w:lang w:val="es-ES"/>
              </w:rPr>
              <w:t xml:space="preserve"> ,</w:t>
            </w:r>
            <w:r w:rsidRPr="00747DE1">
              <w:rPr>
                <w:rFonts w:ascii="Arial Unicode" w:hAnsi="Arial Unicode" w:cs="Sylfaen"/>
                <w:sz w:val="16"/>
                <w:szCs w:val="20"/>
              </w:rPr>
              <w:t>ինչպես</w:t>
            </w:r>
            <w:r w:rsidRPr="00747DE1">
              <w:rPr>
                <w:rFonts w:ascii="Arial Unicode" w:hAnsi="Arial Unicode" w:cs="Sylfaen"/>
                <w:sz w:val="16"/>
                <w:szCs w:val="20"/>
                <w:lang w:val="es-ES"/>
              </w:rPr>
              <w:t xml:space="preserve"> </w:t>
            </w:r>
            <w:r w:rsidRPr="00747DE1">
              <w:rPr>
                <w:rFonts w:ascii="Arial Unicode" w:hAnsi="Arial Unicode" w:cs="Sylfaen"/>
                <w:sz w:val="16"/>
                <w:szCs w:val="20"/>
              </w:rPr>
              <w:t>նաև</w:t>
            </w:r>
            <w:r w:rsidRPr="00747DE1">
              <w:rPr>
                <w:rFonts w:ascii="Arial Unicode" w:hAnsi="Arial Unicode" w:cs="Sylfaen"/>
                <w:sz w:val="16"/>
                <w:szCs w:val="20"/>
                <w:lang w:val="es-ES"/>
              </w:rPr>
              <w:t xml:space="preserve"> </w:t>
            </w:r>
            <w:r w:rsidRPr="00747DE1">
              <w:rPr>
                <w:rFonts w:ascii="Arial Unicode" w:hAnsi="Arial Unicode" w:cs="Sylfaen"/>
                <w:sz w:val="16"/>
                <w:szCs w:val="20"/>
              </w:rPr>
              <w:t>հիմնարկ</w:t>
            </w:r>
            <w:r w:rsidRPr="00747DE1">
              <w:rPr>
                <w:rFonts w:ascii="Arial Unicode" w:hAnsi="Arial Unicode" w:cs="Sylfaen"/>
                <w:sz w:val="16"/>
                <w:szCs w:val="20"/>
                <w:lang w:val="es-ES"/>
              </w:rPr>
              <w:t>-</w:t>
            </w:r>
            <w:r w:rsidRPr="00747DE1">
              <w:rPr>
                <w:rFonts w:ascii="Arial Unicode" w:hAnsi="Arial Unicode" w:cs="Sylfaen"/>
                <w:sz w:val="16"/>
                <w:szCs w:val="20"/>
              </w:rPr>
              <w:t>ձեռնարկություններից</w:t>
            </w:r>
            <w:r w:rsidRPr="00747DE1">
              <w:rPr>
                <w:rFonts w:ascii="Arial Unicode" w:hAnsi="Arial Unicode" w:cs="Sylfaen"/>
                <w:sz w:val="16"/>
                <w:szCs w:val="20"/>
                <w:lang w:val="es-ES"/>
              </w:rPr>
              <w:t xml:space="preserve"> </w:t>
            </w:r>
            <w:r w:rsidRPr="00747DE1">
              <w:rPr>
                <w:rFonts w:ascii="Arial Unicode" w:hAnsi="Arial Unicode" w:cs="Sylfaen"/>
                <w:sz w:val="16"/>
                <w:szCs w:val="20"/>
              </w:rPr>
              <w:t>աղբի</w:t>
            </w:r>
            <w:r w:rsidRPr="00747DE1">
              <w:rPr>
                <w:rFonts w:ascii="Arial Unicode" w:hAnsi="Arial Unicode" w:cs="Sylfaen"/>
                <w:sz w:val="16"/>
                <w:szCs w:val="20"/>
                <w:lang w:val="es-ES"/>
              </w:rPr>
              <w:t xml:space="preserve"> </w:t>
            </w:r>
            <w:r w:rsidRPr="00747DE1">
              <w:rPr>
                <w:rFonts w:ascii="Arial Unicode" w:hAnsi="Arial Unicode" w:cs="Sylfaen"/>
                <w:sz w:val="16"/>
                <w:szCs w:val="20"/>
              </w:rPr>
              <w:t>տեղափոխման</w:t>
            </w:r>
            <w:r w:rsidRPr="00747DE1">
              <w:rPr>
                <w:rFonts w:ascii="Arial Unicode" w:hAnsi="Arial Unicode" w:cs="Sylfaen"/>
                <w:sz w:val="16"/>
                <w:szCs w:val="20"/>
                <w:lang w:val="es-ES"/>
              </w:rPr>
              <w:t xml:space="preserve"> </w:t>
            </w:r>
            <w:r w:rsidRPr="00747DE1">
              <w:rPr>
                <w:rFonts w:ascii="Arial Unicode" w:hAnsi="Arial Unicode" w:cs="Sylfaen"/>
                <w:sz w:val="16"/>
                <w:szCs w:val="20"/>
              </w:rPr>
              <w:t>միջոցով</w:t>
            </w:r>
            <w:r w:rsidRPr="00747DE1">
              <w:rPr>
                <w:rFonts w:ascii="Arial Unicode" w:hAnsi="Arial Unicode" w:cs="Sylfaen"/>
                <w:sz w:val="16"/>
                <w:szCs w:val="20"/>
                <w:lang w:val="es-ES"/>
              </w:rPr>
              <w:t xml:space="preserve"> </w:t>
            </w:r>
            <w:r w:rsidRPr="00747DE1">
              <w:rPr>
                <w:rFonts w:ascii="Arial Unicode" w:hAnsi="Arial Unicode" w:cs="Sylfaen"/>
                <w:sz w:val="16"/>
                <w:szCs w:val="20"/>
                <w:lang w:val="hy-AM"/>
              </w:rPr>
              <w:t>:</w:t>
            </w:r>
          </w:p>
          <w:p w:rsidR="00747DE1" w:rsidRPr="00747DE1" w:rsidRDefault="00747DE1" w:rsidP="00747DE1">
            <w:pPr>
              <w:numPr>
                <w:ilvl w:val="0"/>
                <w:numId w:val="29"/>
              </w:numPr>
              <w:spacing w:after="0" w:line="240" w:lineRule="auto"/>
              <w:rPr>
                <w:rFonts w:ascii="Arial Unicode" w:hAnsi="Arial Unicode"/>
                <w:sz w:val="16"/>
                <w:szCs w:val="20"/>
                <w:lang w:val="es-ES"/>
              </w:rPr>
            </w:pPr>
            <w:r w:rsidRPr="00747DE1">
              <w:rPr>
                <w:rFonts w:ascii="Arial Unicode" w:hAnsi="Arial Unicode" w:cs="Sylfaen"/>
                <w:sz w:val="16"/>
                <w:szCs w:val="20"/>
                <w:lang w:val="es-ES"/>
              </w:rPr>
              <w:t xml:space="preserve">  Ամսական կտրվածքով տ</w:t>
            </w:r>
            <w:r w:rsidRPr="00747DE1">
              <w:rPr>
                <w:rFonts w:ascii="Arial Unicode" w:hAnsi="Arial Unicode" w:cs="Sylfaen"/>
                <w:sz w:val="16"/>
                <w:szCs w:val="20"/>
                <w:lang w:val="hy-AM"/>
              </w:rPr>
              <w:t>եղափոխվելու</w:t>
            </w:r>
            <w:r w:rsidRPr="00747DE1">
              <w:rPr>
                <w:rFonts w:ascii="Arial Unicode" w:hAnsi="Arial Unicode" w:cs="Sylfaen"/>
                <w:sz w:val="16"/>
                <w:szCs w:val="20"/>
                <w:lang w:val="es-ES"/>
              </w:rPr>
              <w:t xml:space="preserve"> </w:t>
            </w:r>
            <w:r w:rsidRPr="00747DE1">
              <w:rPr>
                <w:rFonts w:ascii="Arial Unicode" w:hAnsi="Arial Unicode" w:cs="Sylfaen"/>
                <w:sz w:val="16"/>
                <w:szCs w:val="20"/>
                <w:lang w:val="hy-AM"/>
              </w:rPr>
              <w:t>է</w:t>
            </w:r>
            <w:r w:rsidRPr="00747DE1">
              <w:rPr>
                <w:rFonts w:ascii="Arial Unicode" w:hAnsi="Arial Unicode" w:cs="Sylfaen"/>
                <w:sz w:val="16"/>
                <w:szCs w:val="20"/>
                <w:lang w:val="es-ES"/>
              </w:rPr>
              <w:t xml:space="preserve"> </w:t>
            </w:r>
            <w:r w:rsidRPr="00747DE1">
              <w:rPr>
                <w:rFonts w:ascii="Arial Unicode" w:hAnsi="Arial Unicode" w:cs="Sylfaen"/>
                <w:sz w:val="16"/>
                <w:szCs w:val="20"/>
                <w:lang w:val="hy-AM"/>
              </w:rPr>
              <w:t>50-60</w:t>
            </w:r>
            <w:r w:rsidRPr="00747DE1">
              <w:rPr>
                <w:rFonts w:ascii="Arial Unicode" w:hAnsi="Arial Unicode" w:cs="Sylfaen"/>
                <w:sz w:val="16"/>
                <w:szCs w:val="20"/>
                <w:lang w:val="es-ES"/>
              </w:rPr>
              <w:t xml:space="preserve"> </w:t>
            </w:r>
            <w:r w:rsidRPr="00747DE1">
              <w:rPr>
                <w:rFonts w:ascii="Arial Unicode" w:hAnsi="Arial Unicode" w:cs="Sylfaen"/>
                <w:sz w:val="16"/>
                <w:szCs w:val="20"/>
                <w:lang w:val="hy-AM"/>
              </w:rPr>
              <w:t>մ</w:t>
            </w:r>
            <w:r w:rsidRPr="00747DE1">
              <w:rPr>
                <w:rFonts w:ascii="Arial Unicode" w:hAnsi="Arial Unicode" w:cs="Sylfaen"/>
                <w:sz w:val="16"/>
                <w:szCs w:val="20"/>
                <w:lang w:val="es-ES"/>
              </w:rPr>
              <w:t>/</w:t>
            </w:r>
            <w:r w:rsidRPr="00747DE1">
              <w:rPr>
                <w:rFonts w:ascii="Arial Unicode" w:hAnsi="Arial Unicode" w:cs="Sylfaen"/>
                <w:sz w:val="16"/>
                <w:szCs w:val="20"/>
                <w:lang w:val="hy-AM"/>
              </w:rPr>
              <w:t>խոր</w:t>
            </w:r>
            <w:r w:rsidRPr="00747DE1">
              <w:rPr>
                <w:rFonts w:ascii="Arial Unicode" w:hAnsi="Arial Unicode" w:cs="Sylfaen"/>
                <w:sz w:val="16"/>
                <w:szCs w:val="20"/>
                <w:lang w:val="es-ES"/>
              </w:rPr>
              <w:t xml:space="preserve">. </w:t>
            </w:r>
            <w:r w:rsidRPr="00747DE1">
              <w:rPr>
                <w:rFonts w:ascii="Arial Unicode" w:hAnsi="Arial Unicode" w:cs="Sylfaen"/>
                <w:sz w:val="16"/>
                <w:szCs w:val="20"/>
                <w:lang w:val="hy-AM"/>
              </w:rPr>
              <w:t>աղբ</w:t>
            </w:r>
            <w:r w:rsidRPr="00747DE1">
              <w:rPr>
                <w:rFonts w:ascii="Arial Unicode" w:hAnsi="Arial Unicode" w:cs="Sylfaen"/>
                <w:sz w:val="16"/>
                <w:szCs w:val="20"/>
                <w:lang w:val="es-ES"/>
              </w:rPr>
              <w:t xml:space="preserve"> , </w:t>
            </w:r>
            <w:r w:rsidRPr="00747DE1">
              <w:rPr>
                <w:rFonts w:ascii="Arial Unicode" w:hAnsi="Arial Unicode" w:cs="Sylfaen"/>
                <w:sz w:val="16"/>
                <w:szCs w:val="20"/>
                <w:lang w:val="hy-AM"/>
              </w:rPr>
              <w:t>միջինը</w:t>
            </w:r>
            <w:r w:rsidRPr="00747DE1">
              <w:rPr>
                <w:rFonts w:ascii="Arial Unicode" w:hAnsi="Arial Unicode" w:cs="Sylfaen"/>
                <w:sz w:val="16"/>
                <w:szCs w:val="20"/>
                <w:lang w:val="es-ES"/>
              </w:rPr>
              <w:t xml:space="preserve"> 17 </w:t>
            </w:r>
            <w:r w:rsidRPr="00747DE1">
              <w:rPr>
                <w:rFonts w:ascii="Arial Unicode" w:hAnsi="Arial Unicode" w:cs="Sylfaen"/>
                <w:sz w:val="16"/>
                <w:szCs w:val="20"/>
                <w:lang w:val="hy-AM"/>
              </w:rPr>
              <w:t>կմ</w:t>
            </w:r>
            <w:r w:rsidRPr="00747DE1">
              <w:rPr>
                <w:rFonts w:ascii="Arial Unicode" w:hAnsi="Arial Unicode" w:cs="Sylfaen"/>
                <w:sz w:val="16"/>
                <w:szCs w:val="20"/>
                <w:lang w:val="es-ES"/>
              </w:rPr>
              <w:t xml:space="preserve"> </w:t>
            </w:r>
            <w:r w:rsidRPr="00747DE1">
              <w:rPr>
                <w:rFonts w:ascii="Arial Unicode" w:hAnsi="Arial Unicode" w:cs="Sylfaen"/>
                <w:sz w:val="16"/>
                <w:szCs w:val="20"/>
                <w:lang w:val="hy-AM"/>
              </w:rPr>
              <w:t>հեռավորության</w:t>
            </w:r>
            <w:r w:rsidRPr="00747DE1">
              <w:rPr>
                <w:rFonts w:ascii="Arial Unicode" w:hAnsi="Arial Unicode" w:cs="Sylfaen"/>
                <w:sz w:val="16"/>
                <w:szCs w:val="20"/>
                <w:lang w:val="es-ES"/>
              </w:rPr>
              <w:t xml:space="preserve"> </w:t>
            </w:r>
            <w:r w:rsidRPr="00747DE1">
              <w:rPr>
                <w:rFonts w:ascii="Arial Unicode" w:hAnsi="Arial Unicode" w:cs="Sylfaen"/>
                <w:sz w:val="16"/>
                <w:szCs w:val="20"/>
                <w:lang w:val="hy-AM"/>
              </w:rPr>
              <w:t>վրա</w:t>
            </w:r>
            <w:r w:rsidRPr="00747DE1">
              <w:rPr>
                <w:rFonts w:ascii="Arial Unicode" w:hAnsi="Arial Unicode" w:cs="Sylfaen"/>
                <w:sz w:val="16"/>
                <w:szCs w:val="20"/>
                <w:lang w:val="es-ES"/>
              </w:rPr>
              <w:t>:</w:t>
            </w:r>
          </w:p>
          <w:p w:rsidR="00747DE1" w:rsidRPr="00747DE1" w:rsidRDefault="00747DE1" w:rsidP="00747DE1">
            <w:pPr>
              <w:numPr>
                <w:ilvl w:val="0"/>
                <w:numId w:val="29"/>
              </w:numPr>
              <w:spacing w:after="0" w:line="240" w:lineRule="auto"/>
              <w:rPr>
                <w:rFonts w:ascii="Arial Unicode" w:hAnsi="Arial Unicode"/>
                <w:sz w:val="16"/>
                <w:szCs w:val="20"/>
                <w:lang w:val="es-ES"/>
              </w:rPr>
            </w:pPr>
            <w:r w:rsidRPr="00747DE1">
              <w:rPr>
                <w:rFonts w:ascii="Arial Unicode" w:hAnsi="Arial Unicode" w:cs="Sylfaen"/>
                <w:sz w:val="16"/>
                <w:szCs w:val="20"/>
              </w:rPr>
              <w:t>Կատարողը</w:t>
            </w:r>
            <w:r w:rsidRPr="00747DE1">
              <w:rPr>
                <w:rFonts w:ascii="Arial Unicode" w:hAnsi="Arial Unicode" w:cs="Sylfaen"/>
                <w:sz w:val="16"/>
                <w:szCs w:val="20"/>
                <w:lang w:val="es-ES"/>
              </w:rPr>
              <w:t xml:space="preserve"> </w:t>
            </w:r>
            <w:r w:rsidRPr="00747DE1">
              <w:rPr>
                <w:rFonts w:ascii="Arial Unicode" w:hAnsi="Arial Unicode" w:cs="Sylfaen"/>
                <w:sz w:val="16"/>
                <w:szCs w:val="20"/>
              </w:rPr>
              <w:t>պարտավոր</w:t>
            </w:r>
            <w:r w:rsidRPr="00747DE1">
              <w:rPr>
                <w:rFonts w:ascii="Arial Unicode" w:hAnsi="Arial Unicode" w:cs="Sylfaen"/>
                <w:sz w:val="16"/>
                <w:szCs w:val="20"/>
                <w:lang w:val="es-ES"/>
              </w:rPr>
              <w:t xml:space="preserve"> </w:t>
            </w:r>
            <w:r w:rsidRPr="00747DE1">
              <w:rPr>
                <w:rFonts w:ascii="Arial Unicode" w:hAnsi="Arial Unicode" w:cs="Sylfaen"/>
                <w:sz w:val="16"/>
                <w:szCs w:val="20"/>
              </w:rPr>
              <w:t>է</w:t>
            </w:r>
            <w:r w:rsidRPr="00747DE1">
              <w:rPr>
                <w:rFonts w:ascii="Arial Unicode" w:hAnsi="Arial Unicode" w:cs="Sylfaen"/>
                <w:sz w:val="16"/>
                <w:szCs w:val="20"/>
                <w:lang w:val="es-ES"/>
              </w:rPr>
              <w:t xml:space="preserve"> </w:t>
            </w:r>
            <w:r w:rsidRPr="00747DE1">
              <w:rPr>
                <w:rFonts w:ascii="Arial Unicode" w:hAnsi="Arial Unicode" w:cs="Sylfaen"/>
                <w:sz w:val="16"/>
                <w:szCs w:val="20"/>
              </w:rPr>
              <w:t>անկախ</w:t>
            </w:r>
            <w:r w:rsidRPr="00747DE1">
              <w:rPr>
                <w:rFonts w:ascii="Arial Unicode" w:hAnsi="Arial Unicode" w:cs="Sylfaen"/>
                <w:sz w:val="16"/>
                <w:szCs w:val="20"/>
                <w:lang w:val="es-ES"/>
              </w:rPr>
              <w:t xml:space="preserve"> </w:t>
            </w:r>
            <w:r w:rsidRPr="00747DE1">
              <w:rPr>
                <w:rFonts w:ascii="Arial Unicode" w:hAnsi="Arial Unicode" w:cs="Sylfaen"/>
                <w:sz w:val="16"/>
                <w:szCs w:val="20"/>
              </w:rPr>
              <w:t>երթերի</w:t>
            </w:r>
            <w:r w:rsidRPr="00747DE1">
              <w:rPr>
                <w:rFonts w:ascii="Arial Unicode" w:hAnsi="Arial Unicode" w:cs="Sylfaen"/>
                <w:sz w:val="16"/>
                <w:szCs w:val="20"/>
                <w:lang w:val="es-ES"/>
              </w:rPr>
              <w:t xml:space="preserve"> </w:t>
            </w:r>
            <w:r w:rsidRPr="00747DE1">
              <w:rPr>
                <w:rFonts w:ascii="Arial Unicode" w:hAnsi="Arial Unicode" w:cs="Sylfaen"/>
                <w:sz w:val="16"/>
                <w:szCs w:val="20"/>
              </w:rPr>
              <w:t>քանակից</w:t>
            </w:r>
            <w:r w:rsidRPr="00747DE1">
              <w:rPr>
                <w:rFonts w:ascii="Arial Unicode" w:hAnsi="Arial Unicode" w:cs="Sylfaen"/>
                <w:sz w:val="16"/>
                <w:szCs w:val="20"/>
                <w:lang w:val="es-ES"/>
              </w:rPr>
              <w:t xml:space="preserve"> </w:t>
            </w:r>
            <w:r w:rsidRPr="00747DE1">
              <w:rPr>
                <w:rFonts w:ascii="Arial Unicode" w:hAnsi="Arial Unicode" w:cs="Sylfaen"/>
                <w:sz w:val="16"/>
                <w:szCs w:val="20"/>
              </w:rPr>
              <w:t>մաքուր</w:t>
            </w:r>
            <w:r w:rsidRPr="00747DE1">
              <w:rPr>
                <w:rFonts w:ascii="Arial Unicode" w:hAnsi="Arial Unicode" w:cs="Sylfaen"/>
                <w:sz w:val="16"/>
                <w:szCs w:val="20"/>
                <w:lang w:val="es-ES"/>
              </w:rPr>
              <w:t xml:space="preserve"> </w:t>
            </w:r>
            <w:r w:rsidRPr="00747DE1">
              <w:rPr>
                <w:rFonts w:ascii="Arial Unicode" w:hAnsi="Arial Unicode" w:cs="Sylfaen"/>
                <w:sz w:val="16"/>
                <w:szCs w:val="20"/>
              </w:rPr>
              <w:t>պահել</w:t>
            </w:r>
            <w:r w:rsidRPr="00747DE1">
              <w:rPr>
                <w:rFonts w:ascii="Arial Unicode" w:hAnsi="Arial Unicode" w:cs="Sylfaen"/>
                <w:sz w:val="16"/>
                <w:szCs w:val="20"/>
                <w:lang w:val="es-ES"/>
              </w:rPr>
              <w:t xml:space="preserve"> </w:t>
            </w:r>
            <w:r w:rsidRPr="00747DE1">
              <w:rPr>
                <w:rFonts w:ascii="Arial Unicode" w:hAnsi="Arial Unicode" w:cs="Sylfaen"/>
                <w:sz w:val="16"/>
                <w:szCs w:val="20"/>
              </w:rPr>
              <w:t>իրեն</w:t>
            </w:r>
            <w:r w:rsidRPr="00747DE1">
              <w:rPr>
                <w:rFonts w:ascii="Arial Unicode" w:hAnsi="Arial Unicode" w:cs="Sylfaen"/>
                <w:sz w:val="16"/>
                <w:szCs w:val="20"/>
                <w:lang w:val="es-ES"/>
              </w:rPr>
              <w:t xml:space="preserve"> </w:t>
            </w:r>
            <w:r w:rsidRPr="00747DE1">
              <w:rPr>
                <w:rFonts w:ascii="Arial Unicode" w:hAnsi="Arial Unicode" w:cs="Sylfaen"/>
                <w:sz w:val="16"/>
                <w:szCs w:val="20"/>
              </w:rPr>
              <w:t>հատկացված</w:t>
            </w:r>
            <w:r w:rsidRPr="00747DE1">
              <w:rPr>
                <w:rFonts w:ascii="Arial Unicode" w:hAnsi="Arial Unicode" w:cs="Sylfaen"/>
                <w:sz w:val="16"/>
                <w:szCs w:val="20"/>
                <w:lang w:val="es-ES"/>
              </w:rPr>
              <w:t xml:space="preserve">  </w:t>
            </w:r>
            <w:r w:rsidRPr="00747DE1">
              <w:rPr>
                <w:rFonts w:ascii="Arial Unicode" w:hAnsi="Arial Unicode" w:cs="Sylfaen"/>
                <w:sz w:val="16"/>
                <w:szCs w:val="20"/>
              </w:rPr>
              <w:t>տարածքը</w:t>
            </w:r>
            <w:r w:rsidRPr="00747DE1">
              <w:rPr>
                <w:rFonts w:ascii="Arial Unicode" w:hAnsi="Arial Unicode" w:cs="Sylfaen"/>
                <w:sz w:val="16"/>
                <w:szCs w:val="20"/>
                <w:lang w:val="es-ES"/>
              </w:rPr>
              <w:t xml:space="preserve">, </w:t>
            </w:r>
            <w:r w:rsidRPr="00747DE1">
              <w:rPr>
                <w:rFonts w:ascii="Arial Unicode" w:hAnsi="Arial Unicode" w:cs="Sylfaen"/>
                <w:sz w:val="16"/>
                <w:szCs w:val="20"/>
              </w:rPr>
              <w:t>կատարել</w:t>
            </w:r>
            <w:r w:rsidRPr="00747DE1">
              <w:rPr>
                <w:rFonts w:ascii="Arial Unicode" w:hAnsi="Arial Unicode" w:cs="Sylfaen"/>
                <w:sz w:val="16"/>
                <w:szCs w:val="20"/>
                <w:lang w:val="es-ES"/>
              </w:rPr>
              <w:t xml:space="preserve"> </w:t>
            </w:r>
            <w:r w:rsidRPr="00747DE1">
              <w:rPr>
                <w:rFonts w:ascii="Arial Unicode" w:hAnsi="Arial Unicode" w:cs="Sylfaen"/>
                <w:sz w:val="16"/>
                <w:szCs w:val="20"/>
              </w:rPr>
              <w:t>պատշաճ</w:t>
            </w:r>
            <w:r w:rsidRPr="00747DE1">
              <w:rPr>
                <w:rFonts w:ascii="Arial Unicode" w:hAnsi="Arial Unicode" w:cs="Sylfaen"/>
                <w:sz w:val="16"/>
                <w:szCs w:val="20"/>
                <w:lang w:val="es-ES"/>
              </w:rPr>
              <w:t xml:space="preserve"> </w:t>
            </w:r>
            <w:r w:rsidRPr="00747DE1">
              <w:rPr>
                <w:rFonts w:ascii="Arial Unicode" w:hAnsi="Arial Unicode" w:cs="Sylfaen"/>
                <w:sz w:val="16"/>
                <w:szCs w:val="20"/>
              </w:rPr>
              <w:t>սպասարկում</w:t>
            </w:r>
            <w:r w:rsidRPr="00747DE1">
              <w:rPr>
                <w:rFonts w:ascii="Arial Unicode" w:hAnsi="Arial Unicode" w:cs="Sylfaen"/>
                <w:sz w:val="16"/>
                <w:szCs w:val="20"/>
                <w:lang w:val="es-ES"/>
              </w:rPr>
              <w:t>:</w:t>
            </w:r>
          </w:p>
          <w:p w:rsidR="00747DE1" w:rsidRPr="00747DE1" w:rsidRDefault="00747DE1" w:rsidP="00747DE1">
            <w:pPr>
              <w:spacing w:after="0" w:line="240" w:lineRule="auto"/>
              <w:rPr>
                <w:rFonts w:ascii="Arial Unicode" w:hAnsi="Arial Unicode" w:cs="Sylfaen"/>
                <w:sz w:val="16"/>
                <w:szCs w:val="20"/>
                <w:lang w:val="es-ES"/>
              </w:rPr>
            </w:pPr>
            <w:r w:rsidRPr="00747DE1">
              <w:rPr>
                <w:rFonts w:ascii="Arial Unicode" w:hAnsi="Arial Unicode" w:cs="Sylfaen"/>
                <w:sz w:val="16"/>
                <w:szCs w:val="20"/>
              </w:rPr>
              <w:t>Աղբահանությունն</w:t>
            </w:r>
            <w:r w:rsidRPr="00747DE1">
              <w:rPr>
                <w:rFonts w:ascii="Arial Unicode" w:hAnsi="Arial Unicode" w:cs="Sylfaen"/>
                <w:sz w:val="16"/>
                <w:szCs w:val="20"/>
                <w:lang w:val="es-ES"/>
              </w:rPr>
              <w:t xml:space="preserve"> </w:t>
            </w:r>
            <w:r w:rsidRPr="00747DE1">
              <w:rPr>
                <w:rFonts w:ascii="Arial Unicode" w:hAnsi="Arial Unicode" w:cs="Sylfaen"/>
                <w:sz w:val="16"/>
                <w:szCs w:val="20"/>
              </w:rPr>
              <w:t>իրականացնող</w:t>
            </w:r>
            <w:r w:rsidRPr="00747DE1">
              <w:rPr>
                <w:rFonts w:ascii="Arial Unicode" w:hAnsi="Arial Unicode" w:cs="Sylfaen"/>
                <w:sz w:val="16"/>
                <w:szCs w:val="20"/>
                <w:lang w:val="es-ES"/>
              </w:rPr>
              <w:t xml:space="preserve"> </w:t>
            </w:r>
            <w:r w:rsidRPr="00747DE1">
              <w:rPr>
                <w:rFonts w:ascii="Arial Unicode" w:hAnsi="Arial Unicode" w:cs="Sylfaen"/>
                <w:sz w:val="16"/>
                <w:szCs w:val="20"/>
              </w:rPr>
              <w:t>բանվորները</w:t>
            </w:r>
            <w:r w:rsidRPr="00747DE1">
              <w:rPr>
                <w:rFonts w:ascii="Arial Unicode" w:hAnsi="Arial Unicode" w:cs="Sylfaen"/>
                <w:sz w:val="16"/>
                <w:szCs w:val="20"/>
                <w:lang w:val="es-ES"/>
              </w:rPr>
              <w:t xml:space="preserve"> </w:t>
            </w:r>
            <w:r w:rsidRPr="00747DE1">
              <w:rPr>
                <w:rFonts w:ascii="Arial Unicode" w:hAnsi="Arial Unicode" w:cs="Sylfaen"/>
                <w:sz w:val="16"/>
                <w:szCs w:val="20"/>
              </w:rPr>
              <w:t>պետք</w:t>
            </w:r>
            <w:r w:rsidRPr="00747DE1">
              <w:rPr>
                <w:rFonts w:ascii="Arial Unicode" w:hAnsi="Arial Unicode" w:cs="Sylfaen"/>
                <w:sz w:val="16"/>
                <w:szCs w:val="20"/>
                <w:lang w:val="es-ES"/>
              </w:rPr>
              <w:t xml:space="preserve"> </w:t>
            </w:r>
            <w:r w:rsidRPr="00747DE1">
              <w:rPr>
                <w:rFonts w:ascii="Arial Unicode" w:hAnsi="Arial Unicode" w:cs="Sylfaen"/>
                <w:sz w:val="16"/>
                <w:szCs w:val="20"/>
              </w:rPr>
              <w:t>է</w:t>
            </w:r>
            <w:r w:rsidRPr="00747DE1">
              <w:rPr>
                <w:rFonts w:ascii="Arial Unicode" w:hAnsi="Arial Unicode" w:cs="Sylfaen"/>
                <w:sz w:val="16"/>
                <w:szCs w:val="20"/>
                <w:lang w:val="es-ES"/>
              </w:rPr>
              <w:t xml:space="preserve"> </w:t>
            </w:r>
            <w:r w:rsidRPr="00747DE1">
              <w:rPr>
                <w:rFonts w:ascii="Arial Unicode" w:hAnsi="Arial Unicode" w:cs="Sylfaen"/>
                <w:sz w:val="16"/>
                <w:szCs w:val="20"/>
              </w:rPr>
              <w:t>ապահովված</w:t>
            </w:r>
            <w:r w:rsidRPr="00747DE1">
              <w:rPr>
                <w:rFonts w:ascii="Arial Unicode" w:hAnsi="Arial Unicode" w:cs="Sylfaen"/>
                <w:sz w:val="16"/>
                <w:szCs w:val="20"/>
                <w:lang w:val="es-ES"/>
              </w:rPr>
              <w:t xml:space="preserve"> </w:t>
            </w:r>
            <w:r w:rsidRPr="00747DE1">
              <w:rPr>
                <w:rFonts w:ascii="Arial Unicode" w:hAnsi="Arial Unicode" w:cs="Sylfaen"/>
                <w:sz w:val="16"/>
                <w:szCs w:val="20"/>
              </w:rPr>
              <w:t>լինեն</w:t>
            </w:r>
            <w:r w:rsidRPr="00747DE1">
              <w:rPr>
                <w:rFonts w:ascii="Arial Unicode" w:hAnsi="Arial Unicode" w:cs="Sylfaen"/>
                <w:sz w:val="16"/>
                <w:szCs w:val="20"/>
                <w:lang w:val="es-ES"/>
              </w:rPr>
              <w:t xml:space="preserve"> </w:t>
            </w:r>
            <w:r w:rsidRPr="00747DE1">
              <w:rPr>
                <w:rFonts w:ascii="Arial Unicode" w:hAnsi="Arial Unicode" w:cs="Sylfaen"/>
                <w:sz w:val="16"/>
                <w:szCs w:val="20"/>
              </w:rPr>
              <w:t>անհրաժեշտ</w:t>
            </w:r>
            <w:r w:rsidRPr="00747DE1">
              <w:rPr>
                <w:rFonts w:ascii="Arial Unicode" w:hAnsi="Arial Unicode" w:cs="Sylfaen"/>
                <w:sz w:val="16"/>
                <w:szCs w:val="20"/>
                <w:lang w:val="es-ES"/>
              </w:rPr>
              <w:t xml:space="preserve"> </w:t>
            </w:r>
            <w:r w:rsidRPr="00747DE1">
              <w:rPr>
                <w:rFonts w:ascii="Arial Unicode" w:hAnsi="Arial Unicode" w:cs="Sylfaen"/>
                <w:sz w:val="16"/>
                <w:szCs w:val="20"/>
              </w:rPr>
              <w:t>գործիքներով</w:t>
            </w:r>
            <w:r w:rsidRPr="00747DE1">
              <w:rPr>
                <w:rFonts w:ascii="Arial Unicode" w:hAnsi="Arial Unicode" w:cs="Sylfaen"/>
                <w:sz w:val="16"/>
                <w:szCs w:val="20"/>
                <w:lang w:val="es-ES"/>
              </w:rPr>
              <w:t xml:space="preserve"> </w:t>
            </w:r>
            <w:r w:rsidRPr="00747DE1">
              <w:rPr>
                <w:rFonts w:ascii="Arial Unicode" w:hAnsi="Arial Unicode" w:cs="Sylfaen"/>
                <w:sz w:val="16"/>
                <w:szCs w:val="20"/>
              </w:rPr>
              <w:t>և</w:t>
            </w:r>
            <w:r w:rsidRPr="00747DE1">
              <w:rPr>
                <w:rFonts w:ascii="Arial Unicode" w:hAnsi="Arial Unicode" w:cs="Sylfaen"/>
                <w:sz w:val="16"/>
                <w:szCs w:val="20"/>
                <w:lang w:val="es-ES"/>
              </w:rPr>
              <w:t xml:space="preserve"> </w:t>
            </w:r>
            <w:r w:rsidRPr="00747DE1">
              <w:rPr>
                <w:rFonts w:ascii="Arial Unicode" w:hAnsi="Arial Unicode" w:cs="Sylfaen"/>
                <w:sz w:val="16"/>
                <w:szCs w:val="20"/>
              </w:rPr>
              <w:t>սեզոնային</w:t>
            </w:r>
            <w:r w:rsidRPr="00747DE1">
              <w:rPr>
                <w:rFonts w:ascii="Arial Unicode" w:hAnsi="Arial Unicode" w:cs="Sylfaen"/>
                <w:sz w:val="16"/>
                <w:szCs w:val="20"/>
                <w:lang w:val="es-ES"/>
              </w:rPr>
              <w:t xml:space="preserve"> </w:t>
            </w:r>
            <w:r w:rsidRPr="00747DE1">
              <w:rPr>
                <w:rFonts w:ascii="Arial Unicode" w:hAnsi="Arial Unicode" w:cs="Sylfaen"/>
                <w:sz w:val="16"/>
                <w:szCs w:val="20"/>
              </w:rPr>
              <w:t>արտահագուստով</w:t>
            </w:r>
            <w:r w:rsidRPr="00747DE1">
              <w:rPr>
                <w:rFonts w:ascii="Arial Unicode" w:hAnsi="Arial Unicode" w:cs="Sylfaen"/>
                <w:sz w:val="16"/>
                <w:szCs w:val="20"/>
                <w:lang w:val="es-ES"/>
              </w:rPr>
              <w:t>:</w:t>
            </w:r>
          </w:p>
          <w:p w:rsidR="005B18DB" w:rsidRPr="00747DE1" w:rsidRDefault="00747DE1" w:rsidP="005B18DB">
            <w:pPr>
              <w:jc w:val="center"/>
              <w:rPr>
                <w:rFonts w:ascii="Arial Unicode" w:hAnsi="Arial Unicode"/>
                <w:sz w:val="20"/>
                <w:lang w:val="es-ES"/>
              </w:rPr>
            </w:pPr>
            <w:r w:rsidRPr="00747DE1">
              <w:rPr>
                <w:rFonts w:ascii="Arial Unicode" w:hAnsi="Arial Unicode"/>
                <w:sz w:val="18"/>
                <w:szCs w:val="18"/>
                <w:lang w:val="es-ES"/>
              </w:rPr>
              <w:t xml:space="preserve"> </w:t>
            </w:r>
            <w:r w:rsidR="005B18DB" w:rsidRPr="00747DE1">
              <w:rPr>
                <w:rFonts w:ascii="Arial Unicode" w:hAnsi="Arial Unicode"/>
                <w:sz w:val="18"/>
                <w:szCs w:val="18"/>
              </w:rPr>
              <w:t>:</w:t>
            </w:r>
          </w:p>
        </w:tc>
        <w:tc>
          <w:tcPr>
            <w:tcW w:w="1080" w:type="dxa"/>
          </w:tcPr>
          <w:p w:rsidR="005B18DB" w:rsidRPr="00747DE1" w:rsidRDefault="005B18DB" w:rsidP="005B18DB">
            <w:pPr>
              <w:jc w:val="center"/>
              <w:rPr>
                <w:rFonts w:ascii="Arial Unicode" w:hAnsi="Arial Unicode"/>
                <w:sz w:val="20"/>
                <w:lang w:val="es-ES"/>
              </w:rPr>
            </w:pPr>
            <w:r w:rsidRPr="00747DE1">
              <w:rPr>
                <w:rFonts w:ascii="Arial Unicode" w:hAnsi="Arial Unicode"/>
                <w:sz w:val="20"/>
                <w:lang w:val="es-ES"/>
              </w:rPr>
              <w:t>դրամ</w:t>
            </w:r>
          </w:p>
        </w:tc>
        <w:tc>
          <w:tcPr>
            <w:tcW w:w="990" w:type="dxa"/>
          </w:tcPr>
          <w:p w:rsidR="005B18DB" w:rsidRPr="00747DE1" w:rsidRDefault="005B18DB" w:rsidP="005B18DB">
            <w:pPr>
              <w:jc w:val="center"/>
              <w:rPr>
                <w:rFonts w:ascii="Arial Unicode" w:hAnsi="Arial Unicode"/>
                <w:sz w:val="20"/>
                <w:lang w:val="es-ES"/>
              </w:rPr>
            </w:pPr>
          </w:p>
        </w:tc>
        <w:tc>
          <w:tcPr>
            <w:tcW w:w="1080" w:type="dxa"/>
          </w:tcPr>
          <w:p w:rsidR="005B18DB" w:rsidRPr="00747DE1" w:rsidRDefault="005B18DB" w:rsidP="005B18DB">
            <w:pPr>
              <w:jc w:val="center"/>
              <w:rPr>
                <w:rFonts w:ascii="Arial Unicode" w:hAnsi="Arial Unicode"/>
                <w:sz w:val="20"/>
                <w:lang w:val="es-ES"/>
              </w:rPr>
            </w:pPr>
            <w:r w:rsidRPr="00747DE1">
              <w:rPr>
                <w:rFonts w:ascii="Arial Unicode" w:hAnsi="Arial Unicode"/>
                <w:sz w:val="20"/>
                <w:lang w:val="es-ES"/>
              </w:rPr>
              <w:t>1</w:t>
            </w:r>
          </w:p>
        </w:tc>
        <w:tc>
          <w:tcPr>
            <w:tcW w:w="1260" w:type="dxa"/>
          </w:tcPr>
          <w:p w:rsidR="005B18DB" w:rsidRPr="00747DE1" w:rsidRDefault="005B18DB" w:rsidP="005B18DB">
            <w:pPr>
              <w:jc w:val="center"/>
              <w:rPr>
                <w:rFonts w:ascii="Arial Unicode" w:hAnsi="Arial Unicode"/>
                <w:sz w:val="16"/>
                <w:szCs w:val="16"/>
                <w:lang w:val="en-US"/>
              </w:rPr>
            </w:pPr>
            <w:r w:rsidRPr="00747DE1">
              <w:rPr>
                <w:rFonts w:ascii="Arial Unicode" w:hAnsi="Arial Unicode"/>
                <w:sz w:val="16"/>
                <w:szCs w:val="16"/>
                <w:lang w:val="en-US"/>
              </w:rPr>
              <w:t>Խաչփար</w:t>
            </w:r>
          </w:p>
          <w:p w:rsidR="005B18DB" w:rsidRPr="00747DE1" w:rsidRDefault="005B18DB" w:rsidP="005B18DB">
            <w:pPr>
              <w:jc w:val="center"/>
              <w:rPr>
                <w:rFonts w:ascii="Arial Unicode" w:hAnsi="Arial Unicode"/>
                <w:sz w:val="16"/>
                <w:szCs w:val="16"/>
              </w:rPr>
            </w:pPr>
            <w:r w:rsidRPr="00747DE1">
              <w:rPr>
                <w:rFonts w:ascii="Arial Unicode" w:hAnsi="Arial Unicode"/>
                <w:sz w:val="16"/>
                <w:szCs w:val="16"/>
              </w:rPr>
              <w:t xml:space="preserve">համայնք </w:t>
            </w:r>
          </w:p>
        </w:tc>
        <w:tc>
          <w:tcPr>
            <w:tcW w:w="810" w:type="dxa"/>
          </w:tcPr>
          <w:p w:rsidR="005B18DB" w:rsidRPr="00747DE1" w:rsidRDefault="005B18DB" w:rsidP="005B18DB">
            <w:pPr>
              <w:jc w:val="center"/>
              <w:rPr>
                <w:rFonts w:ascii="Arial Unicode" w:hAnsi="Arial Unicode" w:cs="Sylfaen"/>
                <w:sz w:val="16"/>
                <w:szCs w:val="16"/>
              </w:rPr>
            </w:pPr>
            <w:r w:rsidRPr="00747DE1">
              <w:rPr>
                <w:rFonts w:ascii="Arial Unicode" w:hAnsi="Arial Unicode" w:cs="Sylfaen"/>
                <w:sz w:val="16"/>
                <w:szCs w:val="16"/>
              </w:rPr>
              <w:t>Համաձայնա</w:t>
            </w:r>
          </w:p>
          <w:p w:rsidR="005B18DB" w:rsidRPr="00747DE1" w:rsidRDefault="005B18DB" w:rsidP="005B18DB">
            <w:pPr>
              <w:jc w:val="center"/>
              <w:rPr>
                <w:rFonts w:ascii="Arial Unicode" w:hAnsi="Arial Unicode" w:cs="Sylfaen"/>
                <w:sz w:val="16"/>
                <w:szCs w:val="16"/>
              </w:rPr>
            </w:pPr>
            <w:r w:rsidRPr="00747DE1">
              <w:rPr>
                <w:rFonts w:ascii="Arial Unicode" w:hAnsi="Arial Unicode" w:cs="Sylfaen"/>
                <w:sz w:val="16"/>
                <w:szCs w:val="16"/>
              </w:rPr>
              <w:t>գիրը  Ստորագման</w:t>
            </w:r>
          </w:p>
          <w:p w:rsidR="005B18DB" w:rsidRPr="00747DE1" w:rsidRDefault="005B18DB" w:rsidP="005B18DB">
            <w:pPr>
              <w:jc w:val="center"/>
              <w:rPr>
                <w:rFonts w:ascii="Arial Unicode" w:hAnsi="Arial Unicode"/>
                <w:sz w:val="20"/>
              </w:rPr>
            </w:pPr>
            <w:r w:rsidRPr="00747DE1">
              <w:rPr>
                <w:rFonts w:ascii="Arial Unicode" w:hAnsi="Arial Unicode" w:cs="Sylfaen"/>
                <w:sz w:val="16"/>
                <w:szCs w:val="16"/>
              </w:rPr>
              <w:t>պահից</w:t>
            </w:r>
            <w:r w:rsidRPr="00747DE1">
              <w:rPr>
                <w:rFonts w:ascii="Arial Unicode" w:hAnsi="Arial Unicode"/>
                <w:sz w:val="16"/>
                <w:szCs w:val="16"/>
              </w:rPr>
              <w:t xml:space="preserve"> մինչև </w:t>
            </w:r>
            <w:r w:rsidRPr="00747DE1">
              <w:rPr>
                <w:rFonts w:ascii="Arial Unicode" w:hAnsi="Arial Unicode" w:cs="Sylfaen"/>
                <w:sz w:val="16"/>
                <w:szCs w:val="16"/>
                <w:lang w:val="af-ZA"/>
              </w:rPr>
              <w:t>30.12.2020թ</w:t>
            </w:r>
          </w:p>
        </w:tc>
      </w:tr>
      <w:tr w:rsidR="005B18DB" w:rsidRPr="00747DE1" w:rsidTr="005B18DB">
        <w:tc>
          <w:tcPr>
            <w:tcW w:w="1188" w:type="dxa"/>
          </w:tcPr>
          <w:p w:rsidR="005B18DB" w:rsidRPr="00747DE1" w:rsidRDefault="005B18DB" w:rsidP="005B18DB">
            <w:pPr>
              <w:jc w:val="center"/>
              <w:rPr>
                <w:rFonts w:ascii="Arial Unicode" w:hAnsi="Arial Unicode"/>
                <w:sz w:val="20"/>
              </w:rPr>
            </w:pPr>
          </w:p>
        </w:tc>
        <w:tc>
          <w:tcPr>
            <w:tcW w:w="1350" w:type="dxa"/>
          </w:tcPr>
          <w:p w:rsidR="005B18DB" w:rsidRPr="00747DE1" w:rsidRDefault="005B18DB" w:rsidP="005B18DB">
            <w:pPr>
              <w:jc w:val="center"/>
              <w:rPr>
                <w:rFonts w:ascii="Arial Unicode" w:hAnsi="Arial Unicode"/>
                <w:sz w:val="20"/>
              </w:rPr>
            </w:pPr>
          </w:p>
        </w:tc>
        <w:tc>
          <w:tcPr>
            <w:tcW w:w="3240" w:type="dxa"/>
          </w:tcPr>
          <w:p w:rsidR="005B18DB" w:rsidRPr="00747DE1" w:rsidRDefault="005B18DB" w:rsidP="005B18DB">
            <w:pPr>
              <w:jc w:val="center"/>
              <w:rPr>
                <w:rFonts w:ascii="Arial Unicode" w:hAnsi="Arial Unicode"/>
                <w:sz w:val="20"/>
              </w:rPr>
            </w:pPr>
          </w:p>
        </w:tc>
        <w:tc>
          <w:tcPr>
            <w:tcW w:w="1080" w:type="dxa"/>
          </w:tcPr>
          <w:p w:rsidR="005B18DB" w:rsidRPr="00747DE1" w:rsidRDefault="005B18DB" w:rsidP="005B18DB">
            <w:pPr>
              <w:jc w:val="center"/>
              <w:rPr>
                <w:rFonts w:ascii="Arial Unicode" w:hAnsi="Arial Unicode"/>
                <w:sz w:val="20"/>
              </w:rPr>
            </w:pPr>
          </w:p>
        </w:tc>
        <w:tc>
          <w:tcPr>
            <w:tcW w:w="990" w:type="dxa"/>
          </w:tcPr>
          <w:p w:rsidR="005B18DB" w:rsidRPr="00747DE1" w:rsidRDefault="005B18DB" w:rsidP="005B18DB">
            <w:pPr>
              <w:jc w:val="center"/>
              <w:rPr>
                <w:rFonts w:ascii="Arial Unicode" w:hAnsi="Arial Unicode"/>
                <w:sz w:val="20"/>
              </w:rPr>
            </w:pPr>
          </w:p>
        </w:tc>
        <w:tc>
          <w:tcPr>
            <w:tcW w:w="1080" w:type="dxa"/>
          </w:tcPr>
          <w:p w:rsidR="005B18DB" w:rsidRPr="00747DE1" w:rsidRDefault="005B18DB" w:rsidP="005B18DB">
            <w:pPr>
              <w:jc w:val="center"/>
              <w:rPr>
                <w:rFonts w:ascii="Arial Unicode" w:hAnsi="Arial Unicode"/>
                <w:sz w:val="20"/>
              </w:rPr>
            </w:pPr>
          </w:p>
        </w:tc>
        <w:tc>
          <w:tcPr>
            <w:tcW w:w="1260" w:type="dxa"/>
          </w:tcPr>
          <w:p w:rsidR="005B18DB" w:rsidRPr="00747DE1" w:rsidRDefault="005B18DB" w:rsidP="005B18DB">
            <w:pPr>
              <w:jc w:val="center"/>
              <w:rPr>
                <w:rFonts w:ascii="Arial Unicode" w:hAnsi="Arial Unicode"/>
                <w:sz w:val="16"/>
                <w:szCs w:val="16"/>
              </w:rPr>
            </w:pPr>
          </w:p>
        </w:tc>
        <w:tc>
          <w:tcPr>
            <w:tcW w:w="810" w:type="dxa"/>
          </w:tcPr>
          <w:p w:rsidR="005B18DB" w:rsidRPr="00747DE1" w:rsidRDefault="005B18DB" w:rsidP="005B18DB">
            <w:pPr>
              <w:jc w:val="center"/>
              <w:rPr>
                <w:rFonts w:ascii="Arial Unicode" w:hAnsi="Arial Unicode"/>
                <w:sz w:val="20"/>
              </w:rPr>
            </w:pPr>
          </w:p>
        </w:tc>
      </w:tr>
    </w:tbl>
    <w:p w:rsidR="00402CEF" w:rsidRPr="00747DE1" w:rsidRDefault="00402CEF" w:rsidP="00402CEF">
      <w:pPr>
        <w:jc w:val="right"/>
        <w:rPr>
          <w:rFonts w:ascii="Arial Unicode" w:hAnsi="Arial Unicode"/>
          <w:sz w:val="20"/>
          <w:lang w:val="hy-AM"/>
        </w:rPr>
      </w:pPr>
      <w:r w:rsidRPr="00747DE1">
        <w:rPr>
          <w:rFonts w:ascii="Arial Unicode" w:hAnsi="Arial Unicode"/>
          <w:sz w:val="20"/>
          <w:lang w:val="hy-AM"/>
        </w:rPr>
        <w:tab/>
      </w:r>
      <w:r w:rsidRPr="00747DE1">
        <w:rPr>
          <w:rFonts w:ascii="Arial Unicode" w:hAnsi="Arial Unicode"/>
          <w:sz w:val="20"/>
          <w:lang w:val="hy-AM"/>
        </w:rPr>
        <w:tab/>
      </w:r>
      <w:r w:rsidRPr="00747DE1">
        <w:rPr>
          <w:rFonts w:ascii="Arial Unicode" w:hAnsi="Arial Unicode"/>
          <w:sz w:val="20"/>
          <w:lang w:val="hy-AM"/>
        </w:rPr>
        <w:tab/>
      </w:r>
      <w:r w:rsidRPr="00747DE1">
        <w:rPr>
          <w:rFonts w:ascii="Arial Unicode" w:hAnsi="Arial Unicode"/>
          <w:sz w:val="20"/>
          <w:lang w:val="hy-AM"/>
        </w:rPr>
        <w:tab/>
      </w:r>
      <w:r w:rsidRPr="00747DE1">
        <w:rPr>
          <w:rFonts w:ascii="Arial Unicode" w:hAnsi="Arial Unicode"/>
          <w:sz w:val="20"/>
          <w:lang w:val="hy-AM"/>
        </w:rPr>
        <w:tab/>
      </w:r>
      <w:r w:rsidRPr="00747DE1">
        <w:rPr>
          <w:rFonts w:ascii="Arial Unicode" w:hAnsi="Arial Unicode"/>
          <w:sz w:val="20"/>
          <w:lang w:val="hy-AM"/>
        </w:rPr>
        <w:tab/>
      </w:r>
      <w:r w:rsidRPr="00747DE1">
        <w:rPr>
          <w:rFonts w:ascii="Arial Unicode" w:hAnsi="Arial Unicode"/>
          <w:sz w:val="20"/>
          <w:lang w:val="hy-AM"/>
        </w:rPr>
        <w:tab/>
      </w:r>
      <w:r w:rsidRPr="00747DE1">
        <w:rPr>
          <w:rFonts w:ascii="Arial Unicode" w:hAnsi="Arial Unicode"/>
          <w:sz w:val="20"/>
          <w:lang w:val="hy-AM"/>
        </w:rPr>
        <w:tab/>
      </w:r>
      <w:r w:rsidRPr="00747DE1">
        <w:rPr>
          <w:rFonts w:ascii="Arial Unicode" w:hAnsi="Arial Unicode"/>
          <w:sz w:val="20"/>
          <w:lang w:val="hy-AM"/>
        </w:rPr>
        <w:tab/>
      </w:r>
      <w:r w:rsidRPr="00747DE1">
        <w:rPr>
          <w:rFonts w:ascii="Arial Unicode" w:hAnsi="Arial Unicode"/>
          <w:sz w:val="20"/>
          <w:lang w:val="hy-AM"/>
        </w:rPr>
        <w:tab/>
      </w:r>
      <w:r w:rsidRPr="00747DE1">
        <w:rPr>
          <w:rFonts w:ascii="Arial Unicode" w:hAnsi="Arial Unicode"/>
          <w:sz w:val="20"/>
          <w:lang w:val="hy-AM"/>
        </w:rPr>
        <w:tab/>
        <w:t xml:space="preserve">                                                                ՀՀ դրամ</w:t>
      </w:r>
    </w:p>
    <w:p w:rsidR="00402CEF" w:rsidRPr="007D52C3" w:rsidRDefault="00402CEF" w:rsidP="00402CEF">
      <w:pPr>
        <w:jc w:val="center"/>
        <w:rPr>
          <w:rFonts w:ascii="Arial Unicode" w:hAnsi="Arial Unicode"/>
          <w:sz w:val="20"/>
          <w:lang w:val="hy-AM"/>
        </w:rPr>
      </w:pPr>
    </w:p>
    <w:p w:rsidR="00402CEF" w:rsidRPr="007D52C3" w:rsidRDefault="00402CEF" w:rsidP="00402CEF">
      <w:pPr>
        <w:jc w:val="both"/>
        <w:rPr>
          <w:rFonts w:ascii="Arial Unicode" w:hAnsi="Arial Unicode"/>
          <w:sz w:val="20"/>
          <w:lang w:val="hy-AM"/>
        </w:rPr>
      </w:pPr>
      <w:r w:rsidRPr="00747DE1">
        <w:rPr>
          <w:rFonts w:ascii="Arial Unicode" w:hAnsi="Arial Unicode" w:cs="Sylfaen"/>
          <w:i/>
          <w:sz w:val="18"/>
          <w:szCs w:val="18"/>
          <w:lang w:val="pt-BR"/>
        </w:rPr>
        <w:t>* ծառայության մատուցման վերջնաժամկետը չի կարող ավել լինել, քան տվյալ տարվա դեկտեմբերի 25-ը:</w:t>
      </w:r>
    </w:p>
    <w:p w:rsidR="00402CEF" w:rsidRPr="00747DE1" w:rsidRDefault="00402CEF" w:rsidP="00145C83">
      <w:pPr>
        <w:jc w:val="both"/>
        <w:rPr>
          <w:rFonts w:ascii="Arial Unicode" w:hAnsi="Arial Unicode"/>
          <w:i/>
          <w:sz w:val="20"/>
          <w:lang w:val="pt-BR"/>
        </w:rPr>
      </w:pPr>
      <w:r w:rsidRPr="007D52C3">
        <w:rPr>
          <w:rFonts w:ascii="Arial Unicode" w:hAnsi="Arial Unicode"/>
          <w:i/>
          <w:sz w:val="20"/>
          <w:lang w:val="hy-AM"/>
        </w:rPr>
        <w:t xml:space="preserve">** </w:t>
      </w:r>
      <w:r w:rsidRPr="00747DE1">
        <w:rPr>
          <w:rFonts w:ascii="Arial Unicode" w:hAnsi="Arial Unicode"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402CEF" w:rsidRPr="007D52C3" w:rsidRDefault="00402CEF" w:rsidP="00402CEF">
      <w:pPr>
        <w:ind w:firstLine="709"/>
        <w:jc w:val="both"/>
        <w:rPr>
          <w:rFonts w:ascii="Arial Unicode" w:hAnsi="Arial Unicode" w:cs="Arial"/>
          <w:b/>
          <w:lang w:val="hy-AM"/>
        </w:rPr>
      </w:pPr>
    </w:p>
    <w:tbl>
      <w:tblPr>
        <w:tblW w:w="9639" w:type="dxa"/>
        <w:jc w:val="center"/>
        <w:tblInd w:w="409" w:type="dxa"/>
        <w:tblLayout w:type="fixed"/>
        <w:tblLook w:val="0000"/>
      </w:tblPr>
      <w:tblGrid>
        <w:gridCol w:w="4536"/>
        <w:gridCol w:w="760"/>
        <w:gridCol w:w="4343"/>
      </w:tblGrid>
      <w:tr w:rsidR="00402CEF" w:rsidRPr="00A73A51" w:rsidTr="005850CF">
        <w:trPr>
          <w:jc w:val="center"/>
        </w:trPr>
        <w:tc>
          <w:tcPr>
            <w:tcW w:w="4536" w:type="dxa"/>
          </w:tcPr>
          <w:p w:rsidR="00232206" w:rsidRPr="00A73A51" w:rsidRDefault="00232206" w:rsidP="00232206">
            <w:pPr>
              <w:spacing w:after="0" w:line="480" w:lineRule="auto"/>
              <w:jc w:val="center"/>
              <w:rPr>
                <w:rFonts w:ascii="Arial Unicode" w:hAnsi="Arial Unicode"/>
                <w:b/>
                <w:sz w:val="20"/>
                <w:lang w:val="nb-NO"/>
              </w:rPr>
            </w:pPr>
            <w:r w:rsidRPr="00A73A51">
              <w:rPr>
                <w:rFonts w:ascii="Arial Unicode" w:hAnsi="Arial Unicode"/>
                <w:b/>
                <w:sz w:val="20"/>
                <w:lang w:val="hy-AM"/>
              </w:rPr>
              <w:t>Պ Ա Տ Վ Ի Ր Ա Տ ՈՒ</w:t>
            </w:r>
          </w:p>
          <w:p w:rsidR="00232206" w:rsidRPr="00A73A51" w:rsidRDefault="00232206" w:rsidP="00232206">
            <w:pPr>
              <w:spacing w:after="0" w:line="480" w:lineRule="auto"/>
              <w:jc w:val="center"/>
              <w:rPr>
                <w:rFonts w:ascii="Arial Unicode" w:hAnsi="Arial Unicode" w:cs="Sylfaen"/>
                <w:sz w:val="20"/>
                <w:szCs w:val="20"/>
                <w:lang w:val="hy-AM"/>
              </w:rPr>
            </w:pPr>
            <w:r w:rsidRPr="00A73A51">
              <w:rPr>
                <w:rFonts w:ascii="Arial Unicode" w:hAnsi="Arial Unicode" w:cs="Sylfaen"/>
                <w:sz w:val="20"/>
                <w:szCs w:val="20"/>
                <w:lang w:val="hy-AM"/>
              </w:rPr>
              <w:t>Խաչփարի  համայնքապետարան</w:t>
            </w:r>
          </w:p>
          <w:p w:rsidR="00232206" w:rsidRPr="00A73A51" w:rsidRDefault="00232206" w:rsidP="00232206">
            <w:pPr>
              <w:spacing w:after="0" w:line="480" w:lineRule="auto"/>
              <w:rPr>
                <w:rFonts w:ascii="Arial Unicode" w:hAnsi="Arial Unicode"/>
                <w:sz w:val="20"/>
                <w:szCs w:val="20"/>
                <w:lang w:val="hy-AM"/>
              </w:rPr>
            </w:pPr>
            <w:r w:rsidRPr="00A73A51">
              <w:rPr>
                <w:rFonts w:ascii="Arial Unicode" w:hAnsi="Arial Unicode" w:cs="Sylfaen"/>
                <w:sz w:val="20"/>
                <w:szCs w:val="20"/>
                <w:lang w:val="hy-AM"/>
              </w:rPr>
              <w:t xml:space="preserve">            գ. Խաչփար 7-րդ փողոց թիվ 6</w:t>
            </w:r>
          </w:p>
          <w:p w:rsidR="00232206" w:rsidRPr="00A73A51" w:rsidRDefault="00232206" w:rsidP="00232206">
            <w:pPr>
              <w:spacing w:after="0" w:line="480" w:lineRule="auto"/>
              <w:jc w:val="center"/>
              <w:rPr>
                <w:rFonts w:ascii="Arial Unicode" w:hAnsi="Arial Unicode"/>
                <w:sz w:val="20"/>
                <w:szCs w:val="20"/>
                <w:lang w:val="hy-AM"/>
              </w:rPr>
            </w:pPr>
            <w:r w:rsidRPr="00A73A51">
              <w:rPr>
                <w:rFonts w:ascii="Arial Unicode" w:hAnsi="Arial Unicode" w:cs="Sylfaen"/>
                <w:sz w:val="20"/>
                <w:szCs w:val="20"/>
                <w:lang w:val="hy-AM"/>
              </w:rPr>
              <w:lastRenderedPageBreak/>
              <w:t>ՀՀ Ֆն Գործառնական Վարչություն</w:t>
            </w:r>
          </w:p>
          <w:p w:rsidR="00232206" w:rsidRPr="00A73A51" w:rsidRDefault="00232206" w:rsidP="00232206">
            <w:pPr>
              <w:spacing w:after="0" w:line="480" w:lineRule="auto"/>
              <w:jc w:val="center"/>
              <w:rPr>
                <w:rFonts w:ascii="Arial Unicode" w:hAnsi="Arial Unicode" w:cs="Times Armenian"/>
                <w:sz w:val="20"/>
                <w:szCs w:val="20"/>
                <w:lang w:val="hy-AM"/>
              </w:rPr>
            </w:pPr>
            <w:r w:rsidRPr="00A73A51">
              <w:rPr>
                <w:rFonts w:ascii="Arial Unicode" w:hAnsi="Arial Unicode" w:cs="Sylfaen"/>
                <w:sz w:val="20"/>
                <w:szCs w:val="20"/>
                <w:lang w:val="hy-AM"/>
              </w:rPr>
              <w:t>Հ</w:t>
            </w:r>
            <w:r w:rsidRPr="00A73A51">
              <w:rPr>
                <w:rFonts w:ascii="Arial Unicode" w:hAnsi="Arial Unicode" w:cs="Times Armenian"/>
                <w:sz w:val="20"/>
                <w:szCs w:val="20"/>
                <w:lang w:val="hy-AM"/>
              </w:rPr>
              <w:t>/</w:t>
            </w:r>
            <w:r w:rsidRPr="00A73A51">
              <w:rPr>
                <w:rFonts w:ascii="Arial Unicode" w:hAnsi="Arial Unicode" w:cs="Sylfaen"/>
                <w:sz w:val="20"/>
                <w:szCs w:val="20"/>
                <w:lang w:val="hy-AM"/>
              </w:rPr>
              <w:t>Հ</w:t>
            </w:r>
            <w:r w:rsidRPr="00A73A51">
              <w:rPr>
                <w:rFonts w:ascii="Arial Unicode" w:hAnsi="Arial Unicode" w:cs="Times Armenian"/>
                <w:sz w:val="20"/>
                <w:szCs w:val="20"/>
                <w:lang w:val="hy-AM"/>
              </w:rPr>
              <w:t xml:space="preserve"> </w:t>
            </w:r>
            <w:r w:rsidRPr="00A73A51">
              <w:rPr>
                <w:rFonts w:ascii="Arial Unicode" w:hAnsi="Arial Unicode"/>
                <w:sz w:val="18"/>
                <w:lang w:val="pt-BR"/>
              </w:rPr>
              <w:t>900432270024</w:t>
            </w:r>
          </w:p>
          <w:p w:rsidR="00232206" w:rsidRPr="00A73A51" w:rsidRDefault="00232206" w:rsidP="00232206">
            <w:pPr>
              <w:spacing w:after="0" w:line="480" w:lineRule="auto"/>
              <w:jc w:val="center"/>
              <w:rPr>
                <w:rFonts w:ascii="Arial Unicode" w:hAnsi="Arial Unicode" w:cs="Times Armenian"/>
                <w:sz w:val="20"/>
                <w:szCs w:val="20"/>
                <w:lang w:val="hy-AM"/>
              </w:rPr>
            </w:pPr>
            <w:r w:rsidRPr="00A73A51">
              <w:rPr>
                <w:rFonts w:ascii="Arial Unicode" w:hAnsi="Arial Unicode" w:cs="Times Armenian"/>
                <w:sz w:val="20"/>
                <w:szCs w:val="20"/>
                <w:lang w:val="hy-AM"/>
              </w:rPr>
              <w:t>ՀՎՀՀ 03801007</w:t>
            </w:r>
          </w:p>
          <w:p w:rsidR="00232206" w:rsidRPr="00A73A51" w:rsidRDefault="00232206" w:rsidP="00232206">
            <w:pPr>
              <w:spacing w:after="0" w:line="480" w:lineRule="auto"/>
              <w:rPr>
                <w:rFonts w:ascii="Arial Unicode" w:hAnsi="Arial Unicode" w:cs="Times Armenian"/>
                <w:sz w:val="20"/>
                <w:szCs w:val="20"/>
                <w:lang w:val="hy-AM"/>
              </w:rPr>
            </w:pPr>
            <w:r w:rsidRPr="00A73A51">
              <w:rPr>
                <w:rFonts w:ascii="Arial Unicode" w:hAnsi="Arial Unicode" w:cs="Times Armenian"/>
                <w:sz w:val="20"/>
                <w:szCs w:val="20"/>
                <w:lang w:val="hy-AM"/>
              </w:rPr>
              <w:t>Համայնքի ղեկավար             Ղ. Մարտիրոսյան</w:t>
            </w:r>
            <w:r w:rsidRPr="00A73A51">
              <w:rPr>
                <w:rFonts w:ascii="Arial Unicode" w:hAnsi="Arial Unicode"/>
                <w:sz w:val="20"/>
                <w:lang w:val="hy-AM"/>
              </w:rPr>
              <w:t xml:space="preserve">           </w:t>
            </w:r>
          </w:p>
          <w:p w:rsidR="00232206" w:rsidRPr="00A73A51" w:rsidRDefault="00232206" w:rsidP="00232206">
            <w:pPr>
              <w:spacing w:after="0" w:line="480" w:lineRule="auto"/>
              <w:rPr>
                <w:rFonts w:ascii="Arial Unicode" w:hAnsi="Arial Unicode"/>
                <w:sz w:val="20"/>
                <w:lang w:val="hy-AM"/>
              </w:rPr>
            </w:pPr>
            <w:r w:rsidRPr="00A73A51">
              <w:rPr>
                <w:rFonts w:ascii="Arial Unicode" w:hAnsi="Arial Unicode"/>
                <w:sz w:val="18"/>
                <w:lang w:val="hy-AM"/>
              </w:rPr>
              <w:t>Կ.Տ</w:t>
            </w:r>
          </w:p>
          <w:p w:rsidR="00232206" w:rsidRPr="00A73A51" w:rsidRDefault="00232206" w:rsidP="00232206">
            <w:pPr>
              <w:spacing w:after="0" w:line="480" w:lineRule="auto"/>
              <w:jc w:val="center"/>
              <w:rPr>
                <w:rFonts w:ascii="Arial Unicode" w:hAnsi="Arial Unicode"/>
                <w:sz w:val="20"/>
                <w:lang w:val="pt-BR"/>
              </w:rPr>
            </w:pPr>
            <w:r w:rsidRPr="00A73A51">
              <w:rPr>
                <w:rFonts w:ascii="Arial Unicode" w:hAnsi="Arial Unicode"/>
                <w:sz w:val="18"/>
                <w:lang w:val="hy-AM"/>
              </w:rPr>
              <w:t>Կ.Տ</w:t>
            </w:r>
          </w:p>
          <w:p w:rsidR="00402CEF" w:rsidRPr="00A73A51" w:rsidRDefault="00402CEF" w:rsidP="005850CF">
            <w:pPr>
              <w:jc w:val="center"/>
              <w:rPr>
                <w:rFonts w:ascii="Arial Unicode" w:hAnsi="Arial Unicode"/>
                <w:sz w:val="18"/>
                <w:szCs w:val="18"/>
                <w:lang w:val="hy-AM"/>
              </w:rPr>
            </w:pPr>
          </w:p>
        </w:tc>
        <w:tc>
          <w:tcPr>
            <w:tcW w:w="760" w:type="dxa"/>
          </w:tcPr>
          <w:p w:rsidR="00402CEF" w:rsidRPr="00A73A51" w:rsidRDefault="00402CEF" w:rsidP="005850CF">
            <w:pPr>
              <w:spacing w:line="360" w:lineRule="auto"/>
              <w:jc w:val="center"/>
              <w:rPr>
                <w:rFonts w:ascii="Arial Unicode" w:hAnsi="Arial Unicode"/>
                <w:lang w:val="hy-AM"/>
              </w:rPr>
            </w:pPr>
          </w:p>
        </w:tc>
        <w:tc>
          <w:tcPr>
            <w:tcW w:w="4343" w:type="dxa"/>
          </w:tcPr>
          <w:p w:rsidR="00402CEF" w:rsidRPr="00A73A51" w:rsidRDefault="00402CEF" w:rsidP="005850CF">
            <w:pPr>
              <w:spacing w:line="360" w:lineRule="auto"/>
              <w:jc w:val="center"/>
              <w:rPr>
                <w:rFonts w:ascii="Arial Unicode" w:hAnsi="Arial Unicode" w:cs="Sylfaen"/>
                <w:b/>
                <w:bCs/>
                <w:sz w:val="20"/>
                <w:szCs w:val="20"/>
              </w:rPr>
            </w:pPr>
            <w:r w:rsidRPr="00A73A51">
              <w:rPr>
                <w:rFonts w:ascii="Arial Unicode" w:hAnsi="Arial Unicode" w:cs="Sylfaen"/>
                <w:b/>
                <w:bCs/>
                <w:sz w:val="20"/>
                <w:szCs w:val="20"/>
                <w:lang w:val="pt-BR"/>
              </w:rPr>
              <w:t>ԿԱՊԱԼԱՌՈՒ</w:t>
            </w:r>
          </w:p>
          <w:p w:rsidR="00402CEF" w:rsidRPr="00A73A51" w:rsidRDefault="00402CEF" w:rsidP="005850CF">
            <w:pPr>
              <w:jc w:val="center"/>
              <w:rPr>
                <w:rFonts w:ascii="Arial Unicode" w:hAnsi="Arial Unicode"/>
              </w:rPr>
            </w:pPr>
          </w:p>
          <w:p w:rsidR="00402CEF" w:rsidRPr="00A73A51" w:rsidRDefault="00402CEF" w:rsidP="005850CF">
            <w:pPr>
              <w:jc w:val="center"/>
              <w:rPr>
                <w:rFonts w:ascii="Arial Unicode" w:hAnsi="Arial Unicode"/>
              </w:rPr>
            </w:pPr>
          </w:p>
          <w:p w:rsidR="00402CEF" w:rsidRPr="00A73A51" w:rsidRDefault="00402CEF" w:rsidP="005850CF">
            <w:pPr>
              <w:jc w:val="center"/>
              <w:rPr>
                <w:rFonts w:ascii="Arial Unicode" w:hAnsi="Arial Unicode"/>
              </w:rPr>
            </w:pPr>
          </w:p>
          <w:p w:rsidR="00402CEF" w:rsidRPr="00A73A51" w:rsidRDefault="00402CEF" w:rsidP="00145C83">
            <w:pPr>
              <w:rPr>
                <w:rFonts w:ascii="Arial Unicode" w:hAnsi="Arial Unicode"/>
                <w:lang w:val="en-US"/>
              </w:rPr>
            </w:pPr>
          </w:p>
          <w:p w:rsidR="00402CEF" w:rsidRPr="00A73A51" w:rsidRDefault="00402CEF" w:rsidP="005850CF">
            <w:pPr>
              <w:jc w:val="center"/>
              <w:rPr>
                <w:rFonts w:ascii="Arial Unicode" w:hAnsi="Arial Unicode"/>
              </w:rPr>
            </w:pPr>
            <w:r w:rsidRPr="00A73A51">
              <w:rPr>
                <w:rFonts w:ascii="Arial Unicode" w:hAnsi="Arial Unicode"/>
              </w:rPr>
              <w:t>---------------------------------</w:t>
            </w:r>
          </w:p>
          <w:p w:rsidR="00402CEF" w:rsidRPr="00A73A51" w:rsidRDefault="00402CEF" w:rsidP="005850CF">
            <w:pPr>
              <w:jc w:val="center"/>
              <w:rPr>
                <w:rFonts w:ascii="Arial Unicode" w:hAnsi="Arial Unicode"/>
                <w:sz w:val="18"/>
                <w:szCs w:val="18"/>
              </w:rPr>
            </w:pPr>
            <w:r w:rsidRPr="00A73A51">
              <w:rPr>
                <w:rFonts w:ascii="Arial Unicode" w:hAnsi="Arial Unicode"/>
                <w:sz w:val="18"/>
                <w:szCs w:val="18"/>
              </w:rPr>
              <w:t>/</w:t>
            </w:r>
            <w:r w:rsidRPr="00A73A51">
              <w:rPr>
                <w:rFonts w:ascii="Arial Unicode" w:hAnsi="Arial Unicode" w:cs="Sylfaen"/>
                <w:sz w:val="18"/>
                <w:szCs w:val="18"/>
              </w:rPr>
              <w:t>ստորագրություն</w:t>
            </w:r>
            <w:r w:rsidRPr="00A73A51">
              <w:rPr>
                <w:rFonts w:ascii="Arial Unicode" w:hAnsi="Arial Unicode"/>
                <w:sz w:val="18"/>
                <w:szCs w:val="18"/>
              </w:rPr>
              <w:t>/</w:t>
            </w:r>
          </w:p>
          <w:p w:rsidR="00402CEF" w:rsidRPr="00A73A51" w:rsidRDefault="00402CEF" w:rsidP="005850CF">
            <w:pPr>
              <w:jc w:val="center"/>
              <w:rPr>
                <w:rFonts w:ascii="Arial Unicode" w:hAnsi="Arial Unicode"/>
              </w:rPr>
            </w:pPr>
            <w:r w:rsidRPr="00A73A51">
              <w:rPr>
                <w:rFonts w:ascii="Arial Unicode" w:hAnsi="Arial Unicode" w:cs="Sylfaen"/>
                <w:sz w:val="18"/>
                <w:szCs w:val="18"/>
              </w:rPr>
              <w:t>Կ</w:t>
            </w:r>
            <w:r w:rsidRPr="00A73A51">
              <w:rPr>
                <w:rFonts w:ascii="Arial Unicode" w:hAnsi="Arial Unicode"/>
                <w:sz w:val="18"/>
                <w:szCs w:val="18"/>
              </w:rPr>
              <w:t>.</w:t>
            </w:r>
            <w:r w:rsidRPr="00A73A51">
              <w:rPr>
                <w:rFonts w:ascii="Arial Unicode" w:hAnsi="Arial Unicode" w:cs="Sylfaen"/>
                <w:sz w:val="18"/>
                <w:szCs w:val="18"/>
              </w:rPr>
              <w:t>Տ</w:t>
            </w:r>
          </w:p>
        </w:tc>
      </w:tr>
    </w:tbl>
    <w:p w:rsidR="00402CEF" w:rsidRPr="00A73A51" w:rsidRDefault="00402CEF" w:rsidP="00145C83">
      <w:pPr>
        <w:rPr>
          <w:rFonts w:ascii="Arial Unicode" w:hAnsi="Arial Unicode"/>
          <w:sz w:val="20"/>
          <w:lang w:val="en-US"/>
        </w:rPr>
      </w:pPr>
    </w:p>
    <w:p w:rsidR="00402CEF" w:rsidRPr="00A73A51" w:rsidRDefault="00402CEF" w:rsidP="00402CEF">
      <w:pPr>
        <w:jc w:val="right"/>
        <w:rPr>
          <w:rFonts w:ascii="Arial Unicode" w:hAnsi="Arial Unicode"/>
          <w:i/>
          <w:sz w:val="18"/>
          <w:lang w:val="hy-AM"/>
        </w:rPr>
      </w:pPr>
      <w:r w:rsidRPr="00A73A51">
        <w:rPr>
          <w:rFonts w:ascii="Arial Unicode" w:hAnsi="Arial Unicode"/>
          <w:i/>
          <w:sz w:val="18"/>
          <w:lang w:val="hy-AM"/>
        </w:rPr>
        <w:t>Հավելված N 2</w:t>
      </w:r>
    </w:p>
    <w:p w:rsidR="00402CEF" w:rsidRPr="00A73A51" w:rsidRDefault="00402CEF" w:rsidP="00402CEF">
      <w:pPr>
        <w:jc w:val="right"/>
        <w:rPr>
          <w:rFonts w:ascii="Arial Unicode" w:hAnsi="Arial Unicode"/>
          <w:i/>
          <w:sz w:val="18"/>
          <w:lang w:val="hy-AM"/>
        </w:rPr>
      </w:pPr>
      <w:r w:rsidRPr="00A73A51">
        <w:rPr>
          <w:rFonts w:ascii="Arial Unicode" w:hAnsi="Arial Unicode"/>
          <w:i/>
          <w:sz w:val="18"/>
          <w:lang w:val="hy-AM"/>
        </w:rPr>
        <w:t xml:space="preserve">«         »              20  թ. կնքված </w:t>
      </w:r>
    </w:p>
    <w:p w:rsidR="00402CEF" w:rsidRPr="00A73A51" w:rsidRDefault="00402CEF" w:rsidP="00402CEF">
      <w:pPr>
        <w:jc w:val="right"/>
        <w:rPr>
          <w:rFonts w:ascii="Arial Unicode" w:hAnsi="Arial Unicode"/>
          <w:i/>
          <w:sz w:val="18"/>
          <w:lang w:val="hy-AM"/>
        </w:rPr>
      </w:pPr>
      <w:r w:rsidRPr="00A73A51">
        <w:rPr>
          <w:rFonts w:ascii="Arial Unicode" w:hAnsi="Arial Unicode"/>
          <w:i/>
          <w:sz w:val="18"/>
          <w:lang w:val="hy-AM"/>
        </w:rPr>
        <w:t xml:space="preserve">                      ծածկագրով պայմանագրի</w:t>
      </w:r>
    </w:p>
    <w:p w:rsidR="00402CEF" w:rsidRPr="00A73A51" w:rsidRDefault="00402CEF" w:rsidP="00402CEF">
      <w:pPr>
        <w:tabs>
          <w:tab w:val="left" w:pos="9540"/>
        </w:tabs>
        <w:rPr>
          <w:rFonts w:ascii="Arial Unicode" w:hAnsi="Arial Unicode"/>
          <w:sz w:val="20"/>
        </w:rPr>
      </w:pPr>
    </w:p>
    <w:p w:rsidR="00402CEF" w:rsidRPr="00A73A51" w:rsidRDefault="00402CEF" w:rsidP="00402CEF">
      <w:pPr>
        <w:tabs>
          <w:tab w:val="left" w:pos="9540"/>
        </w:tabs>
        <w:rPr>
          <w:rFonts w:ascii="Arial Unicode" w:hAnsi="Arial Unicode"/>
          <w:sz w:val="20"/>
        </w:rPr>
      </w:pPr>
    </w:p>
    <w:p w:rsidR="00402CEF" w:rsidRPr="00A73A51" w:rsidRDefault="00402CEF" w:rsidP="00402CEF">
      <w:pPr>
        <w:jc w:val="center"/>
        <w:rPr>
          <w:rFonts w:ascii="Arial Unicode" w:hAnsi="Arial Unicode"/>
          <w:sz w:val="20"/>
        </w:rPr>
      </w:pP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cs="Sylfaen"/>
          <w:b/>
        </w:rPr>
        <w:softHyphen/>
      </w:r>
      <w:r w:rsidRPr="00A73A51">
        <w:rPr>
          <w:rFonts w:ascii="Arial Unicode" w:hAnsi="Arial Unicode"/>
          <w:sz w:val="20"/>
        </w:rPr>
        <w:t>ՎՃԱՐՄԱՆ ԺԱՄԱՆԱԿԱՑՈՒՅՑ*</w:t>
      </w:r>
    </w:p>
    <w:p w:rsidR="00402CEF" w:rsidRPr="00A73A51" w:rsidRDefault="00402CEF" w:rsidP="00402CEF">
      <w:pPr>
        <w:jc w:val="right"/>
        <w:rPr>
          <w:rFonts w:ascii="Arial Unicode" w:hAnsi="Arial Unicode"/>
          <w:sz w:val="20"/>
        </w:rPr>
      </w:pPr>
      <w:r w:rsidRPr="00A73A51">
        <w:rPr>
          <w:rFonts w:ascii="Arial Unicode" w:hAnsi="Arial Unicode" w:cs="Sylfaen"/>
          <w:sz w:val="18"/>
        </w:rPr>
        <w:t>ՀՀդրամ</w:t>
      </w: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1"/>
        <w:gridCol w:w="1243"/>
        <w:gridCol w:w="2064"/>
        <w:gridCol w:w="464"/>
        <w:gridCol w:w="464"/>
        <w:gridCol w:w="464"/>
        <w:gridCol w:w="464"/>
        <w:gridCol w:w="464"/>
        <w:gridCol w:w="464"/>
        <w:gridCol w:w="464"/>
        <w:gridCol w:w="464"/>
        <w:gridCol w:w="464"/>
        <w:gridCol w:w="464"/>
        <w:gridCol w:w="464"/>
        <w:gridCol w:w="464"/>
        <w:gridCol w:w="731"/>
      </w:tblGrid>
      <w:tr w:rsidR="00402CEF" w:rsidRPr="00A73A51" w:rsidTr="005850CF">
        <w:tc>
          <w:tcPr>
            <w:tcW w:w="11057" w:type="dxa"/>
            <w:gridSpan w:val="16"/>
          </w:tcPr>
          <w:p w:rsidR="00402CEF" w:rsidRPr="00A73A51" w:rsidRDefault="00402CEF" w:rsidP="005850CF">
            <w:pPr>
              <w:jc w:val="center"/>
              <w:rPr>
                <w:rFonts w:ascii="Arial Unicode" w:hAnsi="Arial Unicode"/>
                <w:sz w:val="18"/>
                <w:lang w:val="es-ES"/>
              </w:rPr>
            </w:pPr>
            <w:r w:rsidRPr="00A73A51">
              <w:rPr>
                <w:rFonts w:ascii="Arial Unicode" w:hAnsi="Arial Unicode"/>
                <w:sz w:val="18"/>
                <w:lang w:val="es-ES"/>
              </w:rPr>
              <w:t>Ծառայության</w:t>
            </w:r>
          </w:p>
        </w:tc>
      </w:tr>
      <w:tr w:rsidR="00402CEF" w:rsidRPr="00E67BC8" w:rsidTr="005850CF">
        <w:tc>
          <w:tcPr>
            <w:tcW w:w="1451" w:type="dxa"/>
            <w:vAlign w:val="center"/>
          </w:tcPr>
          <w:p w:rsidR="00402CEF" w:rsidRPr="00A73A51" w:rsidRDefault="00402CEF" w:rsidP="005850CF">
            <w:pPr>
              <w:jc w:val="center"/>
              <w:rPr>
                <w:rFonts w:ascii="Arial Unicode" w:hAnsi="Arial Unicode"/>
                <w:sz w:val="18"/>
                <w:lang w:val="es-ES"/>
              </w:rPr>
            </w:pPr>
            <w:r w:rsidRPr="00A73A51">
              <w:rPr>
                <w:rFonts w:ascii="Arial Unicode" w:hAnsi="Arial Unicode"/>
                <w:sz w:val="18"/>
              </w:rPr>
              <w:t>հրավերով նախատեսված չափաբաժնի համարը</w:t>
            </w:r>
          </w:p>
        </w:tc>
        <w:tc>
          <w:tcPr>
            <w:tcW w:w="1243" w:type="dxa"/>
            <w:vAlign w:val="center"/>
          </w:tcPr>
          <w:p w:rsidR="00402CEF" w:rsidRPr="00A73A51" w:rsidRDefault="00402CEF" w:rsidP="005850CF">
            <w:pPr>
              <w:jc w:val="center"/>
              <w:rPr>
                <w:rFonts w:ascii="Arial Unicode" w:hAnsi="Arial Unicode"/>
                <w:sz w:val="18"/>
                <w:lang w:val="es-ES"/>
              </w:rPr>
            </w:pPr>
            <w:r w:rsidRPr="00A73A51">
              <w:rPr>
                <w:rFonts w:ascii="Arial Unicode" w:hAnsi="Arial Unicode"/>
                <w:sz w:val="18"/>
              </w:rPr>
              <w:t>գնումներիպլանովնախատեսվածմիջանցիկծածկագիրը</w:t>
            </w:r>
            <w:r w:rsidRPr="00A73A51">
              <w:rPr>
                <w:rFonts w:ascii="Arial Unicode" w:hAnsi="Arial Unicode"/>
                <w:sz w:val="18"/>
                <w:lang w:val="es-ES"/>
              </w:rPr>
              <w:t xml:space="preserve">` </w:t>
            </w:r>
            <w:r w:rsidRPr="00A73A51">
              <w:rPr>
                <w:rFonts w:ascii="Arial Unicode" w:hAnsi="Arial Unicode"/>
                <w:sz w:val="18"/>
              </w:rPr>
              <w:t>ըստԳՄԱդասակարգման</w:t>
            </w:r>
            <w:r w:rsidRPr="00A73A51">
              <w:rPr>
                <w:rFonts w:ascii="Arial Unicode" w:hAnsi="Arial Unicode"/>
                <w:sz w:val="18"/>
                <w:lang w:val="es-ES"/>
              </w:rPr>
              <w:t xml:space="preserve"> (CPV)</w:t>
            </w:r>
          </w:p>
        </w:tc>
        <w:tc>
          <w:tcPr>
            <w:tcW w:w="2064" w:type="dxa"/>
            <w:vAlign w:val="center"/>
          </w:tcPr>
          <w:p w:rsidR="00402CEF" w:rsidRPr="00A73A51" w:rsidRDefault="00402CEF" w:rsidP="005850CF">
            <w:pPr>
              <w:jc w:val="center"/>
              <w:rPr>
                <w:rFonts w:ascii="Arial Unicode" w:hAnsi="Arial Unicode"/>
                <w:sz w:val="18"/>
                <w:lang w:val="es-ES"/>
              </w:rPr>
            </w:pPr>
            <w:r w:rsidRPr="00A73A51">
              <w:rPr>
                <w:rFonts w:ascii="Arial Unicode" w:hAnsi="Arial Unicode"/>
                <w:sz w:val="18"/>
              </w:rPr>
              <w:t>անվանումը</w:t>
            </w:r>
          </w:p>
        </w:tc>
        <w:tc>
          <w:tcPr>
            <w:tcW w:w="6299" w:type="dxa"/>
            <w:gridSpan w:val="13"/>
            <w:vAlign w:val="center"/>
          </w:tcPr>
          <w:p w:rsidR="00402CEF" w:rsidRPr="00A73A51" w:rsidRDefault="00402CEF" w:rsidP="005850CF">
            <w:pPr>
              <w:jc w:val="both"/>
              <w:rPr>
                <w:rFonts w:ascii="Arial Unicode" w:hAnsi="Arial Unicode"/>
                <w:sz w:val="18"/>
                <w:lang w:val="es-ES"/>
              </w:rPr>
            </w:pPr>
            <w:r w:rsidRPr="00A73A51">
              <w:rPr>
                <w:rFonts w:ascii="Arial Unicode" w:hAnsi="Arial Unicode"/>
                <w:sz w:val="18"/>
                <w:lang w:val="es-ES"/>
              </w:rPr>
              <w:t>դիմաց վճարումները նախատեսվում է իրականացնել 20  թ-ին` ըստ ամիսների, այդ թվում**</w:t>
            </w:r>
          </w:p>
        </w:tc>
      </w:tr>
      <w:tr w:rsidR="00402CEF" w:rsidRPr="00A73A51" w:rsidTr="005850CF">
        <w:trPr>
          <w:trHeight w:val="1538"/>
        </w:trPr>
        <w:tc>
          <w:tcPr>
            <w:tcW w:w="1451" w:type="dxa"/>
          </w:tcPr>
          <w:p w:rsidR="00402CEF" w:rsidRPr="00A73A51" w:rsidRDefault="00402CEF" w:rsidP="005850CF">
            <w:pPr>
              <w:jc w:val="center"/>
              <w:rPr>
                <w:rFonts w:ascii="Arial Unicode" w:hAnsi="Arial Unicode"/>
                <w:sz w:val="20"/>
                <w:lang w:val="es-ES"/>
              </w:rPr>
            </w:pPr>
          </w:p>
        </w:tc>
        <w:tc>
          <w:tcPr>
            <w:tcW w:w="1243" w:type="dxa"/>
          </w:tcPr>
          <w:p w:rsidR="00402CEF" w:rsidRPr="00A73A51" w:rsidRDefault="00402CEF" w:rsidP="005850CF">
            <w:pPr>
              <w:jc w:val="center"/>
              <w:rPr>
                <w:rFonts w:ascii="Arial Unicode" w:hAnsi="Arial Unicode"/>
                <w:sz w:val="20"/>
                <w:lang w:val="es-ES"/>
              </w:rPr>
            </w:pPr>
          </w:p>
        </w:tc>
        <w:tc>
          <w:tcPr>
            <w:tcW w:w="2064" w:type="dxa"/>
          </w:tcPr>
          <w:p w:rsidR="00402CEF" w:rsidRPr="00A73A51" w:rsidRDefault="00402CEF" w:rsidP="005850CF">
            <w:pPr>
              <w:jc w:val="center"/>
              <w:rPr>
                <w:rFonts w:ascii="Arial Unicode" w:hAnsi="Arial Unicode"/>
                <w:sz w:val="20"/>
                <w:lang w:val="es-ES"/>
              </w:rPr>
            </w:pPr>
          </w:p>
        </w:tc>
        <w:tc>
          <w:tcPr>
            <w:tcW w:w="464" w:type="dxa"/>
            <w:textDirection w:val="btLr"/>
            <w:vAlign w:val="center"/>
          </w:tcPr>
          <w:p w:rsidR="00402CEF" w:rsidRPr="00A73A51" w:rsidRDefault="00402CEF" w:rsidP="005850CF">
            <w:pPr>
              <w:ind w:left="113" w:right="-7"/>
              <w:jc w:val="center"/>
              <w:rPr>
                <w:rFonts w:ascii="Arial Unicode" w:hAnsi="Arial Unicode"/>
                <w:sz w:val="18"/>
                <w:lang w:val="pt-BR"/>
              </w:rPr>
            </w:pPr>
            <w:r w:rsidRPr="00A73A51">
              <w:rPr>
                <w:rFonts w:ascii="Arial Unicode" w:hAnsi="Arial Unicode" w:cs="Sylfaen"/>
                <w:sz w:val="18"/>
                <w:lang w:val="pt-BR"/>
              </w:rPr>
              <w:t>հունվար</w:t>
            </w:r>
          </w:p>
        </w:tc>
        <w:tc>
          <w:tcPr>
            <w:tcW w:w="464" w:type="dxa"/>
            <w:textDirection w:val="btLr"/>
            <w:vAlign w:val="center"/>
          </w:tcPr>
          <w:p w:rsidR="00402CEF" w:rsidRPr="00A73A51" w:rsidRDefault="00402CEF" w:rsidP="005850CF">
            <w:pPr>
              <w:ind w:left="113" w:right="-7"/>
              <w:jc w:val="center"/>
              <w:rPr>
                <w:rFonts w:ascii="Arial Unicode" w:hAnsi="Arial Unicode" w:cs="Sylfaen"/>
                <w:sz w:val="18"/>
                <w:lang w:val="pt-BR"/>
              </w:rPr>
            </w:pPr>
            <w:r w:rsidRPr="00A73A51">
              <w:rPr>
                <w:rFonts w:ascii="Arial Unicode" w:hAnsi="Arial Unicode" w:cs="Sylfaen"/>
                <w:sz w:val="18"/>
                <w:lang w:val="pt-BR"/>
              </w:rPr>
              <w:t>փետրվար</w:t>
            </w:r>
          </w:p>
        </w:tc>
        <w:tc>
          <w:tcPr>
            <w:tcW w:w="464" w:type="dxa"/>
            <w:textDirection w:val="btLr"/>
            <w:vAlign w:val="center"/>
          </w:tcPr>
          <w:p w:rsidR="00402CEF" w:rsidRPr="00A73A51" w:rsidRDefault="00402CEF" w:rsidP="005850CF">
            <w:pPr>
              <w:ind w:left="113" w:right="-7"/>
              <w:jc w:val="center"/>
              <w:rPr>
                <w:rFonts w:ascii="Arial Unicode" w:hAnsi="Arial Unicode"/>
                <w:sz w:val="18"/>
                <w:lang w:val="pt-BR"/>
              </w:rPr>
            </w:pPr>
            <w:r w:rsidRPr="00A73A51">
              <w:rPr>
                <w:rFonts w:ascii="Arial Unicode" w:hAnsi="Arial Unicode" w:cs="Sylfaen"/>
                <w:sz w:val="18"/>
                <w:lang w:val="pt-BR"/>
              </w:rPr>
              <w:t>մարտ</w:t>
            </w:r>
          </w:p>
        </w:tc>
        <w:tc>
          <w:tcPr>
            <w:tcW w:w="464" w:type="dxa"/>
            <w:textDirection w:val="btLr"/>
            <w:vAlign w:val="center"/>
          </w:tcPr>
          <w:p w:rsidR="00402CEF" w:rsidRPr="00A73A51" w:rsidRDefault="00402CEF" w:rsidP="005850CF">
            <w:pPr>
              <w:ind w:left="113" w:right="-7"/>
              <w:jc w:val="center"/>
              <w:rPr>
                <w:rFonts w:ascii="Arial Unicode" w:hAnsi="Arial Unicode" w:cs="Sylfaen"/>
                <w:sz w:val="18"/>
                <w:lang w:val="pt-BR"/>
              </w:rPr>
            </w:pPr>
            <w:r w:rsidRPr="00A73A51">
              <w:rPr>
                <w:rFonts w:ascii="Arial Unicode" w:hAnsi="Arial Unicode" w:cs="Sylfaen"/>
                <w:sz w:val="18"/>
                <w:lang w:val="pt-BR"/>
              </w:rPr>
              <w:t>ապրիլ</w:t>
            </w:r>
          </w:p>
        </w:tc>
        <w:tc>
          <w:tcPr>
            <w:tcW w:w="464" w:type="dxa"/>
            <w:textDirection w:val="btLr"/>
            <w:vAlign w:val="center"/>
          </w:tcPr>
          <w:p w:rsidR="00402CEF" w:rsidRPr="00A73A51" w:rsidRDefault="00402CEF" w:rsidP="005850CF">
            <w:pPr>
              <w:ind w:left="113" w:right="-7"/>
              <w:jc w:val="center"/>
              <w:rPr>
                <w:rFonts w:ascii="Arial Unicode" w:hAnsi="Arial Unicode"/>
                <w:sz w:val="18"/>
                <w:lang w:val="pt-BR"/>
              </w:rPr>
            </w:pPr>
            <w:r w:rsidRPr="00A73A51">
              <w:rPr>
                <w:rFonts w:ascii="Arial Unicode" w:hAnsi="Arial Unicode" w:cs="Sylfaen"/>
                <w:sz w:val="18"/>
                <w:lang w:val="pt-BR"/>
              </w:rPr>
              <w:t>մայիս</w:t>
            </w:r>
          </w:p>
        </w:tc>
        <w:tc>
          <w:tcPr>
            <w:tcW w:w="464" w:type="dxa"/>
            <w:textDirection w:val="btLr"/>
            <w:vAlign w:val="center"/>
          </w:tcPr>
          <w:p w:rsidR="00402CEF" w:rsidRPr="00A73A51" w:rsidRDefault="00402CEF" w:rsidP="005850CF">
            <w:pPr>
              <w:ind w:left="113" w:right="-7"/>
              <w:jc w:val="center"/>
              <w:rPr>
                <w:rFonts w:ascii="Arial Unicode" w:hAnsi="Arial Unicode"/>
                <w:sz w:val="18"/>
                <w:lang w:val="pt-BR"/>
              </w:rPr>
            </w:pPr>
            <w:r w:rsidRPr="00A73A51">
              <w:rPr>
                <w:rFonts w:ascii="Arial Unicode" w:hAnsi="Arial Unicode" w:cs="Sylfaen"/>
                <w:sz w:val="18"/>
                <w:lang w:val="pt-BR"/>
              </w:rPr>
              <w:t>հունիս</w:t>
            </w:r>
          </w:p>
        </w:tc>
        <w:tc>
          <w:tcPr>
            <w:tcW w:w="464" w:type="dxa"/>
            <w:textDirection w:val="btLr"/>
            <w:vAlign w:val="center"/>
          </w:tcPr>
          <w:p w:rsidR="00402CEF" w:rsidRPr="00A73A51" w:rsidRDefault="00402CEF" w:rsidP="005850CF">
            <w:pPr>
              <w:ind w:left="113" w:right="-7"/>
              <w:jc w:val="center"/>
              <w:rPr>
                <w:rFonts w:ascii="Arial Unicode" w:hAnsi="Arial Unicode"/>
                <w:sz w:val="18"/>
                <w:lang w:val="pt-BR"/>
              </w:rPr>
            </w:pPr>
            <w:r w:rsidRPr="00A73A51">
              <w:rPr>
                <w:rFonts w:ascii="Arial Unicode" w:hAnsi="Arial Unicode" w:cs="Sylfaen"/>
                <w:sz w:val="18"/>
                <w:lang w:val="pt-BR"/>
              </w:rPr>
              <w:t>հուլիս</w:t>
            </w:r>
          </w:p>
        </w:tc>
        <w:tc>
          <w:tcPr>
            <w:tcW w:w="464" w:type="dxa"/>
            <w:textDirection w:val="btLr"/>
            <w:vAlign w:val="center"/>
          </w:tcPr>
          <w:p w:rsidR="00402CEF" w:rsidRPr="00A73A51" w:rsidRDefault="00402CEF" w:rsidP="005850CF">
            <w:pPr>
              <w:ind w:left="113" w:right="-7"/>
              <w:jc w:val="center"/>
              <w:rPr>
                <w:rFonts w:ascii="Arial Unicode" w:hAnsi="Arial Unicode"/>
                <w:sz w:val="18"/>
                <w:lang w:val="pt-BR"/>
              </w:rPr>
            </w:pPr>
            <w:r w:rsidRPr="00A73A51">
              <w:rPr>
                <w:rFonts w:ascii="Arial Unicode" w:hAnsi="Arial Unicode" w:cs="Sylfaen"/>
                <w:sz w:val="18"/>
                <w:lang w:val="pt-BR"/>
              </w:rPr>
              <w:t>օգոստոս</w:t>
            </w:r>
          </w:p>
        </w:tc>
        <w:tc>
          <w:tcPr>
            <w:tcW w:w="464" w:type="dxa"/>
            <w:textDirection w:val="btLr"/>
            <w:vAlign w:val="center"/>
          </w:tcPr>
          <w:p w:rsidR="00402CEF" w:rsidRPr="00A73A51" w:rsidRDefault="00402CEF" w:rsidP="005850CF">
            <w:pPr>
              <w:ind w:left="113" w:right="-7"/>
              <w:jc w:val="center"/>
              <w:rPr>
                <w:rFonts w:ascii="Arial Unicode" w:hAnsi="Arial Unicode"/>
                <w:sz w:val="18"/>
                <w:lang w:val="pt-BR"/>
              </w:rPr>
            </w:pPr>
            <w:r w:rsidRPr="00A73A51">
              <w:rPr>
                <w:rFonts w:ascii="Arial Unicode" w:hAnsi="Arial Unicode" w:cs="Sylfaen"/>
                <w:sz w:val="18"/>
                <w:lang w:val="pt-BR"/>
              </w:rPr>
              <w:t>սեպտեմբեր</w:t>
            </w:r>
          </w:p>
        </w:tc>
        <w:tc>
          <w:tcPr>
            <w:tcW w:w="464" w:type="dxa"/>
            <w:textDirection w:val="btLr"/>
            <w:vAlign w:val="center"/>
          </w:tcPr>
          <w:p w:rsidR="00402CEF" w:rsidRPr="00A73A51" w:rsidRDefault="00402CEF" w:rsidP="005850CF">
            <w:pPr>
              <w:ind w:left="113" w:right="-7"/>
              <w:jc w:val="center"/>
              <w:rPr>
                <w:rFonts w:ascii="Arial Unicode" w:hAnsi="Arial Unicode"/>
                <w:sz w:val="18"/>
                <w:lang w:val="pt-BR"/>
              </w:rPr>
            </w:pPr>
            <w:r w:rsidRPr="00A73A51">
              <w:rPr>
                <w:rFonts w:ascii="Arial Unicode" w:hAnsi="Arial Unicode" w:cs="Sylfaen"/>
                <w:sz w:val="18"/>
                <w:lang w:val="pt-BR"/>
              </w:rPr>
              <w:t>հոկտեմբեր</w:t>
            </w:r>
          </w:p>
        </w:tc>
        <w:tc>
          <w:tcPr>
            <w:tcW w:w="464" w:type="dxa"/>
            <w:textDirection w:val="btLr"/>
            <w:vAlign w:val="center"/>
          </w:tcPr>
          <w:p w:rsidR="00402CEF" w:rsidRPr="00A73A51" w:rsidRDefault="00402CEF" w:rsidP="005850CF">
            <w:pPr>
              <w:ind w:left="113" w:right="-7"/>
              <w:jc w:val="center"/>
              <w:rPr>
                <w:rFonts w:ascii="Arial Unicode" w:hAnsi="Arial Unicode"/>
                <w:sz w:val="18"/>
                <w:lang w:val="pt-BR"/>
              </w:rPr>
            </w:pPr>
            <w:r w:rsidRPr="00A73A51">
              <w:rPr>
                <w:rFonts w:ascii="Arial Unicode" w:hAnsi="Arial Unicode" w:cs="Sylfaen"/>
                <w:sz w:val="18"/>
                <w:lang w:val="pt-BR"/>
              </w:rPr>
              <w:t>նոյեմբեր</w:t>
            </w:r>
          </w:p>
        </w:tc>
        <w:tc>
          <w:tcPr>
            <w:tcW w:w="464" w:type="dxa"/>
            <w:textDirection w:val="btLr"/>
            <w:vAlign w:val="center"/>
          </w:tcPr>
          <w:p w:rsidR="00402CEF" w:rsidRPr="00A73A51" w:rsidRDefault="00402CEF" w:rsidP="005850CF">
            <w:pPr>
              <w:ind w:left="113" w:right="-7"/>
              <w:jc w:val="center"/>
              <w:rPr>
                <w:rFonts w:ascii="Arial Unicode" w:hAnsi="Arial Unicode"/>
                <w:sz w:val="18"/>
                <w:lang w:val="pt-BR"/>
              </w:rPr>
            </w:pPr>
            <w:r w:rsidRPr="00A73A51">
              <w:rPr>
                <w:rFonts w:ascii="Arial Unicode" w:hAnsi="Arial Unicode" w:cs="Sylfaen"/>
                <w:sz w:val="18"/>
                <w:lang w:val="pt-BR"/>
              </w:rPr>
              <w:t>դեկտեմբեր</w:t>
            </w:r>
          </w:p>
        </w:tc>
        <w:tc>
          <w:tcPr>
            <w:tcW w:w="731" w:type="dxa"/>
            <w:vAlign w:val="center"/>
          </w:tcPr>
          <w:p w:rsidR="00402CEF" w:rsidRPr="00A73A51" w:rsidRDefault="00402CEF" w:rsidP="005850CF">
            <w:pPr>
              <w:ind w:right="-1"/>
              <w:jc w:val="center"/>
              <w:rPr>
                <w:rFonts w:ascii="Arial Unicode" w:hAnsi="Arial Unicode"/>
                <w:sz w:val="18"/>
                <w:lang w:val="pt-BR"/>
              </w:rPr>
            </w:pPr>
            <w:r w:rsidRPr="00A73A51">
              <w:rPr>
                <w:rFonts w:ascii="Arial Unicode" w:hAnsi="Arial Unicode" w:cs="Sylfaen"/>
                <w:sz w:val="18"/>
                <w:lang w:val="pt-BR"/>
              </w:rPr>
              <w:t>Ընդամենը</w:t>
            </w:r>
          </w:p>
          <w:p w:rsidR="00402CEF" w:rsidRPr="00A73A51" w:rsidRDefault="00402CEF" w:rsidP="005850CF">
            <w:pPr>
              <w:jc w:val="center"/>
              <w:rPr>
                <w:rFonts w:ascii="Arial Unicode" w:hAnsi="Arial Unicode"/>
                <w:sz w:val="18"/>
                <w:lang w:val="es-ES"/>
              </w:rPr>
            </w:pPr>
          </w:p>
        </w:tc>
      </w:tr>
      <w:tr w:rsidR="00402CEF" w:rsidRPr="00A73A51" w:rsidTr="005850CF">
        <w:trPr>
          <w:trHeight w:val="174"/>
        </w:trPr>
        <w:tc>
          <w:tcPr>
            <w:tcW w:w="1451" w:type="dxa"/>
          </w:tcPr>
          <w:p w:rsidR="00402CEF" w:rsidRPr="00A73A51" w:rsidRDefault="00402CEF" w:rsidP="005850CF">
            <w:pPr>
              <w:jc w:val="center"/>
              <w:rPr>
                <w:rFonts w:ascii="Arial Unicode" w:hAnsi="Arial Unicode"/>
                <w:sz w:val="20"/>
                <w:szCs w:val="20"/>
              </w:rPr>
            </w:pPr>
            <w:r w:rsidRPr="00A73A51">
              <w:rPr>
                <w:rFonts w:ascii="Arial Unicode" w:hAnsi="Arial Unicode"/>
                <w:sz w:val="20"/>
                <w:szCs w:val="20"/>
              </w:rPr>
              <w:t>1</w:t>
            </w:r>
          </w:p>
        </w:tc>
        <w:tc>
          <w:tcPr>
            <w:tcW w:w="1243" w:type="dxa"/>
          </w:tcPr>
          <w:p w:rsidR="00A73A51" w:rsidRPr="00A73A51" w:rsidRDefault="00A73A51" w:rsidP="00A73A51">
            <w:pPr>
              <w:tabs>
                <w:tab w:val="left" w:pos="1248"/>
              </w:tabs>
              <w:autoSpaceDE w:val="0"/>
              <w:autoSpaceDN w:val="0"/>
              <w:adjustRightInd w:val="0"/>
              <w:spacing w:line="216" w:lineRule="atLeast"/>
              <w:jc w:val="center"/>
              <w:rPr>
                <w:rFonts w:ascii="Arial Unicode" w:hAnsi="Arial Unicode" w:cs="Arial LatArm"/>
                <w:sz w:val="18"/>
                <w:szCs w:val="18"/>
              </w:rPr>
            </w:pPr>
            <w:r w:rsidRPr="00A73A51">
              <w:rPr>
                <w:rFonts w:ascii="Arial Unicode" w:hAnsi="Arial Unicode" w:cs="Arial LatArm"/>
                <w:sz w:val="18"/>
                <w:szCs w:val="18"/>
              </w:rPr>
              <w:t>90511120</w:t>
            </w:r>
          </w:p>
          <w:p w:rsidR="00402CEF" w:rsidRPr="00A73A51" w:rsidRDefault="00A73A51" w:rsidP="00A73A51">
            <w:pPr>
              <w:jc w:val="center"/>
              <w:rPr>
                <w:rFonts w:ascii="Arial Unicode" w:hAnsi="Arial Unicode"/>
                <w:sz w:val="20"/>
                <w:szCs w:val="20"/>
              </w:rPr>
            </w:pPr>
            <w:r w:rsidRPr="00A73A51">
              <w:rPr>
                <w:rFonts w:ascii="Arial Unicode" w:hAnsi="Arial Unicode" w:cs="Arial LatArm"/>
                <w:sz w:val="18"/>
                <w:szCs w:val="18"/>
              </w:rPr>
              <w:t>90600000</w:t>
            </w:r>
          </w:p>
        </w:tc>
        <w:tc>
          <w:tcPr>
            <w:tcW w:w="2064" w:type="dxa"/>
          </w:tcPr>
          <w:p w:rsidR="00402CEF" w:rsidRPr="00A73A51" w:rsidRDefault="00402CEF" w:rsidP="005850CF">
            <w:pPr>
              <w:jc w:val="center"/>
              <w:rPr>
                <w:rFonts w:ascii="Arial Unicode" w:hAnsi="Arial Unicode"/>
                <w:sz w:val="20"/>
                <w:lang w:val="es-ES"/>
              </w:rPr>
            </w:pPr>
            <w:r w:rsidRPr="00A73A51">
              <w:rPr>
                <w:rFonts w:ascii="Arial Unicode" w:hAnsi="Arial Unicode"/>
                <w:sz w:val="20"/>
                <w:lang w:val="es-ES"/>
              </w:rPr>
              <w:t xml:space="preserve">Կենցաղային աղբահանության </w:t>
            </w:r>
            <w:r w:rsidR="00A73A51" w:rsidRPr="00A73A51">
              <w:rPr>
                <w:rFonts w:ascii="Arial Unicode" w:hAnsi="Arial Unicode"/>
                <w:sz w:val="20"/>
                <w:lang w:val="es-ES"/>
              </w:rPr>
              <w:t xml:space="preserve"> և սանիտարական </w:t>
            </w:r>
            <w:r w:rsidRPr="00A73A51">
              <w:rPr>
                <w:rFonts w:ascii="Arial Unicode" w:hAnsi="Arial Unicode"/>
                <w:sz w:val="20"/>
                <w:lang w:val="es-ES"/>
              </w:rPr>
              <w:t>ծառայություններ</w:t>
            </w:r>
          </w:p>
        </w:tc>
        <w:tc>
          <w:tcPr>
            <w:tcW w:w="464"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lang w:val="pt-BR"/>
              </w:rPr>
            </w:pPr>
            <w:r w:rsidRPr="00A73A51">
              <w:rPr>
                <w:rFonts w:ascii="Arial Unicode" w:hAnsi="Arial Unicode"/>
                <w:sz w:val="20"/>
                <w:lang w:val="pt-BR"/>
              </w:rPr>
              <w:t>... %</w:t>
            </w:r>
          </w:p>
        </w:tc>
        <w:tc>
          <w:tcPr>
            <w:tcW w:w="464" w:type="dxa"/>
          </w:tcPr>
          <w:p w:rsidR="00402CEF" w:rsidRPr="00A73A51" w:rsidRDefault="00402CEF" w:rsidP="005850CF">
            <w:pPr>
              <w:jc w:val="center"/>
              <w:rPr>
                <w:rFonts w:ascii="Arial Unicode" w:hAnsi="Arial Unicode"/>
                <w:lang w:val="pt-BR"/>
              </w:rPr>
            </w:pPr>
            <w:r w:rsidRPr="00A73A51">
              <w:rPr>
                <w:rFonts w:ascii="Arial Unicode" w:hAnsi="Arial Unicode"/>
                <w:sz w:val="20"/>
                <w:lang w:val="pt-BR"/>
              </w:rPr>
              <w:t>. %</w:t>
            </w:r>
          </w:p>
        </w:tc>
        <w:tc>
          <w:tcPr>
            <w:tcW w:w="464"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cs="Arial"/>
                <w:sz w:val="18"/>
                <w:szCs w:val="18"/>
                <w:lang w:val="pt-BR"/>
              </w:rPr>
            </w:pPr>
            <w:r w:rsidRPr="00A73A51">
              <w:rPr>
                <w:rFonts w:ascii="Arial Unicode" w:hAnsi="Arial Unicode"/>
                <w:sz w:val="20"/>
                <w:lang w:val="pt-BR"/>
              </w:rPr>
              <w:t>... %</w:t>
            </w:r>
          </w:p>
        </w:tc>
        <w:tc>
          <w:tcPr>
            <w:tcW w:w="464"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cs="Arial"/>
                <w:sz w:val="18"/>
                <w:szCs w:val="18"/>
                <w:lang w:val="pt-BR"/>
              </w:rPr>
            </w:pPr>
            <w:r w:rsidRPr="00A73A51">
              <w:rPr>
                <w:rFonts w:ascii="Arial Unicode" w:hAnsi="Arial Unicode"/>
                <w:sz w:val="20"/>
                <w:lang w:val="pt-BR"/>
              </w:rPr>
              <w:t>... %</w:t>
            </w:r>
          </w:p>
        </w:tc>
        <w:tc>
          <w:tcPr>
            <w:tcW w:w="464"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cs="Arial"/>
                <w:sz w:val="18"/>
                <w:szCs w:val="18"/>
                <w:lang w:val="pt-BR"/>
              </w:rPr>
            </w:pPr>
            <w:r w:rsidRPr="00A73A51">
              <w:rPr>
                <w:rFonts w:ascii="Arial Unicode" w:hAnsi="Arial Unicode"/>
                <w:sz w:val="20"/>
                <w:lang w:val="pt-BR"/>
              </w:rPr>
              <w:t>... %</w:t>
            </w:r>
          </w:p>
        </w:tc>
        <w:tc>
          <w:tcPr>
            <w:tcW w:w="464"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cs="Arial"/>
                <w:sz w:val="18"/>
                <w:szCs w:val="18"/>
                <w:lang w:val="pt-BR"/>
              </w:rPr>
            </w:pPr>
            <w:r w:rsidRPr="00A73A51">
              <w:rPr>
                <w:rFonts w:ascii="Arial Unicode" w:hAnsi="Arial Unicode"/>
                <w:sz w:val="20"/>
                <w:lang w:val="pt-BR"/>
              </w:rPr>
              <w:t>... %</w:t>
            </w:r>
          </w:p>
        </w:tc>
        <w:tc>
          <w:tcPr>
            <w:tcW w:w="464"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cs="Arial"/>
                <w:sz w:val="18"/>
                <w:szCs w:val="18"/>
                <w:lang w:val="pt-BR"/>
              </w:rPr>
            </w:pPr>
            <w:r w:rsidRPr="00A73A51">
              <w:rPr>
                <w:rFonts w:ascii="Arial Unicode" w:hAnsi="Arial Unicode"/>
                <w:sz w:val="20"/>
                <w:lang w:val="pt-BR"/>
              </w:rPr>
              <w:t>... %</w:t>
            </w:r>
          </w:p>
        </w:tc>
        <w:tc>
          <w:tcPr>
            <w:tcW w:w="464"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cs="Arial"/>
                <w:sz w:val="18"/>
                <w:szCs w:val="18"/>
                <w:lang w:val="pt-BR"/>
              </w:rPr>
            </w:pPr>
            <w:r w:rsidRPr="00A73A51">
              <w:rPr>
                <w:rFonts w:ascii="Arial Unicode" w:hAnsi="Arial Unicode"/>
                <w:sz w:val="20"/>
                <w:lang w:val="pt-BR"/>
              </w:rPr>
              <w:t>... %</w:t>
            </w:r>
          </w:p>
        </w:tc>
        <w:tc>
          <w:tcPr>
            <w:tcW w:w="464"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cs="Arial"/>
                <w:sz w:val="18"/>
                <w:szCs w:val="18"/>
                <w:lang w:val="pt-BR"/>
              </w:rPr>
            </w:pPr>
            <w:r w:rsidRPr="00A73A51">
              <w:rPr>
                <w:rFonts w:ascii="Arial Unicode" w:hAnsi="Arial Unicode"/>
                <w:sz w:val="20"/>
                <w:lang w:val="pt-BR"/>
              </w:rPr>
              <w:t>... %</w:t>
            </w:r>
          </w:p>
        </w:tc>
        <w:tc>
          <w:tcPr>
            <w:tcW w:w="464"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cs="Arial"/>
                <w:sz w:val="18"/>
                <w:szCs w:val="18"/>
                <w:lang w:val="pt-BR"/>
              </w:rPr>
            </w:pPr>
            <w:r w:rsidRPr="00A73A51">
              <w:rPr>
                <w:rFonts w:ascii="Arial Unicode" w:hAnsi="Arial Unicode"/>
                <w:sz w:val="20"/>
                <w:lang w:val="pt-BR"/>
              </w:rPr>
              <w:t>... %</w:t>
            </w:r>
          </w:p>
        </w:tc>
        <w:tc>
          <w:tcPr>
            <w:tcW w:w="464"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cs="Arial"/>
                <w:sz w:val="18"/>
                <w:szCs w:val="18"/>
                <w:lang w:val="pt-BR"/>
              </w:rPr>
            </w:pPr>
            <w:r w:rsidRPr="00A73A51">
              <w:rPr>
                <w:rFonts w:ascii="Arial Unicode" w:hAnsi="Arial Unicode"/>
                <w:sz w:val="20"/>
                <w:lang w:val="pt-BR"/>
              </w:rPr>
              <w:t>... %</w:t>
            </w:r>
          </w:p>
        </w:tc>
        <w:tc>
          <w:tcPr>
            <w:tcW w:w="464"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cs="Arial"/>
                <w:sz w:val="18"/>
                <w:szCs w:val="18"/>
                <w:lang w:val="pt-BR"/>
              </w:rPr>
            </w:pPr>
            <w:r w:rsidRPr="00A73A51">
              <w:rPr>
                <w:rFonts w:ascii="Arial Unicode" w:hAnsi="Arial Unicode"/>
                <w:sz w:val="20"/>
                <w:lang w:val="pt-BR"/>
              </w:rPr>
              <w:t>... %</w:t>
            </w:r>
          </w:p>
        </w:tc>
        <w:tc>
          <w:tcPr>
            <w:tcW w:w="731" w:type="dxa"/>
          </w:tcPr>
          <w:p w:rsidR="00402CEF" w:rsidRPr="00A73A51" w:rsidRDefault="00402CEF" w:rsidP="005850CF">
            <w:pPr>
              <w:rPr>
                <w:rFonts w:ascii="Arial Unicode" w:hAnsi="Arial Unicode"/>
                <w:sz w:val="20"/>
                <w:lang w:val="pt-BR"/>
              </w:rPr>
            </w:pPr>
          </w:p>
          <w:p w:rsidR="00402CEF" w:rsidRPr="00A73A51" w:rsidRDefault="00402CEF" w:rsidP="005850CF">
            <w:pPr>
              <w:jc w:val="center"/>
              <w:rPr>
                <w:rFonts w:ascii="Arial Unicode" w:hAnsi="Arial Unicode"/>
                <w:b/>
                <w:lang w:val="pt-BR"/>
              </w:rPr>
            </w:pPr>
            <w:r w:rsidRPr="00A73A51">
              <w:rPr>
                <w:rFonts w:ascii="Arial Unicode" w:hAnsi="Arial Unicode"/>
                <w:sz w:val="20"/>
                <w:lang w:val="pt-BR"/>
              </w:rPr>
              <w:t>... %</w:t>
            </w:r>
          </w:p>
        </w:tc>
      </w:tr>
    </w:tbl>
    <w:p w:rsidR="00402CEF" w:rsidRPr="00A73A51" w:rsidRDefault="00402CEF" w:rsidP="00402CEF">
      <w:pPr>
        <w:rPr>
          <w:rFonts w:ascii="Arial Unicode" w:hAnsi="Arial Unicode"/>
          <w:i/>
          <w:sz w:val="18"/>
          <w:szCs w:val="18"/>
        </w:rPr>
      </w:pPr>
    </w:p>
    <w:p w:rsidR="00402CEF" w:rsidRPr="00A73A51" w:rsidRDefault="00402CEF" w:rsidP="00402CEF">
      <w:pPr>
        <w:jc w:val="both"/>
        <w:rPr>
          <w:rFonts w:ascii="Arial Unicode" w:hAnsi="Arial Unicode" w:cs="Sylfaen"/>
          <w:i/>
          <w:sz w:val="18"/>
          <w:szCs w:val="18"/>
          <w:lang w:val="pt-BR"/>
        </w:rPr>
      </w:pPr>
      <w:r w:rsidRPr="00A73A51">
        <w:rPr>
          <w:rFonts w:ascii="Arial Unicode" w:hAnsi="Arial Unicode"/>
          <w:i/>
          <w:sz w:val="18"/>
          <w:szCs w:val="18"/>
        </w:rPr>
        <w:t xml:space="preserve">* </w:t>
      </w:r>
      <w:r w:rsidRPr="00A73A51">
        <w:rPr>
          <w:rFonts w:ascii="Arial Unicode" w:hAnsi="Arial Unicode" w:cs="Sylfaen"/>
          <w:i/>
          <w:sz w:val="18"/>
          <w:szCs w:val="18"/>
          <w:lang w:val="pt-BR"/>
        </w:rPr>
        <w:t>Վճարմանենթակագումարներըներկայացվում են աճողականկարգով: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02CEF" w:rsidRPr="00A73A51" w:rsidRDefault="00402CEF" w:rsidP="00145C83">
      <w:pPr>
        <w:jc w:val="both"/>
        <w:rPr>
          <w:rFonts w:ascii="Arial Unicode" w:hAnsi="Arial Unicode"/>
          <w:i/>
          <w:sz w:val="18"/>
          <w:szCs w:val="18"/>
          <w:lang w:val="pt-BR"/>
        </w:rPr>
      </w:pPr>
      <w:r w:rsidRPr="00A73A51">
        <w:rPr>
          <w:rFonts w:ascii="Arial Unicode" w:hAnsi="Arial Unicode" w:cs="Sylfaen"/>
          <w:i/>
          <w:sz w:val="18"/>
          <w:szCs w:val="18"/>
          <w:lang w:val="pt-BR"/>
        </w:rPr>
        <w:t xml:space="preserve">** հրավերում գումարները նշվում են տոկոսով, իսկ պայմանագիրը կնքելիս տոկոսի փոխարեն նշվում է կոնկրետ գումարի </w:t>
      </w:r>
      <w:r w:rsidR="00145C83" w:rsidRPr="00A73A51">
        <w:rPr>
          <w:rFonts w:ascii="Arial Unicode" w:hAnsi="Arial Unicode" w:cs="Sylfaen"/>
          <w:i/>
          <w:sz w:val="18"/>
          <w:szCs w:val="18"/>
          <w:lang w:val="pt-BR"/>
        </w:rPr>
        <w:t>չա</w:t>
      </w:r>
    </w:p>
    <w:tbl>
      <w:tblPr>
        <w:tblW w:w="9639" w:type="dxa"/>
        <w:jc w:val="center"/>
        <w:tblInd w:w="409" w:type="dxa"/>
        <w:tblLayout w:type="fixed"/>
        <w:tblLook w:val="0000"/>
      </w:tblPr>
      <w:tblGrid>
        <w:gridCol w:w="4536"/>
        <w:gridCol w:w="760"/>
        <w:gridCol w:w="4343"/>
      </w:tblGrid>
      <w:tr w:rsidR="00402CEF" w:rsidRPr="00A73A51" w:rsidTr="005850CF">
        <w:trPr>
          <w:jc w:val="center"/>
        </w:trPr>
        <w:tc>
          <w:tcPr>
            <w:tcW w:w="4536" w:type="dxa"/>
          </w:tcPr>
          <w:p w:rsidR="00A73A51" w:rsidRPr="00A73A51" w:rsidRDefault="00A73A51" w:rsidP="00A73A51">
            <w:pPr>
              <w:spacing w:after="0" w:line="480" w:lineRule="auto"/>
              <w:jc w:val="center"/>
              <w:rPr>
                <w:rFonts w:ascii="Arial Unicode" w:hAnsi="Arial Unicode"/>
                <w:b/>
                <w:sz w:val="20"/>
                <w:lang w:val="nb-NO"/>
              </w:rPr>
            </w:pPr>
            <w:r w:rsidRPr="00A73A51">
              <w:rPr>
                <w:rFonts w:ascii="Arial Unicode" w:hAnsi="Arial Unicode"/>
                <w:b/>
                <w:sz w:val="20"/>
                <w:lang w:val="hy-AM"/>
              </w:rPr>
              <w:t>Պ Ա Տ Վ Ի Ր Ա Տ ՈՒ</w:t>
            </w:r>
          </w:p>
          <w:p w:rsidR="00A73A51" w:rsidRPr="00A73A51" w:rsidRDefault="00A73A51" w:rsidP="00A73A51">
            <w:pPr>
              <w:spacing w:after="0" w:line="480" w:lineRule="auto"/>
              <w:jc w:val="center"/>
              <w:rPr>
                <w:rFonts w:ascii="Arial Unicode" w:hAnsi="Arial Unicode" w:cs="Sylfaen"/>
                <w:sz w:val="20"/>
                <w:szCs w:val="20"/>
                <w:lang w:val="hy-AM"/>
              </w:rPr>
            </w:pPr>
            <w:r w:rsidRPr="00A73A51">
              <w:rPr>
                <w:rFonts w:ascii="Arial Unicode" w:hAnsi="Arial Unicode" w:cs="Sylfaen"/>
                <w:sz w:val="20"/>
                <w:szCs w:val="20"/>
                <w:lang w:val="hy-AM"/>
              </w:rPr>
              <w:t>Խաչփարի  համայնքապետարան</w:t>
            </w:r>
          </w:p>
          <w:p w:rsidR="00A73A51" w:rsidRPr="00A73A51" w:rsidRDefault="00A73A51" w:rsidP="00A73A51">
            <w:pPr>
              <w:spacing w:after="0" w:line="480" w:lineRule="auto"/>
              <w:rPr>
                <w:rFonts w:ascii="Arial Unicode" w:hAnsi="Arial Unicode"/>
                <w:sz w:val="20"/>
                <w:szCs w:val="20"/>
                <w:lang w:val="hy-AM"/>
              </w:rPr>
            </w:pPr>
            <w:r w:rsidRPr="00A73A51">
              <w:rPr>
                <w:rFonts w:ascii="Arial Unicode" w:hAnsi="Arial Unicode" w:cs="Sylfaen"/>
                <w:sz w:val="20"/>
                <w:szCs w:val="20"/>
                <w:lang w:val="hy-AM"/>
              </w:rPr>
              <w:t xml:space="preserve">            գ. Խաչփար 7-րդ փողոց թիվ 6</w:t>
            </w:r>
          </w:p>
          <w:p w:rsidR="00A73A51" w:rsidRPr="00A73A51" w:rsidRDefault="00A73A51" w:rsidP="00A73A51">
            <w:pPr>
              <w:spacing w:after="0" w:line="480" w:lineRule="auto"/>
              <w:jc w:val="center"/>
              <w:rPr>
                <w:rFonts w:ascii="Arial Unicode" w:hAnsi="Arial Unicode"/>
                <w:sz w:val="20"/>
                <w:szCs w:val="20"/>
                <w:lang w:val="hy-AM"/>
              </w:rPr>
            </w:pPr>
            <w:r w:rsidRPr="00A73A51">
              <w:rPr>
                <w:rFonts w:ascii="Arial Unicode" w:hAnsi="Arial Unicode" w:cs="Sylfaen"/>
                <w:sz w:val="20"/>
                <w:szCs w:val="20"/>
                <w:lang w:val="hy-AM"/>
              </w:rPr>
              <w:lastRenderedPageBreak/>
              <w:t>ՀՀ Ֆն Գործառնական Վարչություն</w:t>
            </w:r>
          </w:p>
          <w:p w:rsidR="00A73A51" w:rsidRPr="00A73A51" w:rsidRDefault="00A73A51" w:rsidP="00A73A51">
            <w:pPr>
              <w:spacing w:after="0" w:line="480" w:lineRule="auto"/>
              <w:jc w:val="center"/>
              <w:rPr>
                <w:rFonts w:ascii="Arial Unicode" w:hAnsi="Arial Unicode" w:cs="Times Armenian"/>
                <w:sz w:val="20"/>
                <w:szCs w:val="20"/>
                <w:lang w:val="hy-AM"/>
              </w:rPr>
            </w:pPr>
            <w:r w:rsidRPr="00A73A51">
              <w:rPr>
                <w:rFonts w:ascii="Arial Unicode" w:hAnsi="Arial Unicode" w:cs="Sylfaen"/>
                <w:sz w:val="20"/>
                <w:szCs w:val="20"/>
                <w:lang w:val="hy-AM"/>
              </w:rPr>
              <w:t>Հ</w:t>
            </w:r>
            <w:r w:rsidRPr="00A73A51">
              <w:rPr>
                <w:rFonts w:ascii="Arial Unicode" w:hAnsi="Arial Unicode" w:cs="Times Armenian"/>
                <w:sz w:val="20"/>
                <w:szCs w:val="20"/>
                <w:lang w:val="hy-AM"/>
              </w:rPr>
              <w:t>/</w:t>
            </w:r>
            <w:r w:rsidRPr="00A73A51">
              <w:rPr>
                <w:rFonts w:ascii="Arial Unicode" w:hAnsi="Arial Unicode" w:cs="Sylfaen"/>
                <w:sz w:val="20"/>
                <w:szCs w:val="20"/>
                <w:lang w:val="hy-AM"/>
              </w:rPr>
              <w:t>Հ</w:t>
            </w:r>
            <w:r w:rsidRPr="00A73A51">
              <w:rPr>
                <w:rFonts w:ascii="Arial Unicode" w:hAnsi="Arial Unicode" w:cs="Times Armenian"/>
                <w:sz w:val="20"/>
                <w:szCs w:val="20"/>
                <w:lang w:val="hy-AM"/>
              </w:rPr>
              <w:t xml:space="preserve"> </w:t>
            </w:r>
            <w:r w:rsidRPr="00A73A51">
              <w:rPr>
                <w:rFonts w:ascii="Arial Unicode" w:hAnsi="Arial Unicode"/>
                <w:sz w:val="18"/>
                <w:lang w:val="pt-BR"/>
              </w:rPr>
              <w:t>900432270024</w:t>
            </w:r>
          </w:p>
          <w:p w:rsidR="00A73A51" w:rsidRPr="00A73A51" w:rsidRDefault="00A73A51" w:rsidP="00A73A51">
            <w:pPr>
              <w:spacing w:after="0" w:line="480" w:lineRule="auto"/>
              <w:jc w:val="center"/>
              <w:rPr>
                <w:rFonts w:ascii="Arial Unicode" w:hAnsi="Arial Unicode" w:cs="Times Armenian"/>
                <w:sz w:val="20"/>
                <w:szCs w:val="20"/>
                <w:lang w:val="hy-AM"/>
              </w:rPr>
            </w:pPr>
            <w:r w:rsidRPr="00A73A51">
              <w:rPr>
                <w:rFonts w:ascii="Arial Unicode" w:hAnsi="Arial Unicode" w:cs="Times Armenian"/>
                <w:sz w:val="20"/>
                <w:szCs w:val="20"/>
                <w:lang w:val="hy-AM"/>
              </w:rPr>
              <w:t>ՀՎՀՀ 03801007</w:t>
            </w:r>
          </w:p>
          <w:p w:rsidR="00A73A51" w:rsidRPr="00A73A51" w:rsidRDefault="00A73A51" w:rsidP="00A73A51">
            <w:pPr>
              <w:spacing w:after="0" w:line="480" w:lineRule="auto"/>
              <w:rPr>
                <w:rFonts w:ascii="Arial Unicode" w:hAnsi="Arial Unicode" w:cs="Times Armenian"/>
                <w:sz w:val="20"/>
                <w:szCs w:val="20"/>
                <w:lang w:val="hy-AM"/>
              </w:rPr>
            </w:pPr>
            <w:r w:rsidRPr="00A73A51">
              <w:rPr>
                <w:rFonts w:ascii="Arial Unicode" w:hAnsi="Arial Unicode" w:cs="Times Armenian"/>
                <w:sz w:val="20"/>
                <w:szCs w:val="20"/>
                <w:lang w:val="hy-AM"/>
              </w:rPr>
              <w:t>Համայնքի ղեկավար             Ղ. Մարտիրոսյան</w:t>
            </w:r>
            <w:r w:rsidRPr="00A73A51">
              <w:rPr>
                <w:rFonts w:ascii="Arial Unicode" w:hAnsi="Arial Unicode"/>
                <w:sz w:val="20"/>
                <w:lang w:val="hy-AM"/>
              </w:rPr>
              <w:t xml:space="preserve">           </w:t>
            </w:r>
          </w:p>
          <w:p w:rsidR="00A73A51" w:rsidRPr="00A73A51" w:rsidRDefault="00A73A51" w:rsidP="00A73A51">
            <w:pPr>
              <w:spacing w:after="0" w:line="480" w:lineRule="auto"/>
              <w:rPr>
                <w:rFonts w:ascii="Arial Unicode" w:hAnsi="Arial Unicode"/>
                <w:sz w:val="20"/>
                <w:lang w:val="hy-AM"/>
              </w:rPr>
            </w:pPr>
            <w:r w:rsidRPr="00A73A51">
              <w:rPr>
                <w:rFonts w:ascii="Arial Unicode" w:hAnsi="Arial Unicode"/>
                <w:sz w:val="18"/>
                <w:lang w:val="hy-AM"/>
              </w:rPr>
              <w:t>Կ.Տ</w:t>
            </w:r>
          </w:p>
          <w:p w:rsidR="00A73A51" w:rsidRPr="00A73A51" w:rsidRDefault="00A73A51" w:rsidP="00A73A51">
            <w:pPr>
              <w:spacing w:after="0" w:line="480" w:lineRule="auto"/>
              <w:jc w:val="center"/>
              <w:rPr>
                <w:rFonts w:ascii="Arial Unicode" w:hAnsi="Arial Unicode"/>
                <w:sz w:val="20"/>
                <w:lang w:val="pt-BR"/>
              </w:rPr>
            </w:pPr>
            <w:r w:rsidRPr="00A73A51">
              <w:rPr>
                <w:rFonts w:ascii="Arial Unicode" w:hAnsi="Arial Unicode"/>
                <w:sz w:val="18"/>
                <w:lang w:val="hy-AM"/>
              </w:rPr>
              <w:t>Կ.Տ</w:t>
            </w:r>
          </w:p>
          <w:p w:rsidR="00402CEF" w:rsidRPr="00A73A51" w:rsidRDefault="00A73A51" w:rsidP="005850CF">
            <w:pPr>
              <w:jc w:val="center"/>
              <w:rPr>
                <w:rFonts w:ascii="Arial Unicode" w:hAnsi="Arial Unicode"/>
                <w:sz w:val="18"/>
                <w:szCs w:val="18"/>
                <w:lang w:val="en-US"/>
              </w:rPr>
            </w:pPr>
            <w:r w:rsidRPr="00A73A51">
              <w:rPr>
                <w:rFonts w:ascii="Arial Unicode" w:hAnsi="Arial Unicode"/>
                <w:sz w:val="18"/>
                <w:szCs w:val="18"/>
                <w:lang w:val="en-US"/>
              </w:rPr>
              <w:t xml:space="preserve"> </w:t>
            </w:r>
          </w:p>
        </w:tc>
        <w:tc>
          <w:tcPr>
            <w:tcW w:w="760" w:type="dxa"/>
          </w:tcPr>
          <w:p w:rsidR="00402CEF" w:rsidRPr="00A73A51" w:rsidRDefault="00402CEF" w:rsidP="005850CF">
            <w:pPr>
              <w:spacing w:line="360" w:lineRule="auto"/>
              <w:jc w:val="center"/>
              <w:rPr>
                <w:rFonts w:ascii="Arial Unicode" w:hAnsi="Arial Unicode"/>
                <w:lang w:val="hy-AM"/>
              </w:rPr>
            </w:pPr>
          </w:p>
        </w:tc>
        <w:tc>
          <w:tcPr>
            <w:tcW w:w="4343" w:type="dxa"/>
          </w:tcPr>
          <w:p w:rsidR="00402CEF" w:rsidRPr="00A73A51" w:rsidRDefault="00402CEF" w:rsidP="005850CF">
            <w:pPr>
              <w:spacing w:line="360" w:lineRule="auto"/>
              <w:jc w:val="center"/>
              <w:rPr>
                <w:rFonts w:ascii="Arial Unicode" w:hAnsi="Arial Unicode" w:cs="Sylfaen"/>
                <w:b/>
                <w:bCs/>
                <w:sz w:val="20"/>
                <w:szCs w:val="20"/>
              </w:rPr>
            </w:pPr>
            <w:r w:rsidRPr="00A73A51">
              <w:rPr>
                <w:rFonts w:ascii="Arial Unicode" w:hAnsi="Arial Unicode" w:cs="Sylfaen"/>
                <w:b/>
                <w:bCs/>
                <w:sz w:val="20"/>
                <w:szCs w:val="20"/>
                <w:lang w:val="pt-BR"/>
              </w:rPr>
              <w:t>ԿԱՊԱԼԱՌՈՒ</w:t>
            </w:r>
          </w:p>
          <w:p w:rsidR="00402CEF" w:rsidRPr="00A73A51" w:rsidRDefault="00402CEF" w:rsidP="005850CF">
            <w:pPr>
              <w:jc w:val="center"/>
              <w:rPr>
                <w:rFonts w:ascii="Arial Unicode" w:hAnsi="Arial Unicode"/>
              </w:rPr>
            </w:pPr>
          </w:p>
          <w:p w:rsidR="00402CEF" w:rsidRPr="00A73A51" w:rsidRDefault="00402CEF" w:rsidP="005850CF">
            <w:pPr>
              <w:jc w:val="center"/>
              <w:rPr>
                <w:rFonts w:ascii="Arial Unicode" w:hAnsi="Arial Unicode"/>
              </w:rPr>
            </w:pPr>
          </w:p>
          <w:p w:rsidR="00402CEF" w:rsidRPr="00A73A51" w:rsidRDefault="00402CEF" w:rsidP="005850CF">
            <w:pPr>
              <w:jc w:val="center"/>
              <w:rPr>
                <w:rFonts w:ascii="Arial Unicode" w:hAnsi="Arial Unicode"/>
              </w:rPr>
            </w:pPr>
          </w:p>
          <w:p w:rsidR="00402CEF" w:rsidRPr="00A73A51" w:rsidRDefault="00402CEF" w:rsidP="005850CF">
            <w:pPr>
              <w:jc w:val="center"/>
              <w:rPr>
                <w:rFonts w:ascii="Arial Unicode" w:hAnsi="Arial Unicode"/>
              </w:rPr>
            </w:pPr>
          </w:p>
          <w:p w:rsidR="00402CEF" w:rsidRPr="00A73A51" w:rsidRDefault="00402CEF" w:rsidP="005850CF">
            <w:pPr>
              <w:jc w:val="center"/>
              <w:rPr>
                <w:rFonts w:ascii="Arial Unicode" w:hAnsi="Arial Unicode"/>
              </w:rPr>
            </w:pPr>
          </w:p>
          <w:p w:rsidR="00402CEF" w:rsidRPr="00A73A51" w:rsidRDefault="00402CEF" w:rsidP="005850CF">
            <w:pPr>
              <w:jc w:val="center"/>
              <w:rPr>
                <w:rFonts w:ascii="Arial Unicode" w:hAnsi="Arial Unicode"/>
              </w:rPr>
            </w:pPr>
            <w:r w:rsidRPr="00A73A51">
              <w:rPr>
                <w:rFonts w:ascii="Arial Unicode" w:hAnsi="Arial Unicode"/>
              </w:rPr>
              <w:t>---------------------------------</w:t>
            </w:r>
          </w:p>
          <w:p w:rsidR="00402CEF" w:rsidRPr="00A73A51" w:rsidRDefault="00402CEF" w:rsidP="005850CF">
            <w:pPr>
              <w:jc w:val="center"/>
              <w:rPr>
                <w:rFonts w:ascii="Arial Unicode" w:hAnsi="Arial Unicode"/>
                <w:sz w:val="18"/>
                <w:szCs w:val="18"/>
              </w:rPr>
            </w:pPr>
            <w:r w:rsidRPr="00A73A51">
              <w:rPr>
                <w:rFonts w:ascii="Arial Unicode" w:hAnsi="Arial Unicode"/>
                <w:sz w:val="18"/>
                <w:szCs w:val="18"/>
              </w:rPr>
              <w:t>/</w:t>
            </w:r>
            <w:r w:rsidRPr="00A73A51">
              <w:rPr>
                <w:rFonts w:ascii="Arial Unicode" w:hAnsi="Arial Unicode" w:cs="Sylfaen"/>
                <w:sz w:val="18"/>
                <w:szCs w:val="18"/>
              </w:rPr>
              <w:t>ստորագրություն</w:t>
            </w:r>
            <w:r w:rsidRPr="00A73A51">
              <w:rPr>
                <w:rFonts w:ascii="Arial Unicode" w:hAnsi="Arial Unicode"/>
                <w:sz w:val="18"/>
                <w:szCs w:val="18"/>
              </w:rPr>
              <w:t>/</w:t>
            </w:r>
          </w:p>
          <w:p w:rsidR="00402CEF" w:rsidRPr="00A73A51" w:rsidRDefault="00402CEF" w:rsidP="005850CF">
            <w:pPr>
              <w:jc w:val="center"/>
              <w:rPr>
                <w:rFonts w:ascii="Arial Unicode" w:hAnsi="Arial Unicode"/>
              </w:rPr>
            </w:pPr>
            <w:r w:rsidRPr="00A73A51">
              <w:rPr>
                <w:rFonts w:ascii="Arial Unicode" w:hAnsi="Arial Unicode" w:cs="Sylfaen"/>
                <w:sz w:val="18"/>
                <w:szCs w:val="18"/>
              </w:rPr>
              <w:t>Կ</w:t>
            </w:r>
            <w:r w:rsidRPr="00A73A51">
              <w:rPr>
                <w:rFonts w:ascii="Arial Unicode" w:hAnsi="Arial Unicode"/>
                <w:sz w:val="18"/>
                <w:szCs w:val="18"/>
              </w:rPr>
              <w:t>.</w:t>
            </w:r>
            <w:r w:rsidRPr="00A73A51">
              <w:rPr>
                <w:rFonts w:ascii="Arial Unicode" w:hAnsi="Arial Unicode" w:cs="Sylfaen"/>
                <w:sz w:val="18"/>
                <w:szCs w:val="18"/>
              </w:rPr>
              <w:t>Տ</w:t>
            </w:r>
          </w:p>
        </w:tc>
      </w:tr>
    </w:tbl>
    <w:p w:rsidR="00402CEF" w:rsidRPr="00A73A51" w:rsidRDefault="00402CEF" w:rsidP="00402CEF">
      <w:pPr>
        <w:jc w:val="right"/>
        <w:rPr>
          <w:rFonts w:ascii="Arial Unicode" w:hAnsi="Arial Unicode"/>
          <w:sz w:val="20"/>
          <w:lang w:val="es-ES"/>
        </w:rPr>
      </w:pPr>
    </w:p>
    <w:p w:rsidR="00402CEF" w:rsidRPr="00A73A51" w:rsidRDefault="00402CEF" w:rsidP="00402CEF">
      <w:pPr>
        <w:rPr>
          <w:rFonts w:ascii="Arial Unicode" w:hAnsi="Arial Unicode"/>
          <w:sz w:val="20"/>
          <w:lang w:val="en-US"/>
        </w:rPr>
        <w:sectPr w:rsidR="00402CEF" w:rsidRPr="00A73A51" w:rsidSect="005850CF">
          <w:footnotePr>
            <w:pos w:val="beneathText"/>
          </w:footnotePr>
          <w:pgSz w:w="11906" w:h="16838" w:code="9"/>
          <w:pgMar w:top="533" w:right="849" w:bottom="720" w:left="663" w:header="561" w:footer="561" w:gutter="0"/>
          <w:cols w:space="720"/>
        </w:sectPr>
      </w:pPr>
    </w:p>
    <w:p w:rsidR="00145C83" w:rsidRPr="00A73A51" w:rsidRDefault="00145C83" w:rsidP="00145C83">
      <w:pPr>
        <w:autoSpaceDE w:val="0"/>
        <w:autoSpaceDN w:val="0"/>
        <w:adjustRightInd w:val="0"/>
        <w:rPr>
          <w:rFonts w:ascii="Arial Unicode" w:hAnsi="Arial Unicode" w:cs="TimesArmenianPSMT"/>
          <w:i/>
          <w:sz w:val="20"/>
          <w:lang w:val="en-US"/>
        </w:rPr>
      </w:pPr>
      <w:r w:rsidRPr="00A73A51">
        <w:rPr>
          <w:rFonts w:ascii="Arial Unicode" w:hAnsi="Arial Unicode" w:cs="TimesArmenianPSMT"/>
          <w:i/>
          <w:sz w:val="20"/>
          <w:lang w:val="en-US"/>
        </w:rPr>
        <w:lastRenderedPageBreak/>
        <w:t xml:space="preserve">                                                                                                                                                                                                         </w:t>
      </w:r>
    </w:p>
    <w:p w:rsidR="00402CEF" w:rsidRPr="00A73A51" w:rsidRDefault="00145C83" w:rsidP="00145C83">
      <w:pPr>
        <w:autoSpaceDE w:val="0"/>
        <w:autoSpaceDN w:val="0"/>
        <w:adjustRightInd w:val="0"/>
        <w:rPr>
          <w:rFonts w:ascii="Arial Unicode" w:hAnsi="Arial Unicode" w:cs="TimesArmenianPSMT"/>
          <w:i/>
          <w:sz w:val="20"/>
        </w:rPr>
      </w:pPr>
      <w:r w:rsidRPr="00A73A51">
        <w:rPr>
          <w:rFonts w:ascii="Arial Unicode" w:hAnsi="Arial Unicode" w:cs="TimesArmenianPSMT"/>
          <w:i/>
          <w:sz w:val="20"/>
          <w:lang w:val="en-US"/>
        </w:rPr>
        <w:t xml:space="preserve">                                                                                                                                                                </w:t>
      </w:r>
      <w:r w:rsidR="00402CEF" w:rsidRPr="00A73A51">
        <w:rPr>
          <w:rFonts w:ascii="Arial Unicode" w:hAnsi="Arial Unicode" w:cs="TimesArmenianPSMT"/>
          <w:i/>
          <w:sz w:val="20"/>
        </w:rPr>
        <w:t>Հավելված 3</w:t>
      </w:r>
    </w:p>
    <w:p w:rsidR="00402CEF" w:rsidRPr="00A73A51" w:rsidRDefault="00402CEF" w:rsidP="00402CEF">
      <w:pPr>
        <w:autoSpaceDE w:val="0"/>
        <w:autoSpaceDN w:val="0"/>
        <w:adjustRightInd w:val="0"/>
        <w:jc w:val="right"/>
        <w:rPr>
          <w:rFonts w:ascii="Arial Unicode" w:hAnsi="Arial Unicode" w:cs="TimesArmenianPSMT"/>
          <w:i/>
          <w:sz w:val="20"/>
        </w:rPr>
      </w:pPr>
      <w:r w:rsidRPr="00A73A51">
        <w:rPr>
          <w:rFonts w:ascii="Arial Unicode" w:hAnsi="Arial Unicode" w:cs="TimesArmenianPSMT"/>
          <w:i/>
          <w:sz w:val="20"/>
        </w:rPr>
        <w:t xml:space="preserve">«         »              20  թ. կնքված </w:t>
      </w:r>
    </w:p>
    <w:p w:rsidR="00402CEF" w:rsidRPr="00A73A51" w:rsidRDefault="00402CEF" w:rsidP="00402CEF">
      <w:pPr>
        <w:autoSpaceDE w:val="0"/>
        <w:autoSpaceDN w:val="0"/>
        <w:adjustRightInd w:val="0"/>
        <w:jc w:val="right"/>
        <w:rPr>
          <w:rFonts w:ascii="Arial Unicode" w:hAnsi="Arial Unicode" w:cs="TimesArmenianPSMT"/>
          <w:i/>
          <w:sz w:val="20"/>
        </w:rPr>
      </w:pPr>
      <w:r w:rsidRPr="00A73A51">
        <w:rPr>
          <w:rFonts w:ascii="Arial Unicode" w:hAnsi="Arial Unicode" w:cs="TimesArmenianPSMT"/>
          <w:i/>
          <w:sz w:val="20"/>
        </w:rPr>
        <w:t xml:space="preserve">                      ծածկագրով պայմանագրի</w:t>
      </w:r>
    </w:p>
    <w:p w:rsidR="00402CEF" w:rsidRPr="00A73A51" w:rsidRDefault="00402CEF" w:rsidP="00402CEF">
      <w:pPr>
        <w:autoSpaceDE w:val="0"/>
        <w:autoSpaceDN w:val="0"/>
        <w:adjustRightInd w:val="0"/>
        <w:jc w:val="right"/>
        <w:rPr>
          <w:rFonts w:ascii="Arial Unicode" w:hAnsi="Arial Unicode" w:cs="TimesArmenianPSMT"/>
          <w:i/>
          <w:sz w:val="20"/>
        </w:rPr>
      </w:pPr>
    </w:p>
    <w:tbl>
      <w:tblPr>
        <w:tblW w:w="9750" w:type="dxa"/>
        <w:jc w:val="center"/>
        <w:tblCellSpacing w:w="7" w:type="dxa"/>
        <w:tblCellMar>
          <w:left w:w="0" w:type="dxa"/>
          <w:right w:w="0" w:type="dxa"/>
        </w:tblCellMar>
        <w:tblLook w:val="0000"/>
      </w:tblPr>
      <w:tblGrid>
        <w:gridCol w:w="4587"/>
        <w:gridCol w:w="14"/>
        <w:gridCol w:w="5149"/>
      </w:tblGrid>
      <w:tr w:rsidR="00402CEF" w:rsidRPr="00A73A51" w:rsidDel="004B29A5" w:rsidTr="005850CF">
        <w:trPr>
          <w:tblCellSpacing w:w="7" w:type="dxa"/>
          <w:jc w:val="center"/>
        </w:trPr>
        <w:tc>
          <w:tcPr>
            <w:tcW w:w="0" w:type="auto"/>
            <w:gridSpan w:val="2"/>
            <w:vAlign w:val="center"/>
          </w:tcPr>
          <w:p w:rsidR="00402CEF" w:rsidRPr="00A73A51" w:rsidDel="004B29A5" w:rsidRDefault="00402CEF" w:rsidP="005850CF">
            <w:pPr>
              <w:rPr>
                <w:rFonts w:ascii="Arial Unicode" w:hAnsi="Arial Unicode"/>
                <w:iCs/>
                <w:sz w:val="21"/>
                <w:szCs w:val="21"/>
              </w:rPr>
            </w:pPr>
          </w:p>
        </w:tc>
        <w:tc>
          <w:tcPr>
            <w:tcW w:w="0" w:type="auto"/>
            <w:vAlign w:val="center"/>
          </w:tcPr>
          <w:p w:rsidR="00402CEF" w:rsidRPr="00A73A51" w:rsidDel="004B29A5" w:rsidRDefault="00402CEF" w:rsidP="005850CF">
            <w:pPr>
              <w:rPr>
                <w:rFonts w:ascii="Arial Unicode" w:hAnsi="Arial Unicode" w:cs="Arial"/>
                <w:iCs/>
                <w:sz w:val="21"/>
                <w:szCs w:val="21"/>
              </w:rPr>
            </w:pPr>
          </w:p>
        </w:tc>
      </w:tr>
      <w:tr w:rsidR="00402CEF" w:rsidRPr="00A73A51" w:rsidTr="005850CF">
        <w:trPr>
          <w:tblCellSpacing w:w="7" w:type="dxa"/>
          <w:jc w:val="center"/>
        </w:trPr>
        <w:tc>
          <w:tcPr>
            <w:tcW w:w="0" w:type="auto"/>
            <w:vAlign w:val="center"/>
          </w:tcPr>
          <w:p w:rsidR="00402CEF" w:rsidRPr="00A73A51" w:rsidRDefault="00CC211E" w:rsidP="005850CF">
            <w:pPr>
              <w:jc w:val="center"/>
              <w:rPr>
                <w:rFonts w:ascii="Arial Unicode" w:hAnsi="Arial Unicode"/>
                <w:iCs/>
                <w:sz w:val="21"/>
                <w:szCs w:val="21"/>
                <w:lang w:val="pt-BR"/>
              </w:rPr>
            </w:pPr>
            <w:r w:rsidRPr="00CC211E">
              <w:rPr>
                <w:rFonts w:ascii="Arial Unicode" w:hAnsi="Arial Unicode"/>
                <w:noProof/>
                <w:sz w:val="24"/>
                <w:szCs w:val="24"/>
              </w:rPr>
              <w:pict>
                <v:rect id="Прямоугольник 1" o:spid="_x0000_s1026" style="position:absolute;left:0;text-align:left;margin-left:189pt;margin-top:13.2pt;width:9pt;height:81pt;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w:r>
            <w:r w:rsidR="00402CEF" w:rsidRPr="00A73A51">
              <w:rPr>
                <w:rFonts w:ascii="Arial Unicode" w:hAnsi="Arial Unicode"/>
                <w:iCs/>
                <w:sz w:val="21"/>
                <w:szCs w:val="21"/>
              </w:rPr>
              <w:t>Պայմանագրիկողմ</w:t>
            </w:r>
          </w:p>
          <w:p w:rsidR="00402CEF" w:rsidRPr="00A73A51" w:rsidRDefault="00402CEF" w:rsidP="005850CF">
            <w:pPr>
              <w:jc w:val="center"/>
              <w:rPr>
                <w:rFonts w:ascii="Arial Unicode" w:hAnsi="Arial Unicode"/>
                <w:iCs/>
                <w:sz w:val="21"/>
                <w:szCs w:val="21"/>
                <w:lang w:val="pt-BR"/>
              </w:rPr>
            </w:pPr>
            <w:r w:rsidRPr="00A73A51">
              <w:rPr>
                <w:rFonts w:ascii="Arial Unicode" w:hAnsi="Arial Unicode"/>
                <w:iCs/>
                <w:sz w:val="21"/>
                <w:szCs w:val="21"/>
                <w:lang w:val="pt-BR"/>
              </w:rPr>
              <w:t>___________________________</w:t>
            </w:r>
          </w:p>
          <w:p w:rsidR="00402CEF" w:rsidRPr="00A73A51" w:rsidRDefault="00402CEF" w:rsidP="005850CF">
            <w:pPr>
              <w:jc w:val="center"/>
              <w:rPr>
                <w:rFonts w:ascii="Arial Unicode" w:hAnsi="Arial Unicode"/>
                <w:iCs/>
                <w:sz w:val="21"/>
                <w:szCs w:val="21"/>
                <w:lang w:val="pt-BR"/>
              </w:rPr>
            </w:pPr>
            <w:r w:rsidRPr="00A73A51">
              <w:rPr>
                <w:rFonts w:ascii="Arial Unicode" w:hAnsi="Arial Unicode"/>
                <w:iCs/>
                <w:sz w:val="21"/>
                <w:szCs w:val="21"/>
                <w:lang w:val="pt-BR"/>
              </w:rPr>
              <w:t>___________________________</w:t>
            </w:r>
          </w:p>
          <w:p w:rsidR="00402CEF" w:rsidRPr="00A73A51" w:rsidRDefault="00402CEF" w:rsidP="005850CF">
            <w:pPr>
              <w:jc w:val="center"/>
              <w:rPr>
                <w:rFonts w:ascii="Arial Unicode" w:hAnsi="Arial Unicode"/>
                <w:iCs/>
                <w:sz w:val="21"/>
                <w:szCs w:val="21"/>
                <w:lang w:val="pt-BR"/>
              </w:rPr>
            </w:pPr>
            <w:r w:rsidRPr="00A73A51">
              <w:rPr>
                <w:rFonts w:ascii="Arial Unicode" w:hAnsi="Arial Unicode"/>
                <w:iCs/>
                <w:sz w:val="21"/>
                <w:szCs w:val="21"/>
              </w:rPr>
              <w:t>գտնվելուվայրը</w:t>
            </w:r>
            <w:r w:rsidRPr="00A73A51">
              <w:rPr>
                <w:rFonts w:ascii="Arial Unicode" w:hAnsi="Arial Unicode"/>
                <w:iCs/>
                <w:sz w:val="21"/>
                <w:szCs w:val="21"/>
                <w:lang w:val="pt-BR"/>
              </w:rPr>
              <w:t xml:space="preserve"> ______________</w:t>
            </w:r>
          </w:p>
          <w:p w:rsidR="00402CEF" w:rsidRPr="00A73A51" w:rsidRDefault="00402CEF" w:rsidP="005850CF">
            <w:pPr>
              <w:jc w:val="center"/>
              <w:rPr>
                <w:rFonts w:ascii="Arial Unicode" w:hAnsi="Arial Unicode"/>
                <w:iCs/>
                <w:sz w:val="21"/>
                <w:szCs w:val="21"/>
                <w:lang w:val="pt-BR"/>
              </w:rPr>
            </w:pPr>
            <w:r w:rsidRPr="00A73A51">
              <w:rPr>
                <w:rFonts w:ascii="Arial Unicode" w:hAnsi="Arial Unicode"/>
                <w:iCs/>
                <w:sz w:val="21"/>
                <w:szCs w:val="21"/>
              </w:rPr>
              <w:t>հհ</w:t>
            </w:r>
            <w:r w:rsidRPr="00A73A51">
              <w:rPr>
                <w:rFonts w:ascii="Arial Unicode" w:hAnsi="Arial Unicode"/>
                <w:iCs/>
                <w:sz w:val="21"/>
                <w:szCs w:val="21"/>
                <w:lang w:val="pt-BR"/>
              </w:rPr>
              <w:t xml:space="preserve"> _________________________ </w:t>
            </w:r>
          </w:p>
          <w:p w:rsidR="00402CEF" w:rsidRPr="00A73A51" w:rsidRDefault="00402CEF" w:rsidP="005850CF">
            <w:pPr>
              <w:jc w:val="center"/>
              <w:rPr>
                <w:rFonts w:ascii="Arial Unicode" w:hAnsi="Arial Unicode"/>
                <w:iCs/>
                <w:sz w:val="21"/>
                <w:szCs w:val="21"/>
                <w:lang w:val="pt-BR"/>
              </w:rPr>
            </w:pPr>
            <w:r w:rsidRPr="00A73A51">
              <w:rPr>
                <w:rFonts w:ascii="Arial Unicode" w:hAnsi="Arial Unicode"/>
                <w:iCs/>
                <w:sz w:val="21"/>
                <w:szCs w:val="21"/>
              </w:rPr>
              <w:t>հվհհ</w:t>
            </w:r>
            <w:r w:rsidRPr="00A73A51">
              <w:rPr>
                <w:rFonts w:ascii="Arial Unicode" w:hAnsi="Arial Unicode"/>
                <w:iCs/>
                <w:sz w:val="21"/>
                <w:szCs w:val="21"/>
                <w:lang w:val="pt-BR"/>
              </w:rPr>
              <w:t xml:space="preserve"> _______________________ </w:t>
            </w:r>
          </w:p>
        </w:tc>
        <w:tc>
          <w:tcPr>
            <w:tcW w:w="0" w:type="auto"/>
            <w:gridSpan w:val="2"/>
            <w:vAlign w:val="center"/>
          </w:tcPr>
          <w:p w:rsidR="00402CEF" w:rsidRPr="00A73A51" w:rsidRDefault="00402CEF" w:rsidP="005850CF">
            <w:pPr>
              <w:jc w:val="center"/>
              <w:rPr>
                <w:rFonts w:ascii="Arial Unicode" w:hAnsi="Arial Unicode"/>
                <w:iCs/>
                <w:sz w:val="21"/>
                <w:szCs w:val="21"/>
                <w:lang w:val="pt-BR"/>
              </w:rPr>
            </w:pPr>
            <w:r w:rsidRPr="00A73A51">
              <w:rPr>
                <w:rFonts w:ascii="Arial Unicode" w:hAnsi="Arial Unicode"/>
                <w:iCs/>
                <w:sz w:val="21"/>
                <w:szCs w:val="21"/>
              </w:rPr>
              <w:t>Պատվիրատու</w:t>
            </w:r>
          </w:p>
          <w:p w:rsidR="00402CEF" w:rsidRPr="00A73A51" w:rsidRDefault="00402CEF" w:rsidP="005850CF">
            <w:pPr>
              <w:jc w:val="center"/>
              <w:rPr>
                <w:rFonts w:ascii="Arial Unicode" w:hAnsi="Arial Unicode"/>
                <w:iCs/>
                <w:sz w:val="21"/>
                <w:szCs w:val="21"/>
                <w:lang w:val="pt-BR"/>
              </w:rPr>
            </w:pPr>
            <w:r w:rsidRPr="00A73A51">
              <w:rPr>
                <w:rFonts w:ascii="Arial Unicode" w:hAnsi="Arial Unicode"/>
                <w:iCs/>
                <w:sz w:val="21"/>
                <w:szCs w:val="21"/>
                <w:lang w:val="pt-BR"/>
              </w:rPr>
              <w:t>_____________________________</w:t>
            </w:r>
          </w:p>
          <w:p w:rsidR="00402CEF" w:rsidRPr="00A73A51" w:rsidRDefault="00402CEF" w:rsidP="005850CF">
            <w:pPr>
              <w:jc w:val="center"/>
              <w:rPr>
                <w:rFonts w:ascii="Arial Unicode" w:hAnsi="Arial Unicode"/>
                <w:iCs/>
                <w:sz w:val="21"/>
                <w:szCs w:val="21"/>
                <w:lang w:val="pt-BR"/>
              </w:rPr>
            </w:pPr>
            <w:r w:rsidRPr="00A73A51">
              <w:rPr>
                <w:rFonts w:ascii="Arial Unicode" w:hAnsi="Arial Unicode"/>
                <w:iCs/>
                <w:sz w:val="21"/>
                <w:szCs w:val="21"/>
                <w:lang w:val="pt-BR"/>
              </w:rPr>
              <w:t>_____________________________</w:t>
            </w:r>
          </w:p>
          <w:p w:rsidR="00402CEF" w:rsidRPr="00A73A51" w:rsidRDefault="00402CEF" w:rsidP="005850CF">
            <w:pPr>
              <w:jc w:val="center"/>
              <w:rPr>
                <w:rFonts w:ascii="Arial Unicode" w:hAnsi="Arial Unicode"/>
                <w:iCs/>
                <w:sz w:val="21"/>
                <w:szCs w:val="21"/>
                <w:lang w:val="pt-BR"/>
              </w:rPr>
            </w:pPr>
            <w:r w:rsidRPr="00A73A51">
              <w:rPr>
                <w:rFonts w:ascii="Arial Unicode" w:hAnsi="Arial Unicode"/>
                <w:iCs/>
                <w:sz w:val="21"/>
                <w:szCs w:val="21"/>
              </w:rPr>
              <w:t>գտնվելուվայրը</w:t>
            </w:r>
            <w:r w:rsidRPr="00A73A51">
              <w:rPr>
                <w:rFonts w:ascii="Arial Unicode" w:hAnsi="Arial Unicode"/>
                <w:iCs/>
                <w:sz w:val="21"/>
                <w:szCs w:val="21"/>
                <w:lang w:val="pt-BR"/>
              </w:rPr>
              <w:t xml:space="preserve"> _________________</w:t>
            </w:r>
          </w:p>
          <w:p w:rsidR="00402CEF" w:rsidRPr="00A73A51" w:rsidRDefault="00402CEF" w:rsidP="005850CF">
            <w:pPr>
              <w:jc w:val="center"/>
              <w:rPr>
                <w:rFonts w:ascii="Arial Unicode" w:hAnsi="Arial Unicode"/>
                <w:iCs/>
                <w:sz w:val="21"/>
                <w:szCs w:val="21"/>
                <w:lang w:val="pt-BR"/>
              </w:rPr>
            </w:pPr>
            <w:r w:rsidRPr="00A73A51">
              <w:rPr>
                <w:rFonts w:ascii="Arial Unicode" w:hAnsi="Arial Unicode"/>
                <w:iCs/>
                <w:sz w:val="21"/>
                <w:szCs w:val="21"/>
              </w:rPr>
              <w:t>հհ</w:t>
            </w:r>
            <w:r w:rsidRPr="00A73A51">
              <w:rPr>
                <w:rFonts w:ascii="Arial Unicode" w:hAnsi="Arial Unicode"/>
                <w:iCs/>
                <w:sz w:val="21"/>
                <w:szCs w:val="21"/>
                <w:lang w:val="pt-BR"/>
              </w:rPr>
              <w:t>____________________________</w:t>
            </w:r>
          </w:p>
          <w:p w:rsidR="00402CEF" w:rsidRPr="00A73A51" w:rsidRDefault="00402CEF" w:rsidP="005850CF">
            <w:pPr>
              <w:jc w:val="center"/>
              <w:rPr>
                <w:rFonts w:ascii="Arial Unicode" w:hAnsi="Arial Unicode"/>
                <w:iCs/>
                <w:sz w:val="21"/>
                <w:szCs w:val="21"/>
                <w:lang w:val="pt-BR"/>
              </w:rPr>
            </w:pPr>
            <w:r w:rsidRPr="00A73A51">
              <w:rPr>
                <w:rFonts w:ascii="Arial Unicode" w:hAnsi="Arial Unicode"/>
                <w:iCs/>
                <w:sz w:val="21"/>
                <w:szCs w:val="21"/>
              </w:rPr>
              <w:t>հվհհ</w:t>
            </w:r>
            <w:r w:rsidRPr="00A73A51">
              <w:rPr>
                <w:rFonts w:ascii="Arial Unicode" w:hAnsi="Arial Unicode"/>
                <w:iCs/>
                <w:sz w:val="21"/>
                <w:szCs w:val="21"/>
                <w:lang w:val="pt-BR"/>
              </w:rPr>
              <w:t>___________________________</w:t>
            </w:r>
          </w:p>
        </w:tc>
      </w:tr>
    </w:tbl>
    <w:p w:rsidR="00402CEF" w:rsidRPr="00A73A51" w:rsidRDefault="00402CEF" w:rsidP="00402CEF">
      <w:pPr>
        <w:ind w:firstLine="375"/>
        <w:rPr>
          <w:rFonts w:ascii="Arial Unicode" w:hAnsi="Arial Unicode" w:cs="Arial"/>
          <w:iCs/>
          <w:sz w:val="21"/>
          <w:szCs w:val="21"/>
          <w:lang w:val="pt-BR"/>
        </w:rPr>
      </w:pPr>
      <w:r w:rsidRPr="00A73A51">
        <w:rPr>
          <w:rFonts w:ascii="Arial" w:hAnsi="Arial" w:cs="Arial"/>
          <w:iCs/>
          <w:sz w:val="21"/>
          <w:szCs w:val="21"/>
          <w:lang w:val="pt-BR"/>
        </w:rPr>
        <w:t>  </w:t>
      </w:r>
    </w:p>
    <w:p w:rsidR="00402CEF" w:rsidRPr="00A73A51" w:rsidRDefault="00402CEF" w:rsidP="00402CEF">
      <w:pPr>
        <w:ind w:firstLine="375"/>
        <w:rPr>
          <w:rFonts w:ascii="Arial Unicode" w:hAnsi="Arial Unicode"/>
          <w:iCs/>
          <w:sz w:val="15"/>
          <w:szCs w:val="21"/>
          <w:lang w:val="pt-BR"/>
        </w:rPr>
      </w:pPr>
    </w:p>
    <w:p w:rsidR="00402CEF" w:rsidRPr="00A73A51" w:rsidRDefault="00402CEF" w:rsidP="00402CEF">
      <w:pPr>
        <w:ind w:firstLine="375"/>
        <w:jc w:val="center"/>
        <w:rPr>
          <w:rFonts w:ascii="Arial Unicode" w:hAnsi="Arial Unicode"/>
          <w:iCs/>
          <w:lang w:val="pt-BR"/>
        </w:rPr>
      </w:pPr>
      <w:r w:rsidRPr="00A73A51">
        <w:rPr>
          <w:rFonts w:ascii="Arial Unicode" w:hAnsi="Arial Unicode"/>
          <w:b/>
          <w:bCs/>
          <w:iCs/>
        </w:rPr>
        <w:t>ԱՐՁԱՆԱԳՐՈՒԹՅՈՒՆ</w:t>
      </w:r>
      <w:r w:rsidRPr="00A73A51">
        <w:rPr>
          <w:rFonts w:ascii="Arial Unicode" w:hAnsi="Arial Unicode"/>
          <w:b/>
          <w:bCs/>
          <w:iCs/>
          <w:lang w:val="pt-BR"/>
        </w:rPr>
        <w:t xml:space="preserve"> N</w:t>
      </w:r>
    </w:p>
    <w:p w:rsidR="00402CEF" w:rsidRPr="00A73A51" w:rsidRDefault="00402CEF" w:rsidP="00402CEF">
      <w:pPr>
        <w:ind w:firstLine="375"/>
        <w:jc w:val="center"/>
        <w:rPr>
          <w:rFonts w:ascii="Arial Unicode" w:hAnsi="Arial Unicode"/>
          <w:b/>
          <w:bCs/>
          <w:iCs/>
          <w:lang w:val="pt-BR"/>
        </w:rPr>
      </w:pPr>
      <w:r w:rsidRPr="00A73A51">
        <w:rPr>
          <w:rFonts w:ascii="Arial Unicode" w:hAnsi="Arial Unicode"/>
          <w:b/>
          <w:bCs/>
          <w:iCs/>
        </w:rPr>
        <w:t>ՊԱՅՄԱՆԱԳՐԻԿԱՄԴՐԱՄԻՄԱՍԻ</w:t>
      </w:r>
      <w:r w:rsidRPr="00A73A51">
        <w:rPr>
          <w:rFonts w:ascii="Arial Unicode" w:hAnsi="Arial Unicode"/>
          <w:b/>
          <w:bCs/>
          <w:iCs/>
          <w:lang w:val="pt-BR"/>
        </w:rPr>
        <w:t xml:space="preserve"> ԿԱՏԱՐՄԱՆ ԱՐԴՅՈՒՆՔՆԵՐԻ </w:t>
      </w:r>
    </w:p>
    <w:p w:rsidR="00402CEF" w:rsidRPr="00A73A51" w:rsidRDefault="00402CEF" w:rsidP="00402CEF">
      <w:pPr>
        <w:ind w:firstLine="375"/>
        <w:jc w:val="center"/>
        <w:rPr>
          <w:rFonts w:ascii="Arial Unicode" w:hAnsi="Arial Unicode"/>
          <w:iCs/>
          <w:lang w:val="pt-BR"/>
        </w:rPr>
      </w:pPr>
      <w:r w:rsidRPr="00A73A51">
        <w:rPr>
          <w:rFonts w:ascii="Arial Unicode" w:hAnsi="Arial Unicode"/>
          <w:b/>
          <w:bCs/>
          <w:iCs/>
        </w:rPr>
        <w:t>ՀԱՆՁՆՄԱՆ</w:t>
      </w:r>
      <w:r w:rsidRPr="00A73A51">
        <w:rPr>
          <w:rFonts w:ascii="Arial Unicode" w:hAnsi="Arial Unicode"/>
          <w:b/>
          <w:bCs/>
          <w:iCs/>
          <w:lang w:val="pt-BR"/>
        </w:rPr>
        <w:t>-</w:t>
      </w:r>
      <w:r w:rsidRPr="00A73A51">
        <w:rPr>
          <w:rFonts w:ascii="Arial Unicode" w:hAnsi="Arial Unicode"/>
          <w:b/>
          <w:bCs/>
          <w:iCs/>
        </w:rPr>
        <w:t>ԸՆԴՈՒՆՄԱՆ</w:t>
      </w:r>
    </w:p>
    <w:p w:rsidR="00402CEF" w:rsidRPr="00A73A51" w:rsidRDefault="00402CEF" w:rsidP="00402CEF">
      <w:pPr>
        <w:pStyle w:val="a3"/>
        <w:spacing w:line="240" w:lineRule="auto"/>
        <w:ind w:firstLine="0"/>
        <w:jc w:val="center"/>
        <w:rPr>
          <w:rFonts w:ascii="Arial Unicode" w:hAnsi="Arial Unicode"/>
          <w:b/>
          <w:bCs/>
          <w:iCs/>
          <w:lang w:val="es-ES"/>
        </w:rPr>
      </w:pPr>
    </w:p>
    <w:p w:rsidR="00402CEF" w:rsidRPr="00A73A51" w:rsidRDefault="00402CEF" w:rsidP="00402CEF">
      <w:pPr>
        <w:pStyle w:val="a3"/>
        <w:spacing w:line="240" w:lineRule="auto"/>
        <w:ind w:firstLine="540"/>
        <w:rPr>
          <w:rFonts w:ascii="Arial Unicode" w:hAnsi="Arial Unicode"/>
          <w:iCs/>
          <w:lang w:val="es-ES"/>
        </w:rPr>
      </w:pPr>
      <w:r w:rsidRPr="00A73A51">
        <w:rPr>
          <w:rFonts w:ascii="Arial Unicode" w:hAnsi="Arial Unicode"/>
          <w:sz w:val="21"/>
          <w:szCs w:val="21"/>
          <w:lang w:val="es-ES" w:eastAsia="ru-RU"/>
        </w:rPr>
        <w:t xml:space="preserve">«      » «              »20    </w:t>
      </w:r>
      <w:r w:rsidRPr="00A73A51">
        <w:rPr>
          <w:rFonts w:ascii="Arial Unicode" w:hAnsi="Arial Unicode"/>
          <w:sz w:val="21"/>
          <w:szCs w:val="21"/>
          <w:lang w:eastAsia="ru-RU"/>
        </w:rPr>
        <w:t>թ</w:t>
      </w:r>
      <w:r w:rsidRPr="00A73A51">
        <w:rPr>
          <w:rFonts w:ascii="Arial Unicode" w:hAnsi="Arial Unicode"/>
          <w:sz w:val="21"/>
          <w:szCs w:val="21"/>
          <w:lang w:val="es-ES" w:eastAsia="ru-RU"/>
        </w:rPr>
        <w:t>.</w:t>
      </w:r>
    </w:p>
    <w:p w:rsidR="00402CEF" w:rsidRPr="00A73A51" w:rsidRDefault="00402CEF" w:rsidP="00402CEF">
      <w:pPr>
        <w:pStyle w:val="a3"/>
        <w:spacing w:line="240" w:lineRule="auto"/>
        <w:ind w:firstLine="0"/>
        <w:rPr>
          <w:rFonts w:ascii="Arial Unicode" w:hAnsi="Arial Unicode"/>
          <w:iCs/>
          <w:lang w:val="es-ES"/>
        </w:rPr>
      </w:pPr>
    </w:p>
    <w:p w:rsidR="00402CEF" w:rsidRPr="00A73A51" w:rsidRDefault="00402CEF" w:rsidP="00402CEF">
      <w:pPr>
        <w:pStyle w:val="af4"/>
        <w:spacing w:before="0" w:beforeAutospacing="0" w:after="0" w:afterAutospacing="0"/>
        <w:rPr>
          <w:rFonts w:ascii="Arial Unicode" w:hAnsi="Arial Unicode"/>
          <w:sz w:val="21"/>
          <w:szCs w:val="21"/>
          <w:lang w:val="es-ES"/>
        </w:rPr>
      </w:pPr>
      <w:r w:rsidRPr="00A73A51">
        <w:rPr>
          <w:rFonts w:ascii="Arial Unicode" w:hAnsi="Arial Unicode"/>
          <w:sz w:val="21"/>
          <w:szCs w:val="21"/>
        </w:rPr>
        <w:t>Պայմանագրի</w:t>
      </w:r>
      <w:r w:rsidRPr="00A73A51">
        <w:rPr>
          <w:rFonts w:ascii="Arial Unicode" w:hAnsi="Arial Unicode"/>
          <w:sz w:val="21"/>
          <w:szCs w:val="21"/>
          <w:lang w:val="es-ES"/>
        </w:rPr>
        <w:t xml:space="preserve"> /</w:t>
      </w:r>
      <w:r w:rsidRPr="00A73A51">
        <w:rPr>
          <w:rFonts w:ascii="Arial Unicode" w:hAnsi="Arial Unicode"/>
          <w:sz w:val="21"/>
          <w:szCs w:val="21"/>
        </w:rPr>
        <w:t>այսուհետ</w:t>
      </w:r>
      <w:r w:rsidRPr="00A73A51">
        <w:rPr>
          <w:rFonts w:ascii="Arial Unicode" w:hAnsi="Arial Unicode"/>
          <w:sz w:val="21"/>
          <w:szCs w:val="21"/>
          <w:lang w:val="es-ES"/>
        </w:rPr>
        <w:t xml:space="preserve">` </w:t>
      </w:r>
      <w:r w:rsidRPr="00A73A51">
        <w:rPr>
          <w:rFonts w:ascii="Arial Unicode" w:hAnsi="Arial Unicode"/>
          <w:sz w:val="21"/>
          <w:szCs w:val="21"/>
        </w:rPr>
        <w:t>Պայմանագիր</w:t>
      </w:r>
      <w:r w:rsidRPr="00A73A51">
        <w:rPr>
          <w:rFonts w:ascii="Arial Unicode" w:hAnsi="Arial Unicode"/>
          <w:sz w:val="21"/>
          <w:szCs w:val="21"/>
          <w:lang w:val="es-ES"/>
        </w:rPr>
        <w:t xml:space="preserve">/ </w:t>
      </w:r>
      <w:r w:rsidRPr="00A73A51">
        <w:rPr>
          <w:rFonts w:ascii="Arial Unicode" w:hAnsi="Arial Unicode"/>
          <w:sz w:val="21"/>
          <w:szCs w:val="21"/>
        </w:rPr>
        <w:t>անվանումը</w:t>
      </w:r>
      <w:r w:rsidRPr="00A73A51">
        <w:rPr>
          <w:rFonts w:ascii="Arial Unicode" w:hAnsi="Arial Unicode"/>
          <w:sz w:val="21"/>
          <w:szCs w:val="21"/>
          <w:lang w:val="es-ES"/>
        </w:rPr>
        <w:t>` ____________________________________________________________________________________________</w:t>
      </w:r>
    </w:p>
    <w:p w:rsidR="00402CEF" w:rsidRPr="00A73A51" w:rsidRDefault="00402CEF" w:rsidP="00402CEF">
      <w:pPr>
        <w:pStyle w:val="af4"/>
        <w:spacing w:before="0" w:beforeAutospacing="0" w:after="0" w:afterAutospacing="0"/>
        <w:rPr>
          <w:rFonts w:ascii="Arial Unicode" w:hAnsi="Arial Unicode"/>
          <w:sz w:val="21"/>
          <w:szCs w:val="21"/>
          <w:lang w:val="es-ES"/>
        </w:rPr>
      </w:pPr>
      <w:r w:rsidRPr="00A73A51">
        <w:rPr>
          <w:rFonts w:ascii="Arial Unicode" w:hAnsi="Arial Unicode"/>
          <w:sz w:val="21"/>
          <w:szCs w:val="21"/>
        </w:rPr>
        <w:t>Պայմանագրիկնքմանամսաթիվը</w:t>
      </w:r>
      <w:r w:rsidRPr="00A73A51">
        <w:rPr>
          <w:rFonts w:ascii="Arial Unicode" w:hAnsi="Arial Unicode"/>
          <w:sz w:val="21"/>
          <w:szCs w:val="21"/>
          <w:lang w:val="es-ES"/>
        </w:rPr>
        <w:t xml:space="preserve">` «____» «__________________» 20 </w:t>
      </w:r>
      <w:r w:rsidRPr="00A73A51">
        <w:rPr>
          <w:rFonts w:ascii="Arial Unicode" w:hAnsi="Arial Unicode"/>
          <w:sz w:val="21"/>
          <w:szCs w:val="21"/>
        </w:rPr>
        <w:t>թ</w:t>
      </w:r>
      <w:r w:rsidRPr="00A73A51">
        <w:rPr>
          <w:rFonts w:ascii="Arial Unicode" w:hAnsi="Arial Unicode"/>
          <w:sz w:val="21"/>
          <w:szCs w:val="21"/>
          <w:lang w:val="es-ES"/>
        </w:rPr>
        <w:t>.</w:t>
      </w:r>
    </w:p>
    <w:p w:rsidR="00402CEF" w:rsidRPr="00A73A51" w:rsidRDefault="00402CEF" w:rsidP="00402CEF">
      <w:pPr>
        <w:pStyle w:val="af4"/>
        <w:spacing w:before="0" w:beforeAutospacing="0" w:after="0" w:afterAutospacing="0"/>
        <w:rPr>
          <w:rFonts w:ascii="Arial Unicode" w:hAnsi="Arial Unicode"/>
          <w:sz w:val="21"/>
          <w:szCs w:val="21"/>
          <w:lang w:val="es-ES"/>
        </w:rPr>
      </w:pPr>
      <w:r w:rsidRPr="00A73A51">
        <w:rPr>
          <w:rFonts w:ascii="Arial Unicode" w:hAnsi="Arial Unicode"/>
          <w:sz w:val="21"/>
          <w:szCs w:val="21"/>
        </w:rPr>
        <w:t>Պայմանագրիհամարը</w:t>
      </w:r>
      <w:r w:rsidRPr="00A73A51">
        <w:rPr>
          <w:rFonts w:ascii="Arial Unicode" w:hAnsi="Arial Unicode"/>
          <w:sz w:val="21"/>
          <w:szCs w:val="21"/>
          <w:lang w:val="es-ES"/>
        </w:rPr>
        <w:t>`    __________</w:t>
      </w:r>
    </w:p>
    <w:p w:rsidR="00402CEF" w:rsidRPr="00A73A51" w:rsidRDefault="00402CEF" w:rsidP="00402CEF">
      <w:pPr>
        <w:jc w:val="both"/>
        <w:rPr>
          <w:rFonts w:ascii="Arial Unicode" w:hAnsi="Arial Unicode" w:cs="Sylfaen"/>
          <w:iCs/>
          <w:lang w:val="es-ES"/>
        </w:rPr>
      </w:pPr>
      <w:r w:rsidRPr="00A73A51">
        <w:rPr>
          <w:rFonts w:ascii="Arial Unicode" w:hAnsi="Arial Unicode"/>
          <w:iCs/>
          <w:sz w:val="21"/>
          <w:szCs w:val="21"/>
        </w:rPr>
        <w:t>Պատվիրատունև</w:t>
      </w:r>
      <w:r w:rsidRPr="00A73A51">
        <w:rPr>
          <w:rFonts w:ascii="Arial Unicode" w:hAnsi="Arial Unicode"/>
          <w:sz w:val="21"/>
          <w:szCs w:val="21"/>
        </w:rPr>
        <w:t>Պայմանագրիկողմը՝</w:t>
      </w:r>
      <w:r w:rsidRPr="00A73A51">
        <w:rPr>
          <w:rFonts w:ascii="Arial Unicode" w:hAnsi="Arial Unicode"/>
          <w:sz w:val="21"/>
          <w:szCs w:val="21"/>
          <w:lang w:val="hy-AM"/>
        </w:rPr>
        <w:t xml:space="preserve">հիմք ընդունելովպայմանագրի կատարման վերաբերյալ «   » «       » 20   թ. դուրս գրված </w:t>
      </w:r>
      <w:r w:rsidRPr="00A73A51">
        <w:rPr>
          <w:rFonts w:ascii="Arial Unicode" w:hAnsi="Arial Unicode"/>
          <w:sz w:val="21"/>
          <w:szCs w:val="21"/>
          <w:lang w:val="es-ES"/>
        </w:rPr>
        <w:t xml:space="preserve">N ___   </w:t>
      </w:r>
      <w:r w:rsidRPr="00A73A51">
        <w:rPr>
          <w:rFonts w:ascii="Arial Unicode" w:hAnsi="Arial Unicode"/>
          <w:sz w:val="21"/>
          <w:szCs w:val="21"/>
          <w:lang w:val="hy-AM"/>
        </w:rPr>
        <w:t xml:space="preserve">հաշիվ ապրանքագիրը, </w:t>
      </w:r>
      <w:r w:rsidRPr="00A73A51">
        <w:rPr>
          <w:rFonts w:ascii="Arial Unicode" w:hAnsi="Arial Unicode"/>
          <w:sz w:val="21"/>
          <w:szCs w:val="21"/>
          <w:lang w:val="es-ES"/>
        </w:rPr>
        <w:t>կազմեցին սույն արձանագրությունը հետևյալի մասին.</w:t>
      </w:r>
    </w:p>
    <w:p w:rsidR="00402CEF" w:rsidRPr="00A73A51" w:rsidRDefault="00402CEF" w:rsidP="00402CEF">
      <w:pPr>
        <w:jc w:val="both"/>
        <w:rPr>
          <w:rFonts w:ascii="Arial Unicode" w:hAnsi="Arial Unicode"/>
          <w:iCs/>
          <w:sz w:val="21"/>
          <w:szCs w:val="21"/>
          <w:lang w:val="hy-AM"/>
        </w:rPr>
      </w:pPr>
      <w:r w:rsidRPr="00A73A51">
        <w:rPr>
          <w:rFonts w:ascii="Arial Unicode" w:hAnsi="Arial Unicode"/>
          <w:iCs/>
          <w:sz w:val="21"/>
          <w:szCs w:val="21"/>
        </w:rPr>
        <w:t>Պայմանագրիշրջանակներում</w:t>
      </w:r>
      <w:r w:rsidRPr="00A73A51">
        <w:rPr>
          <w:rFonts w:ascii="Arial Unicode" w:hAnsi="Arial Unicode"/>
          <w:iCs/>
          <w:snapToGrid w:val="0"/>
          <w:sz w:val="21"/>
          <w:szCs w:val="21"/>
          <w:lang w:val="es-ES"/>
        </w:rPr>
        <w:t xml:space="preserve">Պայմանագրի կողմը </w:t>
      </w:r>
      <w:r w:rsidRPr="00A73A51">
        <w:rPr>
          <w:rFonts w:ascii="Arial Unicode" w:hAnsi="Arial Unicode"/>
          <w:iCs/>
          <w:sz w:val="21"/>
          <w:szCs w:val="21"/>
          <w:lang w:val="es-ES"/>
        </w:rPr>
        <w:t>մատուցել է հետևյալ ծառայությունները</w:t>
      </w:r>
      <w:r w:rsidRPr="00A73A51">
        <w:rPr>
          <w:rFonts w:ascii="Arial Unicode" w:hAnsi="Arial Unicode"/>
          <w:iCs/>
          <w:sz w:val="21"/>
          <w:szCs w:val="21"/>
        </w:rPr>
        <w:t>՝</w:t>
      </w:r>
    </w:p>
    <w:p w:rsidR="00402CEF" w:rsidRPr="00A73A51" w:rsidRDefault="00402CEF" w:rsidP="00402CEF">
      <w:pPr>
        <w:jc w:val="both"/>
        <w:rPr>
          <w:rFonts w:ascii="Arial Unicode" w:hAnsi="Arial Unicode"/>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402CEF" w:rsidRPr="00A73A51" w:rsidTr="005850CF">
        <w:trPr>
          <w:jc w:val="right"/>
        </w:trPr>
        <w:tc>
          <w:tcPr>
            <w:tcW w:w="357" w:type="dxa"/>
            <w:vMerge w:val="restart"/>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sz w:val="18"/>
                <w:szCs w:val="18"/>
              </w:rPr>
              <w:t>N</w:t>
            </w:r>
          </w:p>
        </w:tc>
        <w:tc>
          <w:tcPr>
            <w:tcW w:w="10348" w:type="dxa"/>
            <w:gridSpan w:val="8"/>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cs="Sylfaen"/>
                <w:sz w:val="18"/>
                <w:szCs w:val="18"/>
              </w:rPr>
              <w:t>Մատուցվածծառայությունների</w:t>
            </w:r>
          </w:p>
        </w:tc>
      </w:tr>
      <w:tr w:rsidR="00402CEF" w:rsidRPr="00E67BC8" w:rsidTr="005850CF">
        <w:trPr>
          <w:jc w:val="right"/>
        </w:trPr>
        <w:tc>
          <w:tcPr>
            <w:tcW w:w="357" w:type="dxa"/>
            <w:vMerge/>
            <w:shd w:val="clear" w:color="auto" w:fill="auto"/>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1173" w:type="dxa"/>
            <w:vMerge w:val="restart"/>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sz w:val="18"/>
                <w:szCs w:val="18"/>
              </w:rPr>
              <w:t>անվանումը</w:t>
            </w:r>
          </w:p>
        </w:tc>
        <w:tc>
          <w:tcPr>
            <w:tcW w:w="1440" w:type="dxa"/>
            <w:vMerge w:val="restart"/>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sz w:val="18"/>
                <w:szCs w:val="18"/>
              </w:rPr>
              <w:t>տեխնիկական  բնութագրի համառոտ շարադրանքը</w:t>
            </w:r>
          </w:p>
        </w:tc>
        <w:tc>
          <w:tcPr>
            <w:tcW w:w="2916" w:type="dxa"/>
            <w:gridSpan w:val="2"/>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sz w:val="18"/>
                <w:szCs w:val="18"/>
              </w:rPr>
              <w:t>քանակական ցուցանիշը</w:t>
            </w:r>
          </w:p>
        </w:tc>
        <w:tc>
          <w:tcPr>
            <w:tcW w:w="2976" w:type="dxa"/>
            <w:gridSpan w:val="2"/>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sz w:val="18"/>
                <w:szCs w:val="18"/>
              </w:rPr>
              <w:t>կատարման ժամկետը</w:t>
            </w:r>
          </w:p>
        </w:tc>
        <w:tc>
          <w:tcPr>
            <w:tcW w:w="1168" w:type="dxa"/>
            <w:vMerge w:val="restart"/>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sz w:val="18"/>
                <w:szCs w:val="18"/>
              </w:rPr>
              <w:t>Վճարման ենթակա գումարը /հազար դրամ/</w:t>
            </w:r>
          </w:p>
        </w:tc>
        <w:tc>
          <w:tcPr>
            <w:tcW w:w="675" w:type="dxa"/>
            <w:vMerge w:val="restart"/>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sz w:val="18"/>
                <w:szCs w:val="18"/>
              </w:rPr>
              <w:t>Վճարման ժամկետը /ըստ վճարման ժամանակացույցի/</w:t>
            </w:r>
          </w:p>
        </w:tc>
      </w:tr>
      <w:tr w:rsidR="00402CEF" w:rsidRPr="00A73A51" w:rsidTr="005850CF">
        <w:trPr>
          <w:trHeight w:val="1105"/>
          <w:jc w:val="right"/>
        </w:trPr>
        <w:tc>
          <w:tcPr>
            <w:tcW w:w="357" w:type="dxa"/>
            <w:vMerge/>
            <w:tcBorders>
              <w:bottom w:val="single" w:sz="4" w:space="0" w:color="auto"/>
            </w:tcBorders>
            <w:shd w:val="clear" w:color="auto" w:fill="auto"/>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1173" w:type="dxa"/>
            <w:vMerge/>
            <w:tcBorders>
              <w:bottom w:val="single" w:sz="4" w:space="0" w:color="auto"/>
            </w:tcBorders>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1440" w:type="dxa"/>
            <w:vMerge/>
            <w:tcBorders>
              <w:bottom w:val="single" w:sz="4" w:space="0" w:color="auto"/>
            </w:tcBorders>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1800" w:type="dxa"/>
            <w:tcBorders>
              <w:bottom w:val="single" w:sz="4" w:space="0" w:color="auto"/>
            </w:tcBorders>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sz w:val="18"/>
                <w:szCs w:val="18"/>
              </w:rPr>
              <w:t>փաստացի</w:t>
            </w:r>
          </w:p>
        </w:tc>
        <w:tc>
          <w:tcPr>
            <w:tcW w:w="1842" w:type="dxa"/>
            <w:tcBorders>
              <w:bottom w:val="single" w:sz="4" w:space="0" w:color="auto"/>
            </w:tcBorders>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r w:rsidRPr="00A73A51">
              <w:rPr>
                <w:rFonts w:ascii="Arial Unicode" w:hAnsi="Arial Unicode"/>
                <w:sz w:val="18"/>
                <w:szCs w:val="18"/>
              </w:rPr>
              <w:t>փաստացի</w:t>
            </w:r>
          </w:p>
        </w:tc>
        <w:tc>
          <w:tcPr>
            <w:tcW w:w="1168" w:type="dxa"/>
            <w:vMerge/>
            <w:tcBorders>
              <w:bottom w:val="single" w:sz="4" w:space="0" w:color="auto"/>
            </w:tcBorders>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675" w:type="dxa"/>
            <w:vMerge/>
            <w:tcBorders>
              <w:bottom w:val="single" w:sz="4" w:space="0" w:color="auto"/>
            </w:tcBorders>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r>
      <w:tr w:rsidR="00402CEF" w:rsidRPr="00A73A51" w:rsidTr="005850CF">
        <w:trPr>
          <w:jc w:val="right"/>
        </w:trPr>
        <w:tc>
          <w:tcPr>
            <w:tcW w:w="357" w:type="dxa"/>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1173" w:type="dxa"/>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1440" w:type="dxa"/>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1800" w:type="dxa"/>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1116" w:type="dxa"/>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1842" w:type="dxa"/>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1134" w:type="dxa"/>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1168" w:type="dxa"/>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c>
          <w:tcPr>
            <w:tcW w:w="675" w:type="dxa"/>
            <w:shd w:val="clear" w:color="auto" w:fill="auto"/>
            <w:vAlign w:val="center"/>
          </w:tcPr>
          <w:p w:rsidR="00402CEF" w:rsidRPr="00A73A51" w:rsidRDefault="00402CEF" w:rsidP="005850CF">
            <w:pPr>
              <w:pStyle w:val="af4"/>
              <w:spacing w:before="0" w:beforeAutospacing="0" w:after="0" w:afterAutospacing="0"/>
              <w:jc w:val="center"/>
              <w:rPr>
                <w:rFonts w:ascii="Arial Unicode" w:hAnsi="Arial Unicode"/>
                <w:sz w:val="18"/>
                <w:szCs w:val="18"/>
              </w:rPr>
            </w:pPr>
          </w:p>
        </w:tc>
      </w:tr>
      <w:tr w:rsidR="00402CEF" w:rsidRPr="00A73A51" w:rsidTr="005850CF">
        <w:trPr>
          <w:jc w:val="right"/>
        </w:trPr>
        <w:tc>
          <w:tcPr>
            <w:tcW w:w="357" w:type="dxa"/>
            <w:shd w:val="clear" w:color="auto" w:fill="auto"/>
          </w:tcPr>
          <w:p w:rsidR="00402CEF" w:rsidRPr="00A73A51" w:rsidRDefault="00402CEF" w:rsidP="005850CF">
            <w:pPr>
              <w:pStyle w:val="af4"/>
              <w:spacing w:before="0" w:beforeAutospacing="0" w:after="0" w:afterAutospacing="0"/>
              <w:jc w:val="center"/>
              <w:rPr>
                <w:rFonts w:ascii="Arial Unicode" w:hAnsi="Arial Unicode"/>
              </w:rPr>
            </w:pPr>
          </w:p>
        </w:tc>
        <w:tc>
          <w:tcPr>
            <w:tcW w:w="1173" w:type="dxa"/>
            <w:shd w:val="clear" w:color="auto" w:fill="auto"/>
          </w:tcPr>
          <w:p w:rsidR="00402CEF" w:rsidRPr="00A73A51" w:rsidRDefault="00402CEF" w:rsidP="005850CF">
            <w:pPr>
              <w:pStyle w:val="af4"/>
              <w:spacing w:before="0" w:beforeAutospacing="0" w:after="0" w:afterAutospacing="0"/>
              <w:jc w:val="center"/>
              <w:rPr>
                <w:rFonts w:ascii="Arial Unicode" w:hAnsi="Arial Unicode"/>
              </w:rPr>
            </w:pPr>
          </w:p>
        </w:tc>
        <w:tc>
          <w:tcPr>
            <w:tcW w:w="1440" w:type="dxa"/>
            <w:shd w:val="clear" w:color="auto" w:fill="auto"/>
          </w:tcPr>
          <w:p w:rsidR="00402CEF" w:rsidRPr="00A73A51" w:rsidRDefault="00402CEF" w:rsidP="005850CF">
            <w:pPr>
              <w:pStyle w:val="af4"/>
              <w:spacing w:before="0" w:beforeAutospacing="0" w:after="0" w:afterAutospacing="0"/>
              <w:jc w:val="center"/>
              <w:rPr>
                <w:rFonts w:ascii="Arial Unicode" w:hAnsi="Arial Unicode"/>
              </w:rPr>
            </w:pPr>
          </w:p>
        </w:tc>
        <w:tc>
          <w:tcPr>
            <w:tcW w:w="1800" w:type="dxa"/>
            <w:shd w:val="clear" w:color="auto" w:fill="auto"/>
          </w:tcPr>
          <w:p w:rsidR="00402CEF" w:rsidRPr="00A73A51" w:rsidRDefault="00402CEF" w:rsidP="005850CF">
            <w:pPr>
              <w:pStyle w:val="af4"/>
              <w:spacing w:before="0" w:beforeAutospacing="0" w:after="0" w:afterAutospacing="0"/>
              <w:jc w:val="center"/>
              <w:rPr>
                <w:rFonts w:ascii="Arial Unicode" w:hAnsi="Arial Unicode"/>
              </w:rPr>
            </w:pPr>
          </w:p>
        </w:tc>
        <w:tc>
          <w:tcPr>
            <w:tcW w:w="1116" w:type="dxa"/>
            <w:shd w:val="clear" w:color="auto" w:fill="auto"/>
          </w:tcPr>
          <w:p w:rsidR="00402CEF" w:rsidRPr="00A73A51" w:rsidRDefault="00402CEF" w:rsidP="005850CF">
            <w:pPr>
              <w:pStyle w:val="af4"/>
              <w:spacing w:before="0" w:beforeAutospacing="0" w:after="0" w:afterAutospacing="0"/>
              <w:jc w:val="center"/>
              <w:rPr>
                <w:rFonts w:ascii="Arial Unicode" w:hAnsi="Arial Unicode"/>
              </w:rPr>
            </w:pPr>
          </w:p>
        </w:tc>
        <w:tc>
          <w:tcPr>
            <w:tcW w:w="1842" w:type="dxa"/>
            <w:shd w:val="clear" w:color="auto" w:fill="auto"/>
          </w:tcPr>
          <w:p w:rsidR="00402CEF" w:rsidRPr="00A73A51" w:rsidRDefault="00402CEF" w:rsidP="005850CF">
            <w:pPr>
              <w:pStyle w:val="af4"/>
              <w:spacing w:before="0" w:beforeAutospacing="0" w:after="0" w:afterAutospacing="0"/>
              <w:jc w:val="center"/>
              <w:rPr>
                <w:rFonts w:ascii="Arial Unicode" w:hAnsi="Arial Unicode"/>
              </w:rPr>
            </w:pPr>
          </w:p>
        </w:tc>
        <w:tc>
          <w:tcPr>
            <w:tcW w:w="1134" w:type="dxa"/>
            <w:shd w:val="clear" w:color="auto" w:fill="auto"/>
          </w:tcPr>
          <w:p w:rsidR="00402CEF" w:rsidRPr="00A73A51" w:rsidRDefault="00402CEF" w:rsidP="005850CF">
            <w:pPr>
              <w:pStyle w:val="af4"/>
              <w:spacing w:before="0" w:beforeAutospacing="0" w:after="0" w:afterAutospacing="0"/>
              <w:jc w:val="center"/>
              <w:rPr>
                <w:rFonts w:ascii="Arial Unicode" w:hAnsi="Arial Unicode"/>
              </w:rPr>
            </w:pPr>
          </w:p>
        </w:tc>
        <w:tc>
          <w:tcPr>
            <w:tcW w:w="1168" w:type="dxa"/>
            <w:shd w:val="clear" w:color="auto" w:fill="auto"/>
          </w:tcPr>
          <w:p w:rsidR="00402CEF" w:rsidRPr="00A73A51" w:rsidRDefault="00402CEF" w:rsidP="005850CF">
            <w:pPr>
              <w:pStyle w:val="af4"/>
              <w:spacing w:before="0" w:beforeAutospacing="0" w:after="0" w:afterAutospacing="0"/>
              <w:jc w:val="center"/>
              <w:rPr>
                <w:rFonts w:ascii="Arial Unicode" w:hAnsi="Arial Unicode"/>
              </w:rPr>
            </w:pPr>
          </w:p>
        </w:tc>
        <w:tc>
          <w:tcPr>
            <w:tcW w:w="675" w:type="dxa"/>
            <w:shd w:val="clear" w:color="auto" w:fill="auto"/>
          </w:tcPr>
          <w:p w:rsidR="00402CEF" w:rsidRPr="00A73A51" w:rsidRDefault="00402CEF" w:rsidP="005850CF">
            <w:pPr>
              <w:pStyle w:val="af4"/>
              <w:spacing w:before="0" w:beforeAutospacing="0" w:after="0" w:afterAutospacing="0"/>
              <w:jc w:val="center"/>
              <w:rPr>
                <w:rFonts w:ascii="Arial Unicode" w:hAnsi="Arial Unicode"/>
              </w:rPr>
            </w:pPr>
          </w:p>
        </w:tc>
      </w:tr>
    </w:tbl>
    <w:p w:rsidR="00402CEF" w:rsidRPr="00A73A51" w:rsidRDefault="00402CEF" w:rsidP="00402CEF">
      <w:pPr>
        <w:ind w:firstLine="375"/>
        <w:jc w:val="both"/>
        <w:rPr>
          <w:rFonts w:ascii="Arial Unicode" w:hAnsi="Arial Unicode" w:cs="Arial"/>
          <w:iCs/>
          <w:sz w:val="21"/>
          <w:szCs w:val="21"/>
          <w:lang w:val="es-ES"/>
        </w:rPr>
      </w:pPr>
      <w:r w:rsidRPr="00A73A51">
        <w:rPr>
          <w:rFonts w:ascii="Arial" w:hAnsi="Arial" w:cs="Arial"/>
          <w:iCs/>
          <w:sz w:val="21"/>
          <w:szCs w:val="21"/>
          <w:lang w:val="es-ES"/>
        </w:rPr>
        <w:t> </w:t>
      </w:r>
    </w:p>
    <w:p w:rsidR="00402CEF" w:rsidRPr="00A73A51" w:rsidRDefault="00402CEF" w:rsidP="00402CEF">
      <w:pPr>
        <w:ind w:firstLine="375"/>
        <w:jc w:val="both"/>
        <w:rPr>
          <w:rFonts w:ascii="Arial Unicode" w:hAnsi="Arial Unicode"/>
          <w:iCs/>
          <w:snapToGrid w:val="0"/>
          <w:sz w:val="21"/>
          <w:szCs w:val="21"/>
          <w:lang w:val="es-ES"/>
        </w:rPr>
      </w:pPr>
      <w:r w:rsidRPr="00A73A51">
        <w:rPr>
          <w:rFonts w:ascii="Arial" w:hAnsi="Arial" w:cs="Arial"/>
          <w:iCs/>
          <w:sz w:val="21"/>
          <w:szCs w:val="21"/>
          <w:lang w:val="es-ES"/>
        </w:rPr>
        <w:t> </w:t>
      </w:r>
      <w:r w:rsidRPr="00A73A51">
        <w:rPr>
          <w:rFonts w:ascii="Arial Unicode" w:hAnsi="Arial Unicode"/>
          <w:iCs/>
          <w:snapToGrid w:val="0"/>
          <w:sz w:val="21"/>
          <w:szCs w:val="21"/>
          <w:lang w:val="hy-AM"/>
        </w:rPr>
        <w:t xml:space="preserve">Սույն </w:t>
      </w:r>
      <w:r w:rsidRPr="00A73A51">
        <w:rPr>
          <w:rFonts w:ascii="Arial Unicode" w:hAnsi="Arial Unicode"/>
          <w:iCs/>
          <w:snapToGrid w:val="0"/>
          <w:sz w:val="21"/>
          <w:szCs w:val="21"/>
        </w:rPr>
        <w:t>արձանագրությաներկկողմ</w:t>
      </w:r>
      <w:r w:rsidRPr="00A73A51">
        <w:rPr>
          <w:rFonts w:ascii="Arial Unicode" w:hAnsi="Arial Unicode"/>
          <w:iCs/>
          <w:snapToGrid w:val="0"/>
          <w:sz w:val="21"/>
          <w:szCs w:val="21"/>
          <w:lang w:val="hy-AM"/>
        </w:rPr>
        <w:t>հաստատման համար հիմք հանդիսացած</w:t>
      </w:r>
      <w:r w:rsidRPr="00A73A51">
        <w:rPr>
          <w:rFonts w:ascii="Arial Unicode" w:hAnsi="Arial Unicode"/>
          <w:iCs/>
          <w:snapToGrid w:val="0"/>
          <w:sz w:val="21"/>
          <w:szCs w:val="21"/>
        </w:rPr>
        <w:t>հաշիվապրանքագիրըև</w:t>
      </w:r>
      <w:r w:rsidRPr="00A73A51">
        <w:rPr>
          <w:rFonts w:ascii="Arial Unicode" w:hAnsi="Arial Unicode"/>
          <w:iCs/>
          <w:snapToGrid w:val="0"/>
          <w:sz w:val="21"/>
          <w:szCs w:val="21"/>
          <w:lang w:val="hy-AM"/>
        </w:rPr>
        <w:t xml:space="preserve">դրական </w:t>
      </w:r>
      <w:r w:rsidRPr="00A73A51">
        <w:rPr>
          <w:rFonts w:ascii="Arial Unicode" w:hAnsi="Arial Unicode"/>
          <w:sz w:val="21"/>
          <w:szCs w:val="21"/>
          <w:lang w:val="es-ES"/>
        </w:rPr>
        <w:t>եզրակացությունը</w:t>
      </w:r>
      <w:r w:rsidRPr="00A73A51">
        <w:rPr>
          <w:rFonts w:ascii="Arial Unicode" w:hAnsi="Arial Unicode"/>
          <w:iCs/>
          <w:snapToGrid w:val="0"/>
          <w:sz w:val="21"/>
          <w:szCs w:val="21"/>
          <w:lang w:val="es-ES"/>
        </w:rPr>
        <w:t xml:space="preserve"> հանդիսանում են սույն արձանագրության բաղկացուցիչ մասը և կցվում են:</w:t>
      </w:r>
    </w:p>
    <w:p w:rsidR="00402CEF" w:rsidRPr="00A73A51" w:rsidRDefault="00402CEF" w:rsidP="00402CEF">
      <w:pPr>
        <w:ind w:firstLine="375"/>
        <w:jc w:val="both"/>
        <w:rPr>
          <w:rFonts w:ascii="Arial Unicode" w:hAnsi="Arial Unicode"/>
          <w:iCs/>
          <w:snapToGrid w:val="0"/>
          <w:sz w:val="21"/>
          <w:szCs w:val="21"/>
          <w:lang w:val="es-ES"/>
        </w:rPr>
      </w:pPr>
    </w:p>
    <w:p w:rsidR="00402CEF" w:rsidRPr="00A73A51" w:rsidRDefault="00402CEF" w:rsidP="00402CEF">
      <w:pPr>
        <w:ind w:firstLine="375"/>
        <w:jc w:val="both"/>
        <w:rPr>
          <w:rFonts w:ascii="Arial Unicode" w:hAnsi="Arial Unicode"/>
          <w:iCs/>
          <w:snapToGrid w:val="0"/>
          <w:sz w:val="2"/>
          <w:szCs w:val="21"/>
          <w:lang w:val="es-ES"/>
        </w:rPr>
      </w:pPr>
    </w:p>
    <w:p w:rsidR="00402CEF" w:rsidRPr="00A73A51" w:rsidRDefault="00402CEF" w:rsidP="00402CEF">
      <w:pPr>
        <w:ind w:firstLine="375"/>
        <w:rPr>
          <w:rFonts w:ascii="Arial Unicode" w:hAnsi="Arial Unicode"/>
          <w:iCs/>
          <w:snapToGrid w:val="0"/>
          <w:sz w:val="2"/>
          <w:szCs w:val="21"/>
          <w:lang w:val="es-ES"/>
        </w:rPr>
      </w:pPr>
      <w:r w:rsidRPr="00A73A51">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402CEF" w:rsidRPr="00A73A51" w:rsidTr="005850CF">
        <w:trPr>
          <w:trHeight w:val="266"/>
          <w:tblCellSpacing w:w="7" w:type="dxa"/>
          <w:jc w:val="center"/>
        </w:trPr>
        <w:tc>
          <w:tcPr>
            <w:tcW w:w="0" w:type="auto"/>
            <w:vAlign w:val="center"/>
          </w:tcPr>
          <w:p w:rsidR="00402CEF" w:rsidRPr="00A73A51" w:rsidRDefault="00402CEF" w:rsidP="005850CF">
            <w:pPr>
              <w:jc w:val="center"/>
              <w:rPr>
                <w:rFonts w:ascii="Arial Unicode" w:hAnsi="Arial Unicode"/>
                <w:iCs/>
                <w:sz w:val="21"/>
                <w:szCs w:val="21"/>
              </w:rPr>
            </w:pPr>
            <w:r w:rsidRPr="00A73A51">
              <w:rPr>
                <w:rFonts w:ascii="Arial Unicode" w:hAnsi="Arial Unicode"/>
                <w:iCs/>
                <w:sz w:val="21"/>
                <w:szCs w:val="21"/>
              </w:rPr>
              <w:t xml:space="preserve">Ծառայությունը հանձնեց </w:t>
            </w:r>
          </w:p>
        </w:tc>
        <w:tc>
          <w:tcPr>
            <w:tcW w:w="0" w:type="auto"/>
            <w:vAlign w:val="center"/>
          </w:tcPr>
          <w:p w:rsidR="00402CEF" w:rsidRPr="00A73A51" w:rsidRDefault="00402CEF" w:rsidP="005850CF">
            <w:pPr>
              <w:jc w:val="center"/>
              <w:rPr>
                <w:rFonts w:ascii="Arial Unicode" w:hAnsi="Arial Unicode"/>
                <w:iCs/>
                <w:sz w:val="21"/>
                <w:szCs w:val="21"/>
              </w:rPr>
            </w:pPr>
            <w:r w:rsidRPr="00A73A51">
              <w:rPr>
                <w:rFonts w:ascii="Arial Unicode" w:hAnsi="Arial Unicode"/>
                <w:iCs/>
                <w:sz w:val="21"/>
                <w:szCs w:val="21"/>
              </w:rPr>
              <w:t>Ծառայությունն ընդունեց</w:t>
            </w:r>
          </w:p>
        </w:tc>
      </w:tr>
      <w:tr w:rsidR="00402CEF" w:rsidRPr="00A73A51" w:rsidTr="005850CF">
        <w:trPr>
          <w:trHeight w:val="473"/>
          <w:tblCellSpacing w:w="7" w:type="dxa"/>
          <w:jc w:val="center"/>
        </w:trPr>
        <w:tc>
          <w:tcPr>
            <w:tcW w:w="0" w:type="auto"/>
            <w:vAlign w:val="center"/>
          </w:tcPr>
          <w:p w:rsidR="00402CEF" w:rsidRPr="00A73A51" w:rsidRDefault="00402CEF" w:rsidP="005850CF">
            <w:pPr>
              <w:jc w:val="center"/>
              <w:rPr>
                <w:rFonts w:ascii="Arial Unicode" w:hAnsi="Arial Unicode"/>
                <w:iCs/>
                <w:sz w:val="21"/>
                <w:szCs w:val="21"/>
              </w:rPr>
            </w:pPr>
            <w:r w:rsidRPr="00A73A51">
              <w:rPr>
                <w:rFonts w:ascii="Arial Unicode" w:hAnsi="Arial Unicode"/>
                <w:iCs/>
                <w:sz w:val="21"/>
                <w:szCs w:val="21"/>
              </w:rPr>
              <w:t xml:space="preserve">___________________________ </w:t>
            </w:r>
          </w:p>
          <w:p w:rsidR="00402CEF" w:rsidRPr="00A73A51" w:rsidRDefault="00402CEF" w:rsidP="005850CF">
            <w:pPr>
              <w:jc w:val="center"/>
              <w:rPr>
                <w:rFonts w:ascii="Arial Unicode" w:hAnsi="Arial Unicode"/>
                <w:iCs/>
                <w:sz w:val="21"/>
                <w:szCs w:val="21"/>
              </w:rPr>
            </w:pPr>
            <w:r w:rsidRPr="00A73A51">
              <w:rPr>
                <w:rFonts w:ascii="Arial Unicode" w:hAnsi="Arial Unicode"/>
                <w:iCs/>
                <w:sz w:val="15"/>
                <w:szCs w:val="15"/>
              </w:rPr>
              <w:t xml:space="preserve">ստորագրություն </w:t>
            </w:r>
          </w:p>
        </w:tc>
        <w:tc>
          <w:tcPr>
            <w:tcW w:w="0" w:type="auto"/>
            <w:vAlign w:val="center"/>
          </w:tcPr>
          <w:p w:rsidR="00402CEF" w:rsidRPr="00A73A51" w:rsidRDefault="00402CEF" w:rsidP="005850CF">
            <w:pPr>
              <w:jc w:val="center"/>
              <w:rPr>
                <w:rFonts w:ascii="Arial Unicode" w:hAnsi="Arial Unicode"/>
                <w:iCs/>
                <w:sz w:val="21"/>
                <w:szCs w:val="21"/>
              </w:rPr>
            </w:pPr>
            <w:r w:rsidRPr="00A73A51">
              <w:rPr>
                <w:rFonts w:ascii="Arial Unicode" w:hAnsi="Arial Unicode"/>
                <w:iCs/>
                <w:sz w:val="21"/>
                <w:szCs w:val="21"/>
              </w:rPr>
              <w:t>___________________________</w:t>
            </w:r>
          </w:p>
          <w:p w:rsidR="00402CEF" w:rsidRPr="00A73A51" w:rsidRDefault="00402CEF" w:rsidP="005850CF">
            <w:pPr>
              <w:jc w:val="center"/>
              <w:rPr>
                <w:rFonts w:ascii="Arial Unicode" w:hAnsi="Arial Unicode"/>
                <w:iCs/>
                <w:sz w:val="21"/>
                <w:szCs w:val="21"/>
              </w:rPr>
            </w:pPr>
            <w:r w:rsidRPr="00A73A51">
              <w:rPr>
                <w:rFonts w:ascii="Arial Unicode" w:hAnsi="Arial Unicode"/>
                <w:iCs/>
                <w:sz w:val="15"/>
                <w:szCs w:val="15"/>
              </w:rPr>
              <w:t xml:space="preserve">ստորագրություն </w:t>
            </w:r>
          </w:p>
        </w:tc>
      </w:tr>
      <w:tr w:rsidR="00402CEF" w:rsidRPr="00A73A51" w:rsidTr="005850CF">
        <w:trPr>
          <w:trHeight w:val="503"/>
          <w:tblCellSpacing w:w="7" w:type="dxa"/>
          <w:jc w:val="center"/>
        </w:trPr>
        <w:tc>
          <w:tcPr>
            <w:tcW w:w="0" w:type="auto"/>
            <w:vAlign w:val="center"/>
          </w:tcPr>
          <w:p w:rsidR="00402CEF" w:rsidRPr="00A73A51" w:rsidRDefault="00402CEF" w:rsidP="005850CF">
            <w:pPr>
              <w:jc w:val="center"/>
              <w:rPr>
                <w:rFonts w:ascii="Arial Unicode" w:hAnsi="Arial Unicode"/>
                <w:iCs/>
                <w:sz w:val="21"/>
                <w:szCs w:val="21"/>
              </w:rPr>
            </w:pPr>
            <w:r w:rsidRPr="00A73A51">
              <w:rPr>
                <w:rFonts w:ascii="Arial Unicode" w:hAnsi="Arial Unicode"/>
                <w:iCs/>
                <w:sz w:val="21"/>
                <w:szCs w:val="21"/>
              </w:rPr>
              <w:t xml:space="preserve">___________________________ </w:t>
            </w:r>
          </w:p>
          <w:p w:rsidR="00402CEF" w:rsidRPr="00A73A51" w:rsidRDefault="00402CEF" w:rsidP="005850CF">
            <w:pPr>
              <w:jc w:val="center"/>
              <w:rPr>
                <w:rFonts w:ascii="Arial Unicode" w:hAnsi="Arial Unicode"/>
                <w:iCs/>
                <w:sz w:val="21"/>
                <w:szCs w:val="21"/>
              </w:rPr>
            </w:pPr>
            <w:r w:rsidRPr="00A73A51">
              <w:rPr>
                <w:rFonts w:ascii="Arial Unicode" w:hAnsi="Arial Unicode"/>
                <w:iCs/>
                <w:sz w:val="15"/>
                <w:szCs w:val="15"/>
              </w:rPr>
              <w:t>ազգանուն, անուն</w:t>
            </w:r>
          </w:p>
        </w:tc>
        <w:tc>
          <w:tcPr>
            <w:tcW w:w="0" w:type="auto"/>
            <w:vAlign w:val="center"/>
          </w:tcPr>
          <w:p w:rsidR="00402CEF" w:rsidRPr="00A73A51" w:rsidRDefault="00402CEF" w:rsidP="005850CF">
            <w:pPr>
              <w:jc w:val="center"/>
              <w:rPr>
                <w:rFonts w:ascii="Arial Unicode" w:hAnsi="Arial Unicode"/>
                <w:iCs/>
                <w:sz w:val="21"/>
                <w:szCs w:val="21"/>
              </w:rPr>
            </w:pPr>
            <w:r w:rsidRPr="00A73A51">
              <w:rPr>
                <w:rFonts w:ascii="Arial Unicode" w:hAnsi="Arial Unicode"/>
                <w:iCs/>
                <w:sz w:val="21"/>
                <w:szCs w:val="21"/>
              </w:rPr>
              <w:t>___________________________</w:t>
            </w:r>
          </w:p>
          <w:p w:rsidR="00402CEF" w:rsidRPr="00A73A51" w:rsidRDefault="00402CEF" w:rsidP="005850CF">
            <w:pPr>
              <w:jc w:val="center"/>
              <w:rPr>
                <w:rFonts w:ascii="Arial Unicode" w:hAnsi="Arial Unicode"/>
                <w:iCs/>
                <w:sz w:val="21"/>
                <w:szCs w:val="21"/>
              </w:rPr>
            </w:pPr>
            <w:r w:rsidRPr="00A73A51">
              <w:rPr>
                <w:rFonts w:ascii="Arial Unicode" w:hAnsi="Arial Unicode"/>
                <w:iCs/>
                <w:sz w:val="15"/>
                <w:szCs w:val="15"/>
              </w:rPr>
              <w:t>ազգանուն, անուն</w:t>
            </w:r>
          </w:p>
        </w:tc>
      </w:tr>
      <w:tr w:rsidR="00402CEF" w:rsidRPr="00A73A51" w:rsidTr="005850CF">
        <w:trPr>
          <w:trHeight w:val="281"/>
          <w:tblCellSpacing w:w="7" w:type="dxa"/>
          <w:jc w:val="center"/>
        </w:trPr>
        <w:tc>
          <w:tcPr>
            <w:tcW w:w="0" w:type="auto"/>
            <w:vAlign w:val="center"/>
          </w:tcPr>
          <w:p w:rsidR="00402CEF" w:rsidRPr="00A73A51" w:rsidRDefault="00402CEF" w:rsidP="005850CF">
            <w:pPr>
              <w:rPr>
                <w:rFonts w:ascii="Arial Unicode" w:hAnsi="Arial Unicode"/>
                <w:iCs/>
                <w:sz w:val="21"/>
                <w:szCs w:val="21"/>
              </w:rPr>
            </w:pPr>
            <w:r w:rsidRPr="00A73A51">
              <w:rPr>
                <w:rFonts w:ascii="Arial Unicode" w:hAnsi="Arial Unicode"/>
                <w:iCs/>
                <w:sz w:val="21"/>
                <w:szCs w:val="21"/>
              </w:rPr>
              <w:t xml:space="preserve">                              Կ.Տ.</w:t>
            </w:r>
            <w:r w:rsidRPr="00A73A51">
              <w:rPr>
                <w:rFonts w:ascii="Arial" w:hAnsi="Arial" w:cs="Arial"/>
                <w:iCs/>
                <w:sz w:val="21"/>
                <w:szCs w:val="21"/>
              </w:rPr>
              <w:t> </w:t>
            </w:r>
            <w:r w:rsidRPr="00A73A51">
              <w:rPr>
                <w:rFonts w:ascii="Arial Unicode" w:hAnsi="Arial Unicode" w:cs="Arial"/>
                <w:iCs/>
                <w:sz w:val="21"/>
                <w:szCs w:val="21"/>
              </w:rPr>
              <w:t xml:space="preserve">                                                                                </w:t>
            </w:r>
          </w:p>
        </w:tc>
        <w:tc>
          <w:tcPr>
            <w:tcW w:w="0" w:type="auto"/>
            <w:vAlign w:val="center"/>
          </w:tcPr>
          <w:p w:rsidR="00402CEF" w:rsidRPr="00A73A51" w:rsidRDefault="00402CEF" w:rsidP="005850CF">
            <w:pPr>
              <w:rPr>
                <w:rFonts w:ascii="Arial Unicode" w:hAnsi="Arial Unicode"/>
                <w:iCs/>
                <w:sz w:val="21"/>
                <w:szCs w:val="21"/>
              </w:rPr>
            </w:pPr>
            <w:r w:rsidRPr="00A73A51">
              <w:rPr>
                <w:rFonts w:ascii="Arial" w:hAnsi="Arial" w:cs="Arial"/>
                <w:iCs/>
                <w:sz w:val="21"/>
                <w:szCs w:val="21"/>
              </w:rPr>
              <w:t> </w:t>
            </w:r>
            <w:r w:rsidRPr="00A73A51">
              <w:rPr>
                <w:rFonts w:ascii="Arial Unicode" w:hAnsi="Arial Unicode" w:cs="Arial"/>
                <w:iCs/>
                <w:sz w:val="21"/>
                <w:szCs w:val="21"/>
              </w:rPr>
              <w:t xml:space="preserve">                                    </w:t>
            </w:r>
            <w:r w:rsidRPr="00A73A51">
              <w:rPr>
                <w:rFonts w:ascii="Arial Unicode" w:hAnsi="Arial Unicode"/>
                <w:iCs/>
                <w:sz w:val="21"/>
                <w:szCs w:val="21"/>
              </w:rPr>
              <w:t>Կ.Տ.</w:t>
            </w:r>
          </w:p>
        </w:tc>
      </w:tr>
    </w:tbl>
    <w:p w:rsidR="00402CEF" w:rsidRPr="00A73A51" w:rsidRDefault="00402CEF" w:rsidP="00402CEF">
      <w:pPr>
        <w:autoSpaceDE w:val="0"/>
        <w:autoSpaceDN w:val="0"/>
        <w:adjustRightInd w:val="0"/>
        <w:jc w:val="right"/>
        <w:rPr>
          <w:rFonts w:ascii="Arial Unicode" w:hAnsi="Arial Unicode" w:cs="TimesArmenianPSMT"/>
          <w:sz w:val="18"/>
        </w:rPr>
      </w:pPr>
    </w:p>
    <w:p w:rsidR="00402CEF" w:rsidRPr="00A73A51" w:rsidRDefault="00402CEF" w:rsidP="00402CEF">
      <w:pPr>
        <w:rPr>
          <w:rFonts w:ascii="Arial Unicode" w:hAnsi="Arial Unicode"/>
        </w:rPr>
      </w:pPr>
    </w:p>
    <w:p w:rsidR="00402CEF" w:rsidRPr="00A73A51" w:rsidRDefault="00402CEF" w:rsidP="00402CEF">
      <w:pPr>
        <w:rPr>
          <w:rFonts w:ascii="Arial Unicode" w:hAnsi="Arial Unicode"/>
        </w:rPr>
      </w:pPr>
    </w:p>
    <w:p w:rsidR="00402CEF" w:rsidRPr="00A73A51" w:rsidRDefault="00402CEF" w:rsidP="00402CEF">
      <w:pPr>
        <w:rPr>
          <w:rFonts w:ascii="Arial Unicode" w:hAnsi="Arial Unicode"/>
        </w:rPr>
      </w:pPr>
    </w:p>
    <w:p w:rsidR="00402CEF" w:rsidRPr="00A73A51" w:rsidRDefault="00402CEF" w:rsidP="00402CEF">
      <w:pPr>
        <w:autoSpaceDE w:val="0"/>
        <w:autoSpaceDN w:val="0"/>
        <w:adjustRightInd w:val="0"/>
        <w:jc w:val="right"/>
        <w:rPr>
          <w:rFonts w:ascii="Arial Unicode" w:hAnsi="Arial Unicode" w:cs="TimesArmenianPSMT"/>
          <w:i/>
          <w:sz w:val="20"/>
        </w:rPr>
      </w:pPr>
    </w:p>
    <w:p w:rsidR="00402CEF" w:rsidRPr="00A73A51" w:rsidRDefault="00402CEF" w:rsidP="00402CEF">
      <w:pPr>
        <w:autoSpaceDE w:val="0"/>
        <w:autoSpaceDN w:val="0"/>
        <w:adjustRightInd w:val="0"/>
        <w:jc w:val="right"/>
        <w:rPr>
          <w:rFonts w:ascii="Arial Unicode" w:hAnsi="Arial Unicode" w:cs="TimesArmenianPSMT"/>
          <w:i/>
          <w:sz w:val="20"/>
        </w:rPr>
      </w:pPr>
    </w:p>
    <w:p w:rsidR="00402CEF" w:rsidRPr="00A73A51" w:rsidRDefault="00402CEF" w:rsidP="00402CEF">
      <w:pPr>
        <w:autoSpaceDE w:val="0"/>
        <w:autoSpaceDN w:val="0"/>
        <w:adjustRightInd w:val="0"/>
        <w:jc w:val="right"/>
        <w:rPr>
          <w:rFonts w:ascii="Arial Unicode" w:hAnsi="Arial Unicode" w:cs="TimesArmenianPSMT"/>
          <w:i/>
          <w:sz w:val="20"/>
        </w:rPr>
      </w:pPr>
    </w:p>
    <w:p w:rsidR="00402CEF" w:rsidRPr="00A73A51" w:rsidRDefault="00402CEF" w:rsidP="00402CEF">
      <w:pPr>
        <w:autoSpaceDE w:val="0"/>
        <w:autoSpaceDN w:val="0"/>
        <w:adjustRightInd w:val="0"/>
        <w:jc w:val="right"/>
        <w:rPr>
          <w:rFonts w:ascii="Arial Unicode" w:hAnsi="Arial Unicode" w:cs="TimesArmenianPSMT"/>
          <w:i/>
          <w:sz w:val="20"/>
        </w:rPr>
      </w:pPr>
    </w:p>
    <w:p w:rsidR="00402CEF" w:rsidRPr="00A73A51" w:rsidRDefault="00402CEF" w:rsidP="00402CEF">
      <w:pPr>
        <w:autoSpaceDE w:val="0"/>
        <w:autoSpaceDN w:val="0"/>
        <w:adjustRightInd w:val="0"/>
        <w:jc w:val="right"/>
        <w:rPr>
          <w:rFonts w:ascii="Arial Unicode" w:hAnsi="Arial Unicode" w:cs="TimesArmenianPSMT"/>
          <w:i/>
          <w:sz w:val="20"/>
        </w:rPr>
      </w:pPr>
      <w:r w:rsidRPr="00A73A51">
        <w:rPr>
          <w:rFonts w:ascii="Arial Unicode" w:hAnsi="Arial Unicode" w:cs="TimesArmenianPSMT"/>
          <w:i/>
          <w:sz w:val="20"/>
        </w:rPr>
        <w:t>Հավելված 3.1</w:t>
      </w:r>
    </w:p>
    <w:p w:rsidR="00402CEF" w:rsidRPr="00A73A51" w:rsidRDefault="00402CEF" w:rsidP="00402CEF">
      <w:pPr>
        <w:autoSpaceDE w:val="0"/>
        <w:autoSpaceDN w:val="0"/>
        <w:adjustRightInd w:val="0"/>
        <w:jc w:val="right"/>
        <w:rPr>
          <w:rFonts w:ascii="Arial Unicode" w:hAnsi="Arial Unicode" w:cs="TimesArmenianPSMT"/>
          <w:i/>
          <w:sz w:val="20"/>
        </w:rPr>
      </w:pPr>
      <w:r w:rsidRPr="00A73A51">
        <w:rPr>
          <w:rFonts w:ascii="Arial Unicode" w:hAnsi="Arial Unicode" w:cs="TimesArmenianPSMT"/>
          <w:i/>
          <w:sz w:val="20"/>
        </w:rPr>
        <w:t>«         »              20  թ. կնքված</w:t>
      </w:r>
    </w:p>
    <w:p w:rsidR="00402CEF" w:rsidRPr="00A73A51" w:rsidRDefault="00402CEF" w:rsidP="00402CEF">
      <w:pPr>
        <w:autoSpaceDE w:val="0"/>
        <w:autoSpaceDN w:val="0"/>
        <w:adjustRightInd w:val="0"/>
        <w:jc w:val="right"/>
        <w:rPr>
          <w:rFonts w:ascii="Arial Unicode" w:hAnsi="Arial Unicode" w:cs="TimesArmenianPSMT"/>
          <w:i/>
          <w:sz w:val="20"/>
        </w:rPr>
      </w:pPr>
      <w:r w:rsidRPr="00A73A51">
        <w:rPr>
          <w:rFonts w:ascii="Arial Unicode" w:hAnsi="Arial Unicode" w:cs="TimesArmenianPSMT"/>
          <w:i/>
          <w:sz w:val="20"/>
        </w:rPr>
        <w:t>ծածկագրովպայմանագրի</w:t>
      </w:r>
    </w:p>
    <w:p w:rsidR="00402CEF" w:rsidRPr="00A73A51" w:rsidRDefault="00402CEF" w:rsidP="00402CEF">
      <w:pPr>
        <w:autoSpaceDE w:val="0"/>
        <w:autoSpaceDN w:val="0"/>
        <w:adjustRightInd w:val="0"/>
        <w:jc w:val="right"/>
        <w:rPr>
          <w:rFonts w:ascii="Arial Unicode" w:hAnsi="Arial Unicode" w:cs="TimesArmenianPSMT"/>
          <w:i/>
          <w:sz w:val="20"/>
        </w:rPr>
      </w:pPr>
    </w:p>
    <w:p w:rsidR="00402CEF" w:rsidRPr="00A73A51" w:rsidRDefault="00402CEF" w:rsidP="00402CEF">
      <w:pPr>
        <w:rPr>
          <w:rFonts w:ascii="Arial Unicode" w:hAnsi="Arial Unicode"/>
        </w:rPr>
      </w:pPr>
    </w:p>
    <w:p w:rsidR="00402CEF" w:rsidRPr="00A73A51" w:rsidRDefault="00402CEF" w:rsidP="00402CEF">
      <w:pPr>
        <w:rPr>
          <w:rFonts w:ascii="Arial Unicode" w:hAnsi="Arial Unicode"/>
        </w:rPr>
      </w:pPr>
    </w:p>
    <w:p w:rsidR="00402CEF" w:rsidRPr="00A73A51" w:rsidRDefault="00402CEF" w:rsidP="00402CEF">
      <w:pPr>
        <w:rPr>
          <w:rFonts w:ascii="Arial Unicode" w:hAnsi="Arial Unicode"/>
        </w:rPr>
      </w:pPr>
    </w:p>
    <w:p w:rsidR="00402CEF" w:rsidRPr="00A73A51" w:rsidRDefault="00402CEF" w:rsidP="00402CEF">
      <w:pPr>
        <w:tabs>
          <w:tab w:val="left" w:pos="2250"/>
        </w:tabs>
        <w:jc w:val="center"/>
        <w:rPr>
          <w:rFonts w:ascii="Arial Unicode" w:hAnsi="Arial Unicode" w:cs="Sylfaen"/>
          <w:bCs/>
          <w:sz w:val="18"/>
          <w:szCs w:val="18"/>
        </w:rPr>
      </w:pPr>
      <w:r w:rsidRPr="00A73A51">
        <w:rPr>
          <w:rFonts w:ascii="Arial Unicode" w:hAnsi="Arial Unicode" w:cs="Sylfaen"/>
          <w:bCs/>
          <w:sz w:val="18"/>
          <w:szCs w:val="18"/>
        </w:rPr>
        <w:t>ԱԿՏ  N</w:t>
      </w:r>
    </w:p>
    <w:p w:rsidR="00402CEF" w:rsidRPr="00A73A51" w:rsidRDefault="00402CEF" w:rsidP="00402CEF">
      <w:pPr>
        <w:tabs>
          <w:tab w:val="left" w:pos="360"/>
          <w:tab w:val="left" w:pos="540"/>
          <w:tab w:val="left" w:pos="2250"/>
        </w:tabs>
        <w:jc w:val="center"/>
        <w:rPr>
          <w:rFonts w:ascii="Arial Unicode" w:hAnsi="Arial Unicode" w:cs="Sylfaen"/>
          <w:bCs/>
          <w:sz w:val="18"/>
          <w:szCs w:val="18"/>
        </w:rPr>
      </w:pPr>
      <w:r w:rsidRPr="00A73A51">
        <w:rPr>
          <w:rFonts w:ascii="Arial Unicode" w:hAnsi="Arial Unicode" w:cs="Sylfaen"/>
          <w:bCs/>
          <w:sz w:val="18"/>
          <w:szCs w:val="18"/>
        </w:rPr>
        <w:t xml:space="preserve">պայմանագրի արդյունքը Պատվիրատուին հանձնելու փաստը ֆիքսելու վերաբերյալ                                                                                                                               </w:t>
      </w:r>
    </w:p>
    <w:p w:rsidR="00402CEF" w:rsidRPr="00A73A51" w:rsidRDefault="00402CEF" w:rsidP="00402CEF">
      <w:pPr>
        <w:tabs>
          <w:tab w:val="left" w:pos="360"/>
          <w:tab w:val="left" w:pos="540"/>
        </w:tabs>
        <w:rPr>
          <w:rFonts w:ascii="Arial Unicode" w:hAnsi="Arial Unicode" w:cs="Sylfaen"/>
        </w:rPr>
      </w:pPr>
    </w:p>
    <w:p w:rsidR="00402CEF" w:rsidRPr="00A73A51" w:rsidRDefault="00402CEF" w:rsidP="00402CEF">
      <w:pPr>
        <w:tabs>
          <w:tab w:val="left" w:pos="360"/>
          <w:tab w:val="left" w:pos="540"/>
        </w:tabs>
        <w:rPr>
          <w:rFonts w:ascii="Arial Unicode" w:hAnsi="Arial Unicode" w:cs="Sylfaen"/>
        </w:rPr>
      </w:pPr>
    </w:p>
    <w:p w:rsidR="00402CEF" w:rsidRPr="00A73A51" w:rsidRDefault="00402CEF" w:rsidP="00402CEF">
      <w:pPr>
        <w:tabs>
          <w:tab w:val="left" w:pos="360"/>
          <w:tab w:val="left" w:pos="540"/>
        </w:tabs>
        <w:ind w:left="-540" w:firstLine="180"/>
        <w:jc w:val="both"/>
        <w:rPr>
          <w:rFonts w:ascii="Arial Unicode" w:hAnsi="Arial Unicode" w:cs="Sylfaen"/>
          <w:sz w:val="20"/>
          <w:szCs w:val="20"/>
        </w:rPr>
      </w:pPr>
      <w:r w:rsidRPr="00A73A51">
        <w:rPr>
          <w:rFonts w:ascii="Arial Unicode" w:hAnsi="Arial Unicode" w:cs="Sylfaen"/>
        </w:rPr>
        <w:tab/>
      </w:r>
      <w:r w:rsidRPr="00A73A51">
        <w:rPr>
          <w:rFonts w:ascii="Arial Unicode" w:hAnsi="Arial Unicode" w:cs="Sylfaen"/>
          <w:sz w:val="20"/>
          <w:szCs w:val="20"/>
          <w:lang w:val="hy-AM"/>
        </w:rPr>
        <w:t xml:space="preserve">Սույնով </w:t>
      </w:r>
      <w:r w:rsidRPr="00A73A51">
        <w:rPr>
          <w:rFonts w:ascii="Arial Unicode" w:hAnsi="Arial Unicode" w:cs="Sylfaen"/>
          <w:sz w:val="20"/>
          <w:szCs w:val="20"/>
        </w:rPr>
        <w:t>արձանագրվում է</w:t>
      </w:r>
      <w:r w:rsidRPr="00A73A51">
        <w:rPr>
          <w:rFonts w:ascii="Arial Unicode" w:hAnsi="Arial Unicode" w:cs="Sylfaen"/>
          <w:sz w:val="20"/>
          <w:szCs w:val="20"/>
          <w:lang w:val="hy-AM"/>
        </w:rPr>
        <w:t>,որ</w:t>
      </w:r>
      <w:r w:rsidRPr="00A73A51">
        <w:rPr>
          <w:rFonts w:ascii="Arial Unicode" w:hAnsi="Arial Unicode" w:cs="Sylfaen"/>
          <w:sz w:val="20"/>
          <w:u w:val="single"/>
        </w:rPr>
        <w:tab/>
      </w:r>
      <w:r w:rsidRPr="00A73A51">
        <w:rPr>
          <w:rFonts w:ascii="Arial Unicode" w:hAnsi="Arial Unicode" w:cs="Sylfaen"/>
          <w:sz w:val="20"/>
          <w:u w:val="single"/>
        </w:rPr>
        <w:tab/>
      </w:r>
      <w:r w:rsidRPr="00A73A51">
        <w:rPr>
          <w:rFonts w:ascii="Arial Unicode" w:hAnsi="Arial Unicode" w:cs="Sylfaen"/>
          <w:sz w:val="20"/>
        </w:rPr>
        <w:t>-ի</w:t>
      </w:r>
      <w:r w:rsidRPr="00A73A51">
        <w:rPr>
          <w:rFonts w:ascii="Arial Unicode" w:hAnsi="Arial Unicode" w:cs="Sylfaen"/>
          <w:sz w:val="20"/>
          <w:szCs w:val="20"/>
        </w:rPr>
        <w:t xml:space="preserve">(այսուհետ` Պատվիրատու)  </w:t>
      </w:r>
      <w:r w:rsidRPr="00A73A51">
        <w:rPr>
          <w:rFonts w:ascii="Arial Unicode" w:hAnsi="Arial Unicode" w:cs="Sylfaen"/>
          <w:sz w:val="20"/>
          <w:szCs w:val="20"/>
          <w:lang w:val="hy-AM"/>
        </w:rPr>
        <w:t xml:space="preserve">և </w:t>
      </w:r>
      <w:r w:rsidRPr="00A73A51">
        <w:rPr>
          <w:rFonts w:ascii="Arial Unicode" w:hAnsi="Arial Unicode" w:cs="Sylfaen"/>
          <w:sz w:val="20"/>
          <w:u w:val="single"/>
        </w:rPr>
        <w:tab/>
      </w:r>
      <w:r w:rsidRPr="00A73A51">
        <w:rPr>
          <w:rFonts w:ascii="Arial Unicode" w:hAnsi="Arial Unicode" w:cs="Sylfaen"/>
          <w:sz w:val="20"/>
          <w:u w:val="single"/>
        </w:rPr>
        <w:tab/>
      </w:r>
      <w:r w:rsidRPr="00A73A51">
        <w:rPr>
          <w:rFonts w:ascii="Arial Unicode" w:hAnsi="Arial Unicode" w:cs="Sylfaen"/>
          <w:sz w:val="20"/>
        </w:rPr>
        <w:t>-ի</w:t>
      </w:r>
    </w:p>
    <w:p w:rsidR="00402CEF" w:rsidRPr="00A73A51" w:rsidRDefault="00402CEF" w:rsidP="00402CEF">
      <w:pPr>
        <w:tabs>
          <w:tab w:val="left" w:pos="360"/>
          <w:tab w:val="left" w:pos="540"/>
        </w:tabs>
        <w:jc w:val="both"/>
        <w:rPr>
          <w:rFonts w:ascii="Arial Unicode" w:hAnsi="Arial Unicode" w:cs="Sylfaen"/>
        </w:rPr>
      </w:pPr>
      <w:r w:rsidRPr="00A73A51">
        <w:rPr>
          <w:rFonts w:ascii="Arial Unicode" w:hAnsi="Arial Unicode" w:cs="Sylfaen"/>
          <w:sz w:val="12"/>
          <w:szCs w:val="12"/>
        </w:rPr>
        <w:t>Պատվիրատուի անունը     Կատարողի անունը</w:t>
      </w:r>
    </w:p>
    <w:p w:rsidR="00402CEF" w:rsidRPr="00A73A51" w:rsidRDefault="00402CEF" w:rsidP="00402CEF">
      <w:pPr>
        <w:tabs>
          <w:tab w:val="left" w:pos="360"/>
          <w:tab w:val="left" w:pos="540"/>
        </w:tabs>
        <w:ind w:right="-360"/>
        <w:jc w:val="both"/>
        <w:rPr>
          <w:rFonts w:ascii="Arial Unicode" w:hAnsi="Arial Unicode" w:cs="Sylfaen"/>
          <w:sz w:val="12"/>
          <w:szCs w:val="12"/>
        </w:rPr>
      </w:pPr>
    </w:p>
    <w:p w:rsidR="00402CEF" w:rsidRPr="00A73A51" w:rsidRDefault="00402CEF" w:rsidP="00402CEF">
      <w:pPr>
        <w:tabs>
          <w:tab w:val="left" w:pos="360"/>
          <w:tab w:val="left" w:pos="540"/>
        </w:tabs>
        <w:ind w:right="-360"/>
        <w:jc w:val="both"/>
        <w:rPr>
          <w:rFonts w:ascii="Arial Unicode" w:hAnsi="Arial Unicode" w:cs="Sylfaen"/>
          <w:sz w:val="20"/>
          <w:u w:val="single"/>
          <w:lang w:val="hy-AM"/>
        </w:rPr>
      </w:pPr>
      <w:r w:rsidRPr="00A73A51">
        <w:rPr>
          <w:rFonts w:ascii="Arial Unicode" w:hAnsi="Arial Unicode" w:cs="Sylfaen"/>
          <w:sz w:val="20"/>
          <w:szCs w:val="20"/>
          <w:lang w:val="hy-AM"/>
        </w:rPr>
        <w:t>(այսուհետ` Կ</w:t>
      </w:r>
      <w:r w:rsidRPr="00A73A51">
        <w:rPr>
          <w:rFonts w:ascii="Arial Unicode" w:hAnsi="Arial Unicode" w:cs="Sylfaen"/>
          <w:sz w:val="20"/>
          <w:szCs w:val="20"/>
        </w:rPr>
        <w:t>ատարող</w:t>
      </w:r>
      <w:r w:rsidRPr="00A73A51">
        <w:rPr>
          <w:rFonts w:ascii="Arial Unicode" w:hAnsi="Arial Unicode" w:cs="Sylfaen"/>
          <w:sz w:val="20"/>
          <w:szCs w:val="20"/>
          <w:lang w:val="hy-AM"/>
        </w:rPr>
        <w:t>)</w:t>
      </w:r>
      <w:r w:rsidRPr="00A73A51">
        <w:rPr>
          <w:rFonts w:ascii="Arial Unicode" w:hAnsi="Arial Unicode" w:cs="Sylfaen"/>
          <w:sz w:val="20"/>
        </w:rPr>
        <w:t xml:space="preserve">միջև 20     թ. </w:t>
      </w:r>
      <w:r w:rsidRPr="00A73A51">
        <w:rPr>
          <w:rFonts w:ascii="Arial Unicode" w:hAnsi="Arial Unicode" w:cs="Sylfaen"/>
          <w:sz w:val="20"/>
          <w:u w:val="single"/>
        </w:rPr>
        <w:tab/>
      </w:r>
      <w:r w:rsidRPr="00A73A51">
        <w:rPr>
          <w:rFonts w:ascii="Arial Unicode" w:hAnsi="Arial Unicode" w:cs="Sylfaen"/>
          <w:sz w:val="20"/>
          <w:u w:val="single"/>
        </w:rPr>
        <w:tab/>
      </w:r>
      <w:r w:rsidRPr="00A73A51">
        <w:rPr>
          <w:rFonts w:ascii="Arial Unicode" w:hAnsi="Arial Unicode" w:cs="Sylfaen"/>
          <w:sz w:val="20"/>
          <w:u w:val="single"/>
        </w:rPr>
        <w:tab/>
      </w:r>
      <w:r w:rsidRPr="00A73A51">
        <w:rPr>
          <w:rFonts w:ascii="Arial Unicode" w:hAnsi="Arial Unicode" w:cs="Sylfaen"/>
          <w:sz w:val="20"/>
          <w:u w:val="single"/>
        </w:rPr>
        <w:tab/>
      </w:r>
      <w:r w:rsidRPr="00A73A51">
        <w:rPr>
          <w:rFonts w:ascii="Arial Unicode" w:hAnsi="Arial Unicode" w:cs="Sylfaen"/>
          <w:sz w:val="20"/>
          <w:lang w:val="hy-AM"/>
        </w:rPr>
        <w:t xml:space="preserve"> -ին կնքված N </w:t>
      </w:r>
      <w:r w:rsidRPr="00A73A51">
        <w:rPr>
          <w:rFonts w:ascii="Arial Unicode" w:hAnsi="Arial Unicode" w:cs="Sylfaen"/>
          <w:sz w:val="20"/>
          <w:u w:val="single"/>
          <w:lang w:val="hy-AM"/>
        </w:rPr>
        <w:tab/>
      </w:r>
      <w:r w:rsidRPr="00A73A51">
        <w:rPr>
          <w:rFonts w:ascii="Arial Unicode" w:hAnsi="Arial Unicode" w:cs="Sylfaen"/>
          <w:sz w:val="20"/>
          <w:u w:val="single"/>
          <w:lang w:val="hy-AM"/>
        </w:rPr>
        <w:tab/>
      </w:r>
      <w:r w:rsidRPr="00A73A51">
        <w:rPr>
          <w:rFonts w:ascii="Arial Unicode" w:hAnsi="Arial Unicode" w:cs="Sylfaen"/>
          <w:sz w:val="20"/>
          <w:u w:val="single"/>
          <w:lang w:val="hy-AM"/>
        </w:rPr>
        <w:tab/>
      </w:r>
      <w:r w:rsidRPr="00A73A51">
        <w:rPr>
          <w:rFonts w:ascii="Arial Unicode" w:hAnsi="Arial Unicode" w:cs="Sylfaen"/>
          <w:sz w:val="20"/>
          <w:u w:val="single"/>
          <w:lang w:val="hy-AM"/>
        </w:rPr>
        <w:tab/>
      </w:r>
    </w:p>
    <w:p w:rsidR="00402CEF" w:rsidRPr="00A73A51" w:rsidRDefault="00402CEF" w:rsidP="00402CEF">
      <w:pPr>
        <w:tabs>
          <w:tab w:val="left" w:pos="360"/>
          <w:tab w:val="left" w:pos="540"/>
        </w:tabs>
        <w:ind w:right="-360"/>
        <w:jc w:val="both"/>
        <w:rPr>
          <w:rFonts w:ascii="Arial Unicode" w:hAnsi="Arial Unicode" w:cs="Sylfaen"/>
          <w:lang w:val="hy-AM"/>
        </w:rPr>
      </w:pPr>
      <w:r w:rsidRPr="00A73A51">
        <w:rPr>
          <w:rFonts w:ascii="Arial Unicode" w:hAnsi="Arial Unicode" w:cs="Sylfaen"/>
          <w:sz w:val="12"/>
          <w:szCs w:val="16"/>
          <w:lang w:val="hy-AM"/>
        </w:rPr>
        <w:tab/>
      </w:r>
      <w:r w:rsidRPr="00A73A51">
        <w:rPr>
          <w:rFonts w:ascii="Arial Unicode" w:hAnsi="Arial Unicode" w:cs="Sylfaen"/>
          <w:sz w:val="12"/>
          <w:szCs w:val="16"/>
          <w:lang w:val="hy-AM"/>
        </w:rPr>
        <w:tab/>
      </w:r>
      <w:r w:rsidRPr="00A73A51">
        <w:rPr>
          <w:rFonts w:ascii="Arial Unicode" w:hAnsi="Arial Unicode" w:cs="Sylfaen"/>
          <w:sz w:val="12"/>
          <w:szCs w:val="16"/>
          <w:lang w:val="hy-AM"/>
        </w:rPr>
        <w:tab/>
      </w:r>
      <w:r w:rsidRPr="00A73A51">
        <w:rPr>
          <w:rFonts w:ascii="Arial Unicode" w:hAnsi="Arial Unicode" w:cs="Sylfaen"/>
          <w:sz w:val="12"/>
          <w:szCs w:val="16"/>
          <w:lang w:val="hy-AM"/>
        </w:rPr>
        <w:tab/>
      </w:r>
      <w:r w:rsidRPr="00A73A51">
        <w:rPr>
          <w:rFonts w:ascii="Arial Unicode" w:hAnsi="Arial Unicode" w:cs="Sylfaen"/>
          <w:sz w:val="12"/>
          <w:szCs w:val="16"/>
          <w:lang w:val="hy-AM"/>
        </w:rPr>
        <w:tab/>
      </w:r>
      <w:r w:rsidRPr="00A73A51">
        <w:rPr>
          <w:rFonts w:ascii="Arial Unicode" w:hAnsi="Arial Unicode" w:cs="Sylfaen"/>
          <w:sz w:val="12"/>
          <w:szCs w:val="16"/>
          <w:lang w:val="hy-AM"/>
        </w:rPr>
        <w:tab/>
      </w:r>
      <w:r w:rsidRPr="00A73A51">
        <w:rPr>
          <w:rFonts w:ascii="Arial Unicode" w:hAnsi="Arial Unicode" w:cs="Sylfaen"/>
          <w:sz w:val="12"/>
          <w:szCs w:val="16"/>
          <w:lang w:val="hy-AM"/>
        </w:rPr>
        <w:tab/>
        <w:t>պայմանագրի կնքման ամսաթիվը</w:t>
      </w:r>
      <w:r w:rsidRPr="00A73A51">
        <w:rPr>
          <w:rFonts w:ascii="Arial Unicode" w:hAnsi="Arial Unicode" w:cs="Sylfaen"/>
          <w:sz w:val="12"/>
          <w:szCs w:val="16"/>
          <w:lang w:val="hy-AM"/>
        </w:rPr>
        <w:tab/>
      </w:r>
      <w:r w:rsidRPr="00A73A51">
        <w:rPr>
          <w:rFonts w:ascii="Arial Unicode" w:hAnsi="Arial Unicode" w:cs="Sylfaen"/>
          <w:sz w:val="12"/>
          <w:szCs w:val="16"/>
          <w:lang w:val="hy-AM"/>
        </w:rPr>
        <w:tab/>
      </w:r>
      <w:r w:rsidRPr="00A73A51">
        <w:rPr>
          <w:rFonts w:ascii="Arial Unicode" w:hAnsi="Arial Unicode" w:cs="Sylfaen"/>
          <w:sz w:val="12"/>
          <w:szCs w:val="16"/>
          <w:lang w:val="hy-AM"/>
        </w:rPr>
        <w:tab/>
        <w:t xml:space="preserve">      պայմանագրի համարը</w:t>
      </w:r>
    </w:p>
    <w:p w:rsidR="00402CEF" w:rsidRPr="00A73A51" w:rsidRDefault="00402CEF" w:rsidP="00402CEF">
      <w:pPr>
        <w:tabs>
          <w:tab w:val="left" w:pos="360"/>
          <w:tab w:val="left" w:pos="540"/>
        </w:tabs>
        <w:ind w:right="-360"/>
        <w:jc w:val="both"/>
        <w:rPr>
          <w:rFonts w:ascii="Arial Unicode" w:hAnsi="Arial Unicode" w:cs="Sylfaen"/>
          <w:sz w:val="20"/>
          <w:szCs w:val="20"/>
          <w:lang w:val="hy-AM"/>
        </w:rPr>
      </w:pPr>
      <w:r w:rsidRPr="00A73A51">
        <w:rPr>
          <w:rFonts w:ascii="Arial Unicode" w:hAnsi="Arial Unicode" w:cs="Sylfaen"/>
          <w:sz w:val="20"/>
          <w:szCs w:val="20"/>
          <w:lang w:val="hy-AM"/>
        </w:rPr>
        <w:t xml:space="preserve">գնման պայմանագրի շրջանակներում Կատարողը  </w:t>
      </w:r>
      <w:r w:rsidRPr="00A73A51">
        <w:rPr>
          <w:rFonts w:ascii="Arial Unicode" w:hAnsi="Arial Unicode" w:cs="Sylfaen"/>
          <w:sz w:val="20"/>
          <w:lang w:val="hy-AM"/>
        </w:rPr>
        <w:t xml:space="preserve">20  թ. </w:t>
      </w:r>
      <w:r w:rsidRPr="00A73A51">
        <w:rPr>
          <w:rFonts w:ascii="Arial Unicode" w:hAnsi="Arial Unicode" w:cs="Sylfaen"/>
          <w:sz w:val="20"/>
          <w:u w:val="single"/>
          <w:lang w:val="hy-AM"/>
        </w:rPr>
        <w:tab/>
      </w:r>
      <w:r w:rsidRPr="00A73A51">
        <w:rPr>
          <w:rFonts w:ascii="Arial Unicode" w:hAnsi="Arial Unicode" w:cs="Sylfaen"/>
          <w:sz w:val="20"/>
          <w:u w:val="single"/>
          <w:lang w:val="hy-AM"/>
        </w:rPr>
        <w:tab/>
      </w:r>
      <w:r w:rsidRPr="00A73A51">
        <w:rPr>
          <w:rFonts w:ascii="Arial Unicode" w:hAnsi="Arial Unicode" w:cs="Sylfaen"/>
          <w:sz w:val="20"/>
          <w:lang w:val="hy-AM"/>
        </w:rPr>
        <w:t xml:space="preserve">-ին </w:t>
      </w:r>
      <w:r w:rsidRPr="00A73A51">
        <w:rPr>
          <w:rFonts w:ascii="Arial Unicode" w:hAnsi="Arial Unicode" w:cs="Sylfaen"/>
          <w:sz w:val="20"/>
          <w:szCs w:val="20"/>
          <w:lang w:val="hy-AM"/>
        </w:rPr>
        <w:t xml:space="preserve">հանձնման-ընդունման </w:t>
      </w:r>
    </w:p>
    <w:p w:rsidR="00402CEF" w:rsidRPr="00A73A51" w:rsidRDefault="00402CEF" w:rsidP="00402CEF">
      <w:pPr>
        <w:tabs>
          <w:tab w:val="left" w:pos="360"/>
          <w:tab w:val="left" w:pos="540"/>
        </w:tabs>
        <w:ind w:right="-360"/>
        <w:jc w:val="both"/>
        <w:rPr>
          <w:rFonts w:ascii="Arial Unicode" w:hAnsi="Arial Unicode" w:cs="Sylfaen"/>
          <w:sz w:val="20"/>
          <w:szCs w:val="20"/>
          <w:lang w:val="hy-AM"/>
        </w:rPr>
      </w:pPr>
      <w:r w:rsidRPr="00A73A51">
        <w:rPr>
          <w:rFonts w:ascii="Arial Unicode" w:hAnsi="Arial Unicode" w:cs="Sylfaen"/>
          <w:sz w:val="20"/>
          <w:szCs w:val="20"/>
          <w:lang w:val="hy-AM"/>
        </w:rPr>
        <w:t>նպատակով Պատվիրատուին հանձնեց ստորև նշված ծառայությունները.</w:t>
      </w:r>
    </w:p>
    <w:p w:rsidR="00402CEF" w:rsidRPr="00A73A51" w:rsidRDefault="00402CEF" w:rsidP="00402CEF">
      <w:pPr>
        <w:tabs>
          <w:tab w:val="left" w:pos="2972"/>
        </w:tabs>
        <w:jc w:val="both"/>
        <w:rPr>
          <w:rFonts w:ascii="Arial Unicode" w:hAnsi="Arial Unicode" w:cs="Sylfaen"/>
          <w:lang w:val="hy-AM"/>
        </w:rPr>
      </w:pPr>
      <w:r w:rsidRPr="00A73A51">
        <w:rPr>
          <w:rFonts w:ascii="Arial Unicode" w:hAnsi="Arial Unicode"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02CEF" w:rsidRPr="00A73A51" w:rsidTr="005850C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02CEF" w:rsidRPr="00A73A51" w:rsidRDefault="00402CEF" w:rsidP="005850CF">
            <w:pPr>
              <w:jc w:val="center"/>
              <w:rPr>
                <w:rFonts w:ascii="Arial Unicode" w:hAnsi="Arial Unicode" w:cs="Sylfaen"/>
                <w:bCs/>
                <w:sz w:val="18"/>
                <w:szCs w:val="18"/>
              </w:rPr>
            </w:pPr>
            <w:r w:rsidRPr="00A73A51">
              <w:rPr>
                <w:rFonts w:ascii="Arial Unicode" w:hAnsi="Arial Unicode" w:cs="Sylfaen"/>
                <w:sz w:val="18"/>
                <w:szCs w:val="18"/>
              </w:rPr>
              <w:lastRenderedPageBreak/>
              <w:t>Ծառայության</w:t>
            </w:r>
          </w:p>
        </w:tc>
      </w:tr>
      <w:tr w:rsidR="00402CEF" w:rsidRPr="00A73A51" w:rsidTr="005850C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02CEF" w:rsidRPr="00A73A51" w:rsidRDefault="00402CEF" w:rsidP="005850CF">
            <w:pPr>
              <w:jc w:val="center"/>
              <w:rPr>
                <w:rFonts w:ascii="Arial Unicode" w:hAnsi="Arial Unicode"/>
                <w:sz w:val="18"/>
                <w:szCs w:val="18"/>
              </w:rPr>
            </w:pPr>
            <w:r w:rsidRPr="00A73A51">
              <w:rPr>
                <w:rFonts w:ascii="Arial Unicode" w:hAnsi="Arial Unicode"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02CEF" w:rsidRPr="00A73A51" w:rsidRDefault="00402CEF" w:rsidP="005850CF">
            <w:pPr>
              <w:jc w:val="center"/>
              <w:rPr>
                <w:rFonts w:ascii="Arial Unicode" w:hAnsi="Arial Unicode"/>
                <w:sz w:val="18"/>
                <w:szCs w:val="18"/>
              </w:rPr>
            </w:pPr>
            <w:r w:rsidRPr="00A73A51">
              <w:rPr>
                <w:rFonts w:ascii="Arial Unicode" w:hAnsi="Arial Unicode"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02CEF" w:rsidRPr="00A73A51" w:rsidRDefault="00402CEF" w:rsidP="005850CF">
            <w:pPr>
              <w:jc w:val="center"/>
              <w:rPr>
                <w:rFonts w:ascii="Arial Unicode" w:hAnsi="Arial Unicode"/>
                <w:sz w:val="18"/>
                <w:szCs w:val="18"/>
              </w:rPr>
            </w:pPr>
            <w:r w:rsidRPr="00A73A51">
              <w:rPr>
                <w:rFonts w:ascii="Arial Unicode" w:hAnsi="Arial Unicode" w:cs="Sylfaen"/>
                <w:sz w:val="18"/>
                <w:szCs w:val="18"/>
              </w:rPr>
              <w:t>քանակը</w:t>
            </w:r>
            <w:r w:rsidRPr="00A73A51">
              <w:rPr>
                <w:rFonts w:ascii="Arial Unicode" w:hAnsi="Arial Unicode"/>
                <w:sz w:val="18"/>
                <w:szCs w:val="18"/>
              </w:rPr>
              <w:t xml:space="preserve"> (</w:t>
            </w:r>
            <w:r w:rsidRPr="00A73A51">
              <w:rPr>
                <w:rFonts w:ascii="Arial Unicode" w:hAnsi="Arial Unicode" w:cs="Sylfaen"/>
                <w:sz w:val="18"/>
                <w:szCs w:val="18"/>
              </w:rPr>
              <w:t>փաստացի</w:t>
            </w:r>
            <w:r w:rsidRPr="00A73A51">
              <w:rPr>
                <w:rFonts w:ascii="Arial Unicode" w:hAnsi="Arial Unicode"/>
                <w:sz w:val="18"/>
                <w:szCs w:val="18"/>
              </w:rPr>
              <w:t>)</w:t>
            </w:r>
          </w:p>
        </w:tc>
      </w:tr>
      <w:tr w:rsidR="00402CEF" w:rsidRPr="00A73A51" w:rsidTr="005850CF">
        <w:trPr>
          <w:trHeight w:val="273"/>
        </w:trPr>
        <w:tc>
          <w:tcPr>
            <w:tcW w:w="3852" w:type="dxa"/>
            <w:tcBorders>
              <w:top w:val="single" w:sz="4" w:space="0" w:color="000000"/>
              <w:left w:val="single" w:sz="4" w:space="0" w:color="000000"/>
              <w:bottom w:val="single" w:sz="4" w:space="0" w:color="000000"/>
              <w:right w:val="single" w:sz="4" w:space="0" w:color="000000"/>
            </w:tcBorders>
          </w:tcPr>
          <w:p w:rsidR="00402CEF" w:rsidRPr="00A73A51" w:rsidRDefault="00402CEF" w:rsidP="005850CF">
            <w:pPr>
              <w:rPr>
                <w:rFonts w:ascii="Arial Unicode" w:hAnsi="Arial Unicode" w:cs="Sylfaen"/>
                <w:sz w:val="18"/>
                <w:szCs w:val="18"/>
              </w:rPr>
            </w:pPr>
          </w:p>
        </w:tc>
        <w:tc>
          <w:tcPr>
            <w:tcW w:w="2062" w:type="dxa"/>
            <w:tcBorders>
              <w:top w:val="single" w:sz="4" w:space="0" w:color="000000"/>
              <w:left w:val="single" w:sz="4" w:space="0" w:color="000000"/>
              <w:bottom w:val="single" w:sz="4" w:space="0" w:color="000000"/>
              <w:right w:val="single" w:sz="4" w:space="0" w:color="auto"/>
            </w:tcBorders>
          </w:tcPr>
          <w:p w:rsidR="00402CEF" w:rsidRPr="00A73A51" w:rsidRDefault="00402CEF" w:rsidP="005850CF">
            <w:pPr>
              <w:rPr>
                <w:rFonts w:ascii="Arial Unicode" w:hAnsi="Arial Unicode" w:cs="Sylfaen"/>
                <w:sz w:val="18"/>
                <w:szCs w:val="18"/>
              </w:rPr>
            </w:pPr>
          </w:p>
        </w:tc>
        <w:tc>
          <w:tcPr>
            <w:tcW w:w="1784" w:type="dxa"/>
            <w:tcBorders>
              <w:top w:val="single" w:sz="4" w:space="0" w:color="000000"/>
              <w:left w:val="single" w:sz="4" w:space="0" w:color="auto"/>
              <w:bottom w:val="single" w:sz="4" w:space="0" w:color="000000"/>
              <w:right w:val="single" w:sz="4" w:space="0" w:color="000000"/>
            </w:tcBorders>
          </w:tcPr>
          <w:p w:rsidR="00402CEF" w:rsidRPr="00A73A51" w:rsidRDefault="00402CEF" w:rsidP="005850CF">
            <w:pPr>
              <w:rPr>
                <w:rFonts w:ascii="Arial Unicode" w:hAnsi="Arial Unicode" w:cs="Sylfaen"/>
                <w:sz w:val="18"/>
                <w:szCs w:val="18"/>
              </w:rPr>
            </w:pPr>
          </w:p>
        </w:tc>
      </w:tr>
      <w:tr w:rsidR="00402CEF" w:rsidRPr="00A73A51" w:rsidTr="005850CF">
        <w:trPr>
          <w:trHeight w:val="273"/>
        </w:trPr>
        <w:tc>
          <w:tcPr>
            <w:tcW w:w="3852" w:type="dxa"/>
            <w:tcBorders>
              <w:top w:val="single" w:sz="4" w:space="0" w:color="000000"/>
              <w:left w:val="single" w:sz="4" w:space="0" w:color="000000"/>
              <w:bottom w:val="single" w:sz="4" w:space="0" w:color="000000"/>
              <w:right w:val="single" w:sz="4" w:space="0" w:color="000000"/>
            </w:tcBorders>
          </w:tcPr>
          <w:p w:rsidR="00402CEF" w:rsidRPr="00A73A51" w:rsidRDefault="00402CEF" w:rsidP="005850CF">
            <w:pPr>
              <w:rPr>
                <w:rFonts w:ascii="Arial Unicode" w:hAnsi="Arial Unicode" w:cs="Sylfaen"/>
                <w:sz w:val="18"/>
                <w:szCs w:val="18"/>
              </w:rPr>
            </w:pPr>
          </w:p>
        </w:tc>
        <w:tc>
          <w:tcPr>
            <w:tcW w:w="2062" w:type="dxa"/>
            <w:tcBorders>
              <w:top w:val="single" w:sz="4" w:space="0" w:color="000000"/>
              <w:left w:val="single" w:sz="4" w:space="0" w:color="000000"/>
              <w:bottom w:val="single" w:sz="4" w:space="0" w:color="000000"/>
              <w:right w:val="single" w:sz="4" w:space="0" w:color="auto"/>
            </w:tcBorders>
          </w:tcPr>
          <w:p w:rsidR="00402CEF" w:rsidRPr="00A73A51" w:rsidRDefault="00402CEF" w:rsidP="005850CF">
            <w:pPr>
              <w:rPr>
                <w:rFonts w:ascii="Arial Unicode" w:hAnsi="Arial Unicode" w:cs="Sylfaen"/>
                <w:sz w:val="18"/>
                <w:szCs w:val="18"/>
              </w:rPr>
            </w:pPr>
          </w:p>
        </w:tc>
        <w:tc>
          <w:tcPr>
            <w:tcW w:w="1784" w:type="dxa"/>
            <w:tcBorders>
              <w:top w:val="single" w:sz="4" w:space="0" w:color="000000"/>
              <w:left w:val="single" w:sz="4" w:space="0" w:color="auto"/>
              <w:bottom w:val="single" w:sz="4" w:space="0" w:color="000000"/>
              <w:right w:val="single" w:sz="4" w:space="0" w:color="000000"/>
            </w:tcBorders>
          </w:tcPr>
          <w:p w:rsidR="00402CEF" w:rsidRPr="00A73A51" w:rsidRDefault="00402CEF" w:rsidP="005850CF">
            <w:pPr>
              <w:rPr>
                <w:rFonts w:ascii="Arial Unicode" w:hAnsi="Arial Unicode" w:cs="Sylfaen"/>
                <w:sz w:val="18"/>
                <w:szCs w:val="18"/>
              </w:rPr>
            </w:pPr>
          </w:p>
        </w:tc>
      </w:tr>
    </w:tbl>
    <w:p w:rsidR="00402CEF" w:rsidRPr="00A73A51" w:rsidRDefault="00402CEF" w:rsidP="00402CEF">
      <w:pPr>
        <w:tabs>
          <w:tab w:val="left" w:pos="360"/>
          <w:tab w:val="left" w:pos="540"/>
        </w:tabs>
        <w:jc w:val="both"/>
        <w:rPr>
          <w:rFonts w:ascii="Arial Unicode" w:hAnsi="Arial Unicode" w:cs="Sylfaen"/>
          <w:lang w:val="hy-AM"/>
        </w:rPr>
      </w:pPr>
    </w:p>
    <w:p w:rsidR="00402CEF" w:rsidRPr="00A73A51" w:rsidRDefault="00402CEF" w:rsidP="00402CEF">
      <w:pPr>
        <w:tabs>
          <w:tab w:val="left" w:pos="360"/>
          <w:tab w:val="left" w:pos="540"/>
        </w:tabs>
        <w:jc w:val="both"/>
        <w:rPr>
          <w:rFonts w:ascii="Arial Unicode" w:hAnsi="Arial Unicode" w:cs="Sylfaen"/>
          <w:sz w:val="20"/>
          <w:szCs w:val="20"/>
          <w:lang w:val="hy-AM"/>
        </w:rPr>
      </w:pPr>
      <w:r w:rsidRPr="00A73A51">
        <w:rPr>
          <w:rFonts w:ascii="Arial Unicode" w:hAnsi="Arial Unicode" w:cs="Sylfaen"/>
          <w:sz w:val="20"/>
          <w:szCs w:val="20"/>
          <w:lang w:val="hy-AM"/>
        </w:rPr>
        <w:t>Սույն ակտը կազմված է 2 օրինակից, յուրաքանչյուր կողմին տրամադրվում է մեկական օրինակ:</w:t>
      </w:r>
    </w:p>
    <w:p w:rsidR="00402CEF" w:rsidRPr="00A73A51" w:rsidRDefault="00402CEF" w:rsidP="00402CEF">
      <w:pPr>
        <w:tabs>
          <w:tab w:val="left" w:pos="360"/>
          <w:tab w:val="left" w:pos="540"/>
        </w:tabs>
        <w:rPr>
          <w:rFonts w:ascii="Arial Unicode" w:hAnsi="Arial Unicode" w:cs="Sylfaen"/>
          <w:lang w:val="hy-AM"/>
        </w:rPr>
      </w:pPr>
    </w:p>
    <w:p w:rsidR="00402CEF" w:rsidRPr="00A73A51" w:rsidRDefault="00402CEF" w:rsidP="00402CEF">
      <w:pPr>
        <w:jc w:val="center"/>
        <w:rPr>
          <w:rFonts w:ascii="Arial Unicode" w:hAnsi="Arial Unicode" w:cs="Sylfaen"/>
          <w:lang w:val="hy-AM"/>
        </w:rPr>
      </w:pPr>
    </w:p>
    <w:p w:rsidR="00402CEF" w:rsidRPr="00A73A51" w:rsidRDefault="00402CEF" w:rsidP="00402CEF">
      <w:pPr>
        <w:jc w:val="center"/>
        <w:rPr>
          <w:rFonts w:ascii="Arial Unicode" w:hAnsi="Arial Unicode" w:cs="Sylfaen"/>
          <w:sz w:val="14"/>
          <w:szCs w:val="14"/>
          <w:lang w:val="hy-AM"/>
        </w:rPr>
      </w:pPr>
    </w:p>
    <w:p w:rsidR="00402CEF" w:rsidRPr="00A73A51" w:rsidRDefault="00402CEF" w:rsidP="00402CEF">
      <w:pPr>
        <w:jc w:val="center"/>
        <w:rPr>
          <w:rFonts w:ascii="Arial Unicode" w:hAnsi="Arial Unicode" w:cs="Sylfaen"/>
          <w:lang w:val="hy-AM"/>
        </w:rPr>
      </w:pPr>
    </w:p>
    <w:p w:rsidR="00402CEF" w:rsidRPr="00A73A51" w:rsidRDefault="00402CEF" w:rsidP="00402CEF">
      <w:pPr>
        <w:jc w:val="center"/>
        <w:rPr>
          <w:rFonts w:ascii="Arial Unicode" w:hAnsi="Arial Unicode" w:cs="Sylfaen"/>
        </w:rPr>
      </w:pPr>
      <w:r w:rsidRPr="00A73A51">
        <w:rPr>
          <w:rFonts w:ascii="Arial Unicode" w:hAnsi="Arial Unicode" w:cs="Sylfaen"/>
        </w:rPr>
        <w:t>ԿՈՂՄԵՐԸ</w:t>
      </w:r>
    </w:p>
    <w:p w:rsidR="00402CEF" w:rsidRPr="00A73A51" w:rsidRDefault="00402CEF" w:rsidP="00402CEF">
      <w:pPr>
        <w:jc w:val="center"/>
        <w:rPr>
          <w:rFonts w:ascii="Arial Unicode" w:hAnsi="Arial Unicode" w:cs="Sylfaen"/>
        </w:rPr>
      </w:pPr>
    </w:p>
    <w:p w:rsidR="00402CEF" w:rsidRPr="00A73A51" w:rsidRDefault="00402CEF" w:rsidP="00402CEF">
      <w:pPr>
        <w:tabs>
          <w:tab w:val="left" w:pos="360"/>
          <w:tab w:val="left" w:pos="540"/>
        </w:tabs>
        <w:rPr>
          <w:rFonts w:ascii="Arial Unicode" w:hAnsi="Arial Unicode" w:cs="Sylfaen"/>
        </w:rPr>
      </w:pPr>
    </w:p>
    <w:p w:rsidR="00402CEF" w:rsidRPr="00A73A51" w:rsidRDefault="00402CEF" w:rsidP="00402CEF">
      <w:pPr>
        <w:tabs>
          <w:tab w:val="left" w:pos="360"/>
          <w:tab w:val="left" w:pos="540"/>
        </w:tabs>
        <w:rPr>
          <w:rFonts w:ascii="Arial Unicode" w:hAnsi="Arial Unicode" w:cs="Sylfaen"/>
        </w:rPr>
      </w:pPr>
    </w:p>
    <w:tbl>
      <w:tblPr>
        <w:tblW w:w="0" w:type="auto"/>
        <w:tblLook w:val="00A0"/>
      </w:tblPr>
      <w:tblGrid>
        <w:gridCol w:w="4785"/>
        <w:gridCol w:w="5223"/>
      </w:tblGrid>
      <w:tr w:rsidR="00402CEF" w:rsidRPr="00A73A51" w:rsidTr="005850CF">
        <w:tc>
          <w:tcPr>
            <w:tcW w:w="4785" w:type="dxa"/>
          </w:tcPr>
          <w:p w:rsidR="00402CEF" w:rsidRPr="00A73A51" w:rsidRDefault="00402CEF" w:rsidP="005850CF">
            <w:pPr>
              <w:tabs>
                <w:tab w:val="left" w:pos="360"/>
                <w:tab w:val="left" w:pos="540"/>
              </w:tabs>
              <w:jc w:val="center"/>
              <w:rPr>
                <w:rFonts w:ascii="Arial Unicode" w:hAnsi="Arial Unicode" w:cs="Sylfaen"/>
                <w:b/>
                <w:bCs/>
              </w:rPr>
            </w:pPr>
            <w:r w:rsidRPr="00A73A51">
              <w:rPr>
                <w:rFonts w:ascii="Arial Unicode" w:hAnsi="Arial Unicode" w:cs="Sylfaen"/>
                <w:b/>
                <w:bCs/>
              </w:rPr>
              <w:t>Հանձնեց</w:t>
            </w:r>
          </w:p>
        </w:tc>
        <w:tc>
          <w:tcPr>
            <w:tcW w:w="5223" w:type="dxa"/>
          </w:tcPr>
          <w:p w:rsidR="00402CEF" w:rsidRPr="00A73A51" w:rsidRDefault="00402CEF" w:rsidP="005850CF">
            <w:pPr>
              <w:tabs>
                <w:tab w:val="left" w:pos="360"/>
                <w:tab w:val="left" w:pos="540"/>
              </w:tabs>
              <w:jc w:val="center"/>
              <w:rPr>
                <w:rFonts w:ascii="Arial Unicode" w:hAnsi="Arial Unicode" w:cs="Sylfaen"/>
                <w:b/>
                <w:bCs/>
              </w:rPr>
            </w:pPr>
            <w:r w:rsidRPr="00A73A51">
              <w:rPr>
                <w:rFonts w:ascii="Arial Unicode" w:hAnsi="Arial Unicode" w:cs="Sylfaen"/>
                <w:b/>
                <w:bCs/>
              </w:rPr>
              <w:t xml:space="preserve">        Ընդունեց</w:t>
            </w:r>
          </w:p>
        </w:tc>
      </w:tr>
    </w:tbl>
    <w:p w:rsidR="00402CEF" w:rsidRPr="00A73A51" w:rsidRDefault="00402CEF" w:rsidP="00402CEF">
      <w:pPr>
        <w:tabs>
          <w:tab w:val="left" w:pos="360"/>
          <w:tab w:val="left" w:pos="540"/>
        </w:tabs>
        <w:rPr>
          <w:rFonts w:ascii="Arial Unicode" w:hAnsi="Arial Unicode" w:cs="Sylfaen"/>
          <w:sz w:val="20"/>
          <w:szCs w:val="20"/>
        </w:rPr>
      </w:pPr>
      <w:r w:rsidRPr="00A73A51">
        <w:rPr>
          <w:rFonts w:ascii="Arial Unicode" w:hAnsi="Arial Unicode" w:cs="Sylfaen"/>
          <w:sz w:val="20"/>
          <w:szCs w:val="20"/>
        </w:rPr>
        <w:t>հայտը նախագծած ներկայացուցիչ`</w:t>
      </w:r>
    </w:p>
    <w:p w:rsidR="00402CEF" w:rsidRPr="00A73A51" w:rsidRDefault="00402CEF" w:rsidP="00402CEF">
      <w:pPr>
        <w:tabs>
          <w:tab w:val="left" w:pos="360"/>
          <w:tab w:val="left" w:pos="540"/>
        </w:tabs>
        <w:rPr>
          <w:rFonts w:ascii="Arial Unicode" w:hAnsi="Arial Unicode" w:cs="Sylfaen"/>
          <w:sz w:val="20"/>
          <w:szCs w:val="20"/>
        </w:rPr>
      </w:pPr>
    </w:p>
    <w:tbl>
      <w:tblPr>
        <w:tblW w:w="9750" w:type="dxa"/>
        <w:jc w:val="center"/>
        <w:tblCellSpacing w:w="7" w:type="dxa"/>
        <w:tblCellMar>
          <w:left w:w="0" w:type="dxa"/>
          <w:right w:w="0" w:type="dxa"/>
        </w:tblCellMar>
        <w:tblLook w:val="04A0"/>
      </w:tblPr>
      <w:tblGrid>
        <w:gridCol w:w="4875"/>
        <w:gridCol w:w="4875"/>
      </w:tblGrid>
      <w:tr w:rsidR="00402CEF" w:rsidRPr="00A73A51" w:rsidTr="005850CF">
        <w:trPr>
          <w:tblCellSpacing w:w="7" w:type="dxa"/>
          <w:jc w:val="center"/>
        </w:trPr>
        <w:tc>
          <w:tcPr>
            <w:tcW w:w="0" w:type="auto"/>
            <w:vAlign w:val="center"/>
          </w:tcPr>
          <w:p w:rsidR="00402CEF" w:rsidRPr="00A73A51" w:rsidRDefault="00402CEF" w:rsidP="005850CF">
            <w:pPr>
              <w:jc w:val="center"/>
              <w:rPr>
                <w:rFonts w:ascii="Arial Unicode" w:hAnsi="Arial Unicode" w:cs="GHEA Grapalat"/>
                <w:sz w:val="21"/>
                <w:szCs w:val="21"/>
              </w:rPr>
            </w:pPr>
            <w:r w:rsidRPr="00A73A51">
              <w:rPr>
                <w:rFonts w:ascii="Arial Unicode" w:hAnsi="Arial Unicode" w:cs="GHEA Grapalat"/>
                <w:sz w:val="21"/>
                <w:szCs w:val="21"/>
              </w:rPr>
              <w:t xml:space="preserve">___________________________ </w:t>
            </w:r>
          </w:p>
          <w:p w:rsidR="00402CEF" w:rsidRPr="00A73A51" w:rsidRDefault="00402CEF" w:rsidP="005850CF">
            <w:pPr>
              <w:jc w:val="center"/>
              <w:rPr>
                <w:rFonts w:ascii="Arial Unicode" w:hAnsi="Arial Unicode" w:cs="GHEA Grapalat"/>
                <w:sz w:val="21"/>
                <w:szCs w:val="21"/>
              </w:rPr>
            </w:pPr>
            <w:r w:rsidRPr="00A73A51">
              <w:rPr>
                <w:rFonts w:ascii="Arial Unicode" w:hAnsi="Arial Unicode" w:cs="GHEA Grapalat"/>
                <w:sz w:val="15"/>
                <w:szCs w:val="15"/>
              </w:rPr>
              <w:t>ազգանուն, անուն</w:t>
            </w:r>
          </w:p>
        </w:tc>
        <w:tc>
          <w:tcPr>
            <w:tcW w:w="0" w:type="auto"/>
            <w:vAlign w:val="center"/>
          </w:tcPr>
          <w:p w:rsidR="00402CEF" w:rsidRPr="00A73A51" w:rsidRDefault="00402CEF" w:rsidP="005850CF">
            <w:pPr>
              <w:jc w:val="center"/>
              <w:rPr>
                <w:rFonts w:ascii="Arial Unicode" w:hAnsi="Arial Unicode" w:cs="GHEA Grapalat"/>
                <w:sz w:val="21"/>
                <w:szCs w:val="21"/>
              </w:rPr>
            </w:pPr>
            <w:r w:rsidRPr="00A73A51">
              <w:rPr>
                <w:rFonts w:ascii="Arial Unicode" w:hAnsi="Arial Unicode" w:cs="GHEA Grapalat"/>
                <w:sz w:val="21"/>
                <w:szCs w:val="21"/>
              </w:rPr>
              <w:t>___________________________</w:t>
            </w:r>
          </w:p>
          <w:p w:rsidR="00402CEF" w:rsidRPr="00A73A51" w:rsidRDefault="00402CEF" w:rsidP="005850CF">
            <w:pPr>
              <w:jc w:val="center"/>
              <w:rPr>
                <w:rFonts w:ascii="Arial Unicode" w:hAnsi="Arial Unicode" w:cs="GHEA Grapalat"/>
                <w:sz w:val="21"/>
                <w:szCs w:val="21"/>
              </w:rPr>
            </w:pPr>
            <w:r w:rsidRPr="00A73A51">
              <w:rPr>
                <w:rFonts w:ascii="Arial Unicode" w:hAnsi="Arial Unicode" w:cs="GHEA Grapalat"/>
                <w:sz w:val="15"/>
                <w:szCs w:val="15"/>
              </w:rPr>
              <w:t>ազգանուն, անուն</w:t>
            </w:r>
          </w:p>
        </w:tc>
      </w:tr>
      <w:tr w:rsidR="00402CEF" w:rsidRPr="00A73A51" w:rsidTr="005850CF">
        <w:trPr>
          <w:tblCellSpacing w:w="7" w:type="dxa"/>
          <w:jc w:val="center"/>
        </w:trPr>
        <w:tc>
          <w:tcPr>
            <w:tcW w:w="0" w:type="auto"/>
            <w:vAlign w:val="center"/>
          </w:tcPr>
          <w:p w:rsidR="00402CEF" w:rsidRPr="00A73A51" w:rsidRDefault="00402CEF" w:rsidP="005850CF">
            <w:pPr>
              <w:jc w:val="center"/>
              <w:rPr>
                <w:rFonts w:ascii="Arial Unicode" w:hAnsi="Arial Unicode" w:cs="GHEA Grapalat"/>
                <w:sz w:val="21"/>
                <w:szCs w:val="21"/>
              </w:rPr>
            </w:pPr>
            <w:r w:rsidRPr="00A73A51">
              <w:rPr>
                <w:rFonts w:ascii="Arial Unicode" w:hAnsi="Arial Unicode" w:cs="GHEA Grapalat"/>
                <w:sz w:val="21"/>
                <w:szCs w:val="21"/>
              </w:rPr>
              <w:t xml:space="preserve">___________________________ </w:t>
            </w:r>
          </w:p>
          <w:p w:rsidR="00402CEF" w:rsidRPr="00A73A51" w:rsidRDefault="00402CEF" w:rsidP="005850CF">
            <w:pPr>
              <w:jc w:val="center"/>
              <w:rPr>
                <w:rFonts w:ascii="Arial Unicode" w:hAnsi="Arial Unicode" w:cs="GHEA Grapalat"/>
                <w:sz w:val="21"/>
                <w:szCs w:val="21"/>
              </w:rPr>
            </w:pPr>
            <w:r w:rsidRPr="00A73A51">
              <w:rPr>
                <w:rFonts w:ascii="Arial Unicode" w:hAnsi="Arial Unicode" w:cs="GHEA Grapalat"/>
                <w:sz w:val="15"/>
                <w:szCs w:val="15"/>
              </w:rPr>
              <w:t>ստորագրություն</w:t>
            </w:r>
          </w:p>
        </w:tc>
        <w:tc>
          <w:tcPr>
            <w:tcW w:w="0" w:type="auto"/>
            <w:vAlign w:val="center"/>
          </w:tcPr>
          <w:p w:rsidR="00402CEF" w:rsidRPr="00A73A51" w:rsidRDefault="00402CEF" w:rsidP="005850CF">
            <w:pPr>
              <w:jc w:val="center"/>
              <w:rPr>
                <w:rFonts w:ascii="Arial Unicode" w:hAnsi="Arial Unicode" w:cs="GHEA Grapalat"/>
                <w:sz w:val="21"/>
                <w:szCs w:val="21"/>
              </w:rPr>
            </w:pPr>
            <w:r w:rsidRPr="00A73A51">
              <w:rPr>
                <w:rFonts w:ascii="Arial Unicode" w:hAnsi="Arial Unicode" w:cs="GHEA Grapalat"/>
                <w:sz w:val="21"/>
                <w:szCs w:val="21"/>
              </w:rPr>
              <w:t>___________________________</w:t>
            </w:r>
          </w:p>
          <w:p w:rsidR="00402CEF" w:rsidRPr="00A73A51" w:rsidRDefault="00402CEF" w:rsidP="005850CF">
            <w:pPr>
              <w:jc w:val="center"/>
              <w:rPr>
                <w:rFonts w:ascii="Arial Unicode" w:hAnsi="Arial Unicode" w:cs="GHEA Grapalat"/>
                <w:sz w:val="21"/>
                <w:szCs w:val="21"/>
              </w:rPr>
            </w:pPr>
            <w:r w:rsidRPr="00A73A51">
              <w:rPr>
                <w:rFonts w:ascii="Arial Unicode" w:hAnsi="Arial Unicode" w:cs="GHEA Grapalat"/>
                <w:sz w:val="15"/>
                <w:szCs w:val="15"/>
              </w:rPr>
              <w:t>ստորագրություն</w:t>
            </w:r>
          </w:p>
        </w:tc>
      </w:tr>
      <w:tr w:rsidR="00402CEF" w:rsidRPr="00A73A51" w:rsidTr="005850CF">
        <w:trPr>
          <w:tblCellSpacing w:w="7" w:type="dxa"/>
          <w:jc w:val="center"/>
        </w:trPr>
        <w:tc>
          <w:tcPr>
            <w:tcW w:w="0" w:type="auto"/>
            <w:vAlign w:val="center"/>
          </w:tcPr>
          <w:p w:rsidR="00402CEF" w:rsidRPr="00A73A51" w:rsidRDefault="00402CEF" w:rsidP="005850CF">
            <w:pPr>
              <w:rPr>
                <w:rFonts w:ascii="Arial Unicode" w:hAnsi="Arial Unicode" w:cs="GHEA Grapalat"/>
                <w:sz w:val="21"/>
                <w:szCs w:val="21"/>
              </w:rPr>
            </w:pPr>
          </w:p>
        </w:tc>
        <w:tc>
          <w:tcPr>
            <w:tcW w:w="0" w:type="auto"/>
            <w:vAlign w:val="center"/>
          </w:tcPr>
          <w:p w:rsidR="00402CEF" w:rsidRPr="00A73A51" w:rsidRDefault="00402CEF" w:rsidP="005850CF">
            <w:pPr>
              <w:rPr>
                <w:rFonts w:ascii="Arial Unicode" w:hAnsi="Arial Unicode" w:cs="GHEA Grapalat"/>
                <w:sz w:val="21"/>
                <w:szCs w:val="21"/>
              </w:rPr>
            </w:pPr>
          </w:p>
        </w:tc>
      </w:tr>
    </w:tbl>
    <w:p w:rsidR="00622ABB" w:rsidRPr="00A73A51" w:rsidRDefault="00622ABB">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p w:rsidR="00145C83" w:rsidRPr="00A73A51" w:rsidRDefault="00145C83">
      <w:pPr>
        <w:rPr>
          <w:rFonts w:ascii="Arial Unicode" w:hAnsi="Arial Unicode"/>
          <w:lang w:val="en-US"/>
        </w:rPr>
      </w:pPr>
    </w:p>
    <w:sectPr w:rsidR="00145C83" w:rsidRPr="00A73A51" w:rsidSect="005850CF">
      <w:footnotePr>
        <w:pos w:val="beneathText"/>
      </w:footnotePr>
      <w:pgSz w:w="11906" w:h="16838" w:code="9"/>
      <w:pgMar w:top="0"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33D" w:rsidRDefault="0011433D" w:rsidP="00402CEF">
      <w:pPr>
        <w:spacing w:after="0" w:line="240" w:lineRule="auto"/>
      </w:pPr>
      <w:r>
        <w:separator/>
      </w:r>
    </w:p>
  </w:endnote>
  <w:endnote w:type="continuationSeparator" w:id="1">
    <w:p w:rsidR="0011433D" w:rsidRDefault="0011433D" w:rsidP="00402C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33D" w:rsidRDefault="0011433D" w:rsidP="00402CEF">
      <w:pPr>
        <w:spacing w:after="0" w:line="240" w:lineRule="auto"/>
      </w:pPr>
      <w:r>
        <w:separator/>
      </w:r>
    </w:p>
  </w:footnote>
  <w:footnote w:type="continuationSeparator" w:id="1">
    <w:p w:rsidR="0011433D" w:rsidRDefault="0011433D" w:rsidP="00402CEF">
      <w:pPr>
        <w:spacing w:after="0" w:line="240" w:lineRule="auto"/>
      </w:pPr>
      <w:r>
        <w:continuationSeparator/>
      </w:r>
    </w:p>
  </w:footnote>
  <w:footnote w:id="2">
    <w:p w:rsidR="00891E17" w:rsidRPr="00D17258" w:rsidDel="00AE5E4B" w:rsidRDefault="00891E17" w:rsidP="00402CEF">
      <w:pPr>
        <w:pStyle w:val="af2"/>
        <w:shd w:val="clear" w:color="auto" w:fill="FFFFFF"/>
        <w:jc w:val="both"/>
        <w:rPr>
          <w:del w:id="2" w:author="Inesa Kocharyan" w:date="2019-10-02T12:25:00Z"/>
          <w:rFonts w:ascii="GHEA Grapalat" w:hAnsi="GHEA Grapalat" w:cs="Sylfaen"/>
          <w:i/>
          <w:sz w:val="16"/>
          <w:szCs w:val="16"/>
        </w:rPr>
      </w:pPr>
      <w:r w:rsidRPr="0078746A">
        <w:rPr>
          <w:rFonts w:ascii="GHEA Grapalat" w:hAnsi="GHEA Grapalat"/>
          <w:sz w:val="16"/>
          <w:szCs w:val="16"/>
          <w:vertAlign w:val="superscript"/>
          <w:lang w:val="af-ZA"/>
        </w:rPr>
        <w:t xml:space="preserve">5 </w:t>
      </w:r>
      <w:r w:rsidRPr="00D17258">
        <w:rPr>
          <w:rFonts w:ascii="GHEA Grapalat" w:hAnsi="GHEA Grapalat" w:cs="Sylfaen"/>
          <w:i/>
          <w:sz w:val="16"/>
          <w:szCs w:val="16"/>
        </w:rPr>
        <w:t xml:space="preserve">Եթե </w:t>
      </w:r>
      <w:r>
        <w:rPr>
          <w:rFonts w:ascii="GHEA Grapalat" w:hAnsi="GHEA Grapalat" w:cs="Sylfaen"/>
          <w:i/>
          <w:sz w:val="16"/>
          <w:szCs w:val="16"/>
          <w:lang w:val="en-US"/>
        </w:rPr>
        <w:t>գնմանառարկաէհանդիսանումշինարարականծրագրերիտեխնիկականհսկողությանծառայություններիմատուցումը</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ապակետը</w:t>
      </w:r>
      <w:r w:rsidRPr="007678FA">
        <w:rPr>
          <w:rFonts w:ascii="GHEA Grapalat" w:hAnsi="GHEA Grapalat" w:cs="Sylfaen"/>
          <w:i/>
          <w:sz w:val="16"/>
          <w:szCs w:val="16"/>
        </w:rPr>
        <w:t xml:space="preserve">շարադրվում է հետևյալ խմբագրությամբ՝ </w:t>
      </w:r>
      <w:r w:rsidRPr="00C43213">
        <w:rPr>
          <w:rFonts w:ascii="GHEA Grapalat" w:hAnsi="GHEA Grapalat" w:cs="Sylfaen"/>
          <w:i/>
          <w:sz w:val="16"/>
          <w:szCs w:val="16"/>
        </w:rPr>
        <w:t>«</w:t>
      </w:r>
      <w:r w:rsidRPr="007678FA">
        <w:rPr>
          <w:rFonts w:ascii="GHEA Grapalat" w:hAnsi="GHEA Grapalat" w:cs="Sylfaen"/>
          <w:i/>
          <w:sz w:val="16"/>
          <w:szCs w:val="16"/>
        </w:rPr>
        <w:t>2.4 Մասնակիցը ընտրված մասնակից ճանաչվելու դեպքում, Օրենքի 35-րդ հոդվածով սահմանված ժամկետում և կարգով ներկայացնում է որակավորման ապահովում՝</w:t>
      </w:r>
      <w:r>
        <w:rPr>
          <w:rFonts w:ascii="GHEA Grapalat" w:hAnsi="GHEA Grapalat" w:cs="Sylfaen"/>
          <w:i/>
          <w:sz w:val="16"/>
          <w:szCs w:val="16"/>
          <w:lang w:val="en-US"/>
        </w:rPr>
        <w:t>շինարարականաշխատանքիգնմանհամարսահմանվածկարգովհաստատվածևփորձաքննությունանցածնախագծայինփաստաթղթերովնախատեսվածարժեքիտասըտոկոսիչափով</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Շինարարականաշխատանքիգնմանարժեքըկազմումէ</w:t>
      </w:r>
      <w:r w:rsidRPr="0078746A">
        <w:rPr>
          <w:rFonts w:ascii="GHEA Grapalat" w:hAnsi="GHEA Grapalat" w:cs="Sylfaen"/>
          <w:i/>
          <w:sz w:val="16"/>
          <w:szCs w:val="16"/>
          <w:u w:val="single"/>
          <w:lang w:val="af-ZA"/>
        </w:rPr>
        <w:tab/>
      </w:r>
      <w:r w:rsidRPr="0078746A">
        <w:rPr>
          <w:rFonts w:ascii="GHEA Grapalat" w:hAnsi="GHEA Grapalat" w:cs="Sylfaen"/>
          <w:i/>
          <w:sz w:val="16"/>
          <w:szCs w:val="16"/>
          <w:u w:val="single"/>
          <w:lang w:val="af-ZA"/>
        </w:rPr>
        <w:tab/>
      </w:r>
      <w:r>
        <w:rPr>
          <w:rFonts w:ascii="GHEA Grapalat" w:hAnsi="GHEA Grapalat" w:cs="Sylfaen"/>
          <w:i/>
          <w:sz w:val="16"/>
          <w:szCs w:val="16"/>
          <w:lang w:val="en-US"/>
        </w:rPr>
        <w:t>ՀՀդրամ</w:t>
      </w:r>
      <w:r w:rsidRPr="0078746A">
        <w:rPr>
          <w:rFonts w:ascii="GHEA Grapalat" w:hAnsi="GHEA Grapalat" w:cs="Sylfaen"/>
          <w:i/>
          <w:sz w:val="16"/>
          <w:szCs w:val="16"/>
          <w:lang w:val="af-ZA"/>
        </w:rPr>
        <w:t>:</w:t>
      </w:r>
      <w:r w:rsidRPr="00372953">
        <w:rPr>
          <w:rFonts w:ascii="GHEA Grapalat" w:hAnsi="GHEA Grapalat"/>
          <w:i/>
          <w:sz w:val="16"/>
          <w:szCs w:val="16"/>
          <w:lang w:val="af-ZA"/>
        </w:rPr>
        <w:t>»</w:t>
      </w:r>
      <w:r w:rsidRPr="00D17258">
        <w:rPr>
          <w:rFonts w:ascii="GHEA Grapalat" w:hAnsi="GHEA Grapalat" w:cs="Sylfaen"/>
          <w:i/>
          <w:sz w:val="16"/>
          <w:szCs w:val="16"/>
        </w:rPr>
        <w:t>:</w:t>
      </w:r>
    </w:p>
  </w:footnote>
  <w:footnote w:id="3">
    <w:p w:rsidR="00891E17" w:rsidRPr="00054F61" w:rsidRDefault="00891E17" w:rsidP="00402CEF">
      <w:pPr>
        <w:pStyle w:val="af2"/>
        <w:rPr>
          <w:rFonts w:ascii="Sylfaen" w:hAnsi="Sylfaen"/>
        </w:rPr>
      </w:pPr>
      <w:r w:rsidRPr="00CC3A77">
        <w:rPr>
          <w:rFonts w:ascii="GHEA Grapalat" w:hAnsi="GHEA Grapalat" w:cs="Sylfaen"/>
          <w:i/>
          <w:color w:val="FFFFFF"/>
          <w:sz w:val="16"/>
          <w:szCs w:val="16"/>
          <w:vertAlign w:val="superscript"/>
        </w:rPr>
        <w:footnoteRef/>
      </w:r>
      <w:r w:rsidRPr="00054F61">
        <w:rPr>
          <w:rFonts w:ascii="GHEA Grapalat" w:hAnsi="GHEA Grapalat" w:cs="Sylfaen"/>
          <w:i/>
          <w:sz w:val="16"/>
          <w:szCs w:val="16"/>
          <w:vertAlign w:val="superscript"/>
        </w:rPr>
        <w:t>11</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891E17" w:rsidRPr="00054F61" w:rsidRDefault="00891E17" w:rsidP="00402CEF">
      <w:pPr>
        <w:pStyle w:val="af2"/>
        <w:rPr>
          <w:rFonts w:ascii="GHEA Grapalat" w:hAnsi="GHEA Grapalat" w:cs="Sylfaen"/>
          <w:i/>
          <w:sz w:val="16"/>
          <w:szCs w:val="16"/>
        </w:rPr>
      </w:pPr>
      <w:r w:rsidRPr="00054F61">
        <w:rPr>
          <w:vertAlign w:val="superscript"/>
        </w:rPr>
        <w:t xml:space="preserve">12 </w:t>
      </w:r>
      <w:r w:rsidRPr="00E02338">
        <w:rPr>
          <w:rFonts w:ascii="GHEA Grapalat" w:hAnsi="GHEA Grapalat" w:cs="Sylfaen"/>
          <w:i/>
          <w:sz w:val="16"/>
          <w:szCs w:val="16"/>
          <w:lang w:val="en-US"/>
        </w:rPr>
        <w:t>Եթե</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գնման</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հայտով</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գնվելիք</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ծառայության</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գինը</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չի</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գերազանցում</w:t>
      </w:r>
      <w:r w:rsidRPr="00054F61">
        <w:rPr>
          <w:rFonts w:ascii="GHEA Grapalat" w:hAnsi="GHEA Grapalat" w:cs="Sylfaen"/>
          <w:i/>
          <w:sz w:val="16"/>
          <w:szCs w:val="16"/>
        </w:rPr>
        <w:t xml:space="preserve"> 10 </w:t>
      </w:r>
      <w:r w:rsidRPr="00E02338">
        <w:rPr>
          <w:rFonts w:ascii="GHEA Grapalat" w:hAnsi="GHEA Grapalat" w:cs="Sylfaen"/>
          <w:i/>
          <w:sz w:val="16"/>
          <w:szCs w:val="16"/>
          <w:lang w:val="en-US"/>
        </w:rPr>
        <w:t>մլն</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ՀՀ</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դրամը</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ապա</w:t>
      </w:r>
      <w:r w:rsidRPr="00054F61">
        <w:rPr>
          <w:rFonts w:ascii="GHEA Grapalat" w:hAnsi="GHEA Grapalat" w:cs="Sylfaen"/>
          <w:i/>
          <w:sz w:val="16"/>
          <w:szCs w:val="16"/>
        </w:rPr>
        <w:t>“</w:t>
      </w:r>
      <w:r w:rsidRPr="00E02338">
        <w:rPr>
          <w:rFonts w:ascii="GHEA Grapalat" w:hAnsi="GHEA Grapalat" w:cs="Sylfaen"/>
          <w:i/>
          <w:sz w:val="16"/>
          <w:szCs w:val="16"/>
          <w:lang w:val="en-US"/>
        </w:rPr>
        <w:t>բանկային</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երաշխիքի</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ձևով</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հավելված</w:t>
      </w:r>
      <w:r w:rsidRPr="00054F61">
        <w:rPr>
          <w:rFonts w:ascii="GHEA Grapalat" w:hAnsi="GHEA Grapalat" w:cs="Sylfaen"/>
          <w:i/>
          <w:sz w:val="16"/>
          <w:szCs w:val="16"/>
        </w:rPr>
        <w:t xml:space="preserve"> 4)” </w:t>
      </w:r>
      <w:r w:rsidRPr="00E02338">
        <w:rPr>
          <w:rFonts w:ascii="GHEA Grapalat" w:hAnsi="GHEA Grapalat" w:cs="Sylfaen"/>
          <w:i/>
          <w:sz w:val="16"/>
          <w:szCs w:val="16"/>
          <w:lang w:val="en-US"/>
        </w:rPr>
        <w:t>բառերը</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փոխարիվում</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են</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միակողմանի</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հաստատված</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հայտարարության՝</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տուժանքի</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հավելված</w:t>
      </w:r>
      <w:r w:rsidRPr="00054F61">
        <w:rPr>
          <w:rFonts w:ascii="GHEA Grapalat" w:hAnsi="GHEA Grapalat" w:cs="Sylfaen"/>
          <w:i/>
          <w:sz w:val="16"/>
          <w:szCs w:val="16"/>
        </w:rPr>
        <w:t xml:space="preserve"> 4.1) </w:t>
      </w:r>
      <w:r w:rsidRPr="00E02338">
        <w:rPr>
          <w:rFonts w:ascii="GHEA Grapalat" w:hAnsi="GHEA Grapalat" w:cs="Sylfaen"/>
          <w:i/>
          <w:sz w:val="16"/>
          <w:szCs w:val="16"/>
          <w:lang w:val="en-US"/>
        </w:rPr>
        <w:t>կամ</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կանխիկ</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փողի</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ձևով</w:t>
      </w:r>
      <w:r w:rsidRPr="00054F61">
        <w:rPr>
          <w:rFonts w:ascii="GHEA Grapalat" w:hAnsi="GHEA Grapalat" w:cs="Sylfaen"/>
          <w:i/>
          <w:sz w:val="16"/>
          <w:szCs w:val="16"/>
        </w:rPr>
        <w:t xml:space="preserve">” </w:t>
      </w:r>
      <w:r w:rsidRPr="00E02338">
        <w:rPr>
          <w:rFonts w:ascii="GHEA Grapalat" w:hAnsi="GHEA Grapalat" w:cs="Sylfaen"/>
          <w:i/>
          <w:sz w:val="16"/>
          <w:szCs w:val="16"/>
          <w:lang w:val="en-US"/>
        </w:rPr>
        <w:t>բառերով</w:t>
      </w:r>
      <w:r w:rsidRPr="00054F61">
        <w:rPr>
          <w:rFonts w:ascii="GHEA Grapalat" w:hAnsi="GHEA Grapalat" w:cs="Sylfaen"/>
          <w:i/>
          <w:sz w:val="16"/>
          <w:szCs w:val="16"/>
        </w:rPr>
        <w:t>:</w:t>
      </w:r>
    </w:p>
    <w:p w:rsidR="00891E17" w:rsidRPr="005B18DB" w:rsidRDefault="00891E17" w:rsidP="00402CEF">
      <w:pPr>
        <w:ind w:firstLine="567"/>
        <w:jc w:val="both"/>
        <w:rPr>
          <w:rFonts w:ascii="GHEA Grapalat" w:hAnsi="GHEA Grapalat" w:cs="Sylfaen"/>
          <w:i/>
          <w:sz w:val="16"/>
          <w:szCs w:val="16"/>
        </w:rPr>
      </w:pPr>
      <w:r w:rsidRPr="00E02338">
        <w:rPr>
          <w:rFonts w:ascii="GHEA Grapalat" w:hAnsi="GHEA Grapalat" w:cs="Sylfaen"/>
          <w:i/>
          <w:sz w:val="16"/>
          <w:szCs w:val="16"/>
        </w:rPr>
        <w:t>Եթե</w:t>
      </w:r>
      <w:r w:rsidRPr="005B18DB">
        <w:rPr>
          <w:rFonts w:ascii="GHEA Grapalat" w:hAnsi="GHEA Grapalat" w:cs="Sylfaen"/>
          <w:i/>
          <w:sz w:val="16"/>
          <w:szCs w:val="16"/>
        </w:rPr>
        <w:t xml:space="preserve"> </w:t>
      </w:r>
      <w:r w:rsidRPr="00E02338">
        <w:rPr>
          <w:rFonts w:ascii="GHEA Grapalat" w:hAnsi="GHEA Grapalat" w:cs="Sylfaen"/>
          <w:i/>
          <w:sz w:val="16"/>
          <w:szCs w:val="16"/>
        </w:rPr>
        <w:t>գնման</w:t>
      </w:r>
      <w:r w:rsidRPr="005B18DB">
        <w:rPr>
          <w:rFonts w:ascii="GHEA Grapalat" w:hAnsi="GHEA Grapalat" w:cs="Sylfaen"/>
          <w:i/>
          <w:sz w:val="16"/>
          <w:szCs w:val="16"/>
        </w:rPr>
        <w:t xml:space="preserve"> </w:t>
      </w:r>
      <w:r w:rsidRPr="00E02338">
        <w:rPr>
          <w:rFonts w:ascii="GHEA Grapalat" w:hAnsi="GHEA Grapalat" w:cs="Sylfaen"/>
          <w:i/>
          <w:sz w:val="16"/>
          <w:szCs w:val="16"/>
        </w:rPr>
        <w:t>առարկա</w:t>
      </w:r>
      <w:r w:rsidRPr="005B18DB">
        <w:rPr>
          <w:rFonts w:ascii="GHEA Grapalat" w:hAnsi="GHEA Grapalat" w:cs="Sylfaen"/>
          <w:i/>
          <w:sz w:val="16"/>
          <w:szCs w:val="16"/>
        </w:rPr>
        <w:t xml:space="preserve"> </w:t>
      </w:r>
      <w:r w:rsidRPr="00E02338">
        <w:rPr>
          <w:rFonts w:ascii="GHEA Grapalat" w:hAnsi="GHEA Grapalat" w:cs="Sylfaen"/>
          <w:i/>
          <w:sz w:val="16"/>
          <w:szCs w:val="16"/>
        </w:rPr>
        <w:t>է</w:t>
      </w:r>
      <w:r w:rsidRPr="005B18DB">
        <w:rPr>
          <w:rFonts w:ascii="GHEA Grapalat" w:hAnsi="GHEA Grapalat" w:cs="Sylfaen"/>
          <w:i/>
          <w:sz w:val="16"/>
          <w:szCs w:val="16"/>
        </w:rPr>
        <w:t xml:space="preserve"> </w:t>
      </w:r>
      <w:r w:rsidRPr="00E02338">
        <w:rPr>
          <w:rFonts w:ascii="GHEA Grapalat" w:hAnsi="GHEA Grapalat" w:cs="Sylfaen"/>
          <w:i/>
          <w:sz w:val="16"/>
          <w:szCs w:val="16"/>
        </w:rPr>
        <w:t>հանդիսանում</w:t>
      </w:r>
      <w:r w:rsidRPr="005B18DB">
        <w:rPr>
          <w:rFonts w:ascii="GHEA Grapalat" w:hAnsi="GHEA Grapalat" w:cs="Sylfaen"/>
          <w:i/>
          <w:sz w:val="16"/>
          <w:szCs w:val="16"/>
        </w:rPr>
        <w:t xml:space="preserve"> </w:t>
      </w:r>
      <w:r w:rsidRPr="00E02338">
        <w:rPr>
          <w:rFonts w:ascii="GHEA Grapalat" w:hAnsi="GHEA Grapalat" w:cs="Sylfaen"/>
          <w:i/>
          <w:sz w:val="16"/>
          <w:szCs w:val="16"/>
        </w:rPr>
        <w:t>շինարարական</w:t>
      </w:r>
      <w:r w:rsidRPr="005B18DB">
        <w:rPr>
          <w:rFonts w:ascii="GHEA Grapalat" w:hAnsi="GHEA Grapalat" w:cs="Sylfaen"/>
          <w:i/>
          <w:sz w:val="16"/>
          <w:szCs w:val="16"/>
        </w:rPr>
        <w:t xml:space="preserve"> </w:t>
      </w:r>
      <w:r w:rsidRPr="00E02338">
        <w:rPr>
          <w:rFonts w:ascii="GHEA Grapalat" w:hAnsi="GHEA Grapalat" w:cs="Sylfaen"/>
          <w:i/>
          <w:sz w:val="16"/>
          <w:szCs w:val="16"/>
        </w:rPr>
        <w:t>ծրագրերի</w:t>
      </w:r>
      <w:r w:rsidRPr="005B18DB">
        <w:rPr>
          <w:rFonts w:ascii="GHEA Grapalat" w:hAnsi="GHEA Grapalat" w:cs="Sylfaen"/>
          <w:i/>
          <w:sz w:val="16"/>
          <w:szCs w:val="16"/>
        </w:rPr>
        <w:t xml:space="preserve"> </w:t>
      </w:r>
      <w:r w:rsidRPr="00E02338">
        <w:rPr>
          <w:rFonts w:ascii="GHEA Grapalat" w:hAnsi="GHEA Grapalat" w:cs="Sylfaen"/>
          <w:i/>
          <w:sz w:val="16"/>
          <w:szCs w:val="16"/>
        </w:rPr>
        <w:t>տեխնիկական</w:t>
      </w:r>
      <w:r w:rsidRPr="005B18DB">
        <w:rPr>
          <w:rFonts w:ascii="GHEA Grapalat" w:hAnsi="GHEA Grapalat" w:cs="Sylfaen"/>
          <w:i/>
          <w:sz w:val="16"/>
          <w:szCs w:val="16"/>
        </w:rPr>
        <w:t xml:space="preserve"> </w:t>
      </w:r>
      <w:r w:rsidRPr="00E02338">
        <w:rPr>
          <w:rFonts w:ascii="GHEA Grapalat" w:hAnsi="GHEA Grapalat" w:cs="Sylfaen"/>
          <w:i/>
          <w:sz w:val="16"/>
          <w:szCs w:val="16"/>
        </w:rPr>
        <w:t>հսկողության</w:t>
      </w:r>
      <w:r w:rsidRPr="005B18DB">
        <w:rPr>
          <w:rFonts w:ascii="GHEA Grapalat" w:hAnsi="GHEA Grapalat" w:cs="Sylfaen"/>
          <w:i/>
          <w:sz w:val="16"/>
          <w:szCs w:val="16"/>
        </w:rPr>
        <w:t xml:space="preserve"> </w:t>
      </w:r>
      <w:r w:rsidRPr="00E02338">
        <w:rPr>
          <w:rFonts w:ascii="GHEA Grapalat" w:hAnsi="GHEA Grapalat" w:cs="Sylfaen"/>
          <w:i/>
          <w:sz w:val="16"/>
          <w:szCs w:val="16"/>
        </w:rPr>
        <w:t>ծառայությունների</w:t>
      </w:r>
      <w:r w:rsidRPr="005B18DB">
        <w:rPr>
          <w:rFonts w:ascii="GHEA Grapalat" w:hAnsi="GHEA Grapalat" w:cs="Sylfaen"/>
          <w:i/>
          <w:sz w:val="16"/>
          <w:szCs w:val="16"/>
        </w:rPr>
        <w:t xml:space="preserve"> </w:t>
      </w:r>
      <w:r w:rsidRPr="00E02338">
        <w:rPr>
          <w:rFonts w:ascii="GHEA Grapalat" w:hAnsi="GHEA Grapalat" w:cs="Sylfaen"/>
          <w:i/>
          <w:sz w:val="16"/>
          <w:szCs w:val="16"/>
        </w:rPr>
        <w:t>ձեռքբերումը</w:t>
      </w:r>
      <w:r w:rsidRPr="005B18DB">
        <w:rPr>
          <w:rFonts w:ascii="GHEA Grapalat" w:hAnsi="GHEA Grapalat" w:cs="Sylfaen"/>
          <w:i/>
          <w:sz w:val="16"/>
          <w:szCs w:val="16"/>
        </w:rPr>
        <w:t xml:space="preserve">, </w:t>
      </w:r>
      <w:r w:rsidRPr="00E02338">
        <w:rPr>
          <w:rFonts w:ascii="GHEA Grapalat" w:hAnsi="GHEA Grapalat" w:cs="Sylfaen"/>
          <w:i/>
          <w:sz w:val="16"/>
          <w:szCs w:val="16"/>
        </w:rPr>
        <w:t>ապա</w:t>
      </w:r>
      <w:r w:rsidRPr="005B18DB">
        <w:rPr>
          <w:rFonts w:ascii="GHEA Grapalat" w:hAnsi="GHEA Grapalat" w:cs="Sylfaen"/>
          <w:i/>
          <w:sz w:val="16"/>
          <w:szCs w:val="16"/>
        </w:rPr>
        <w:t xml:space="preserve"> </w:t>
      </w:r>
      <w:r w:rsidRPr="00E02338">
        <w:rPr>
          <w:rFonts w:ascii="GHEA Grapalat" w:hAnsi="GHEA Grapalat" w:cs="Sylfaen"/>
          <w:i/>
          <w:sz w:val="16"/>
          <w:szCs w:val="16"/>
        </w:rPr>
        <w:t>կետը</w:t>
      </w:r>
      <w:r w:rsidRPr="005B18DB">
        <w:rPr>
          <w:rFonts w:ascii="GHEA Grapalat" w:hAnsi="GHEA Grapalat" w:cs="Sylfaen"/>
          <w:i/>
          <w:sz w:val="16"/>
          <w:szCs w:val="16"/>
        </w:rPr>
        <w:t xml:space="preserve"> </w:t>
      </w:r>
      <w:r w:rsidRPr="00E02338">
        <w:rPr>
          <w:rFonts w:ascii="GHEA Grapalat" w:hAnsi="GHEA Grapalat" w:cs="Sylfaen"/>
          <w:i/>
          <w:sz w:val="16"/>
          <w:szCs w:val="16"/>
        </w:rPr>
        <w:t>շարադրվում</w:t>
      </w:r>
      <w:r w:rsidRPr="005B18DB">
        <w:rPr>
          <w:rFonts w:ascii="GHEA Grapalat" w:hAnsi="GHEA Grapalat" w:cs="Sylfaen"/>
          <w:i/>
          <w:sz w:val="16"/>
          <w:szCs w:val="16"/>
        </w:rPr>
        <w:t xml:space="preserve"> </w:t>
      </w:r>
      <w:r w:rsidRPr="00E02338">
        <w:rPr>
          <w:rFonts w:ascii="GHEA Grapalat" w:hAnsi="GHEA Grapalat" w:cs="Sylfaen"/>
          <w:i/>
          <w:sz w:val="16"/>
          <w:szCs w:val="16"/>
        </w:rPr>
        <w:t>է</w:t>
      </w:r>
      <w:r w:rsidRPr="005B18DB">
        <w:rPr>
          <w:rFonts w:ascii="GHEA Grapalat" w:hAnsi="GHEA Grapalat" w:cs="Sylfaen"/>
          <w:i/>
          <w:sz w:val="16"/>
          <w:szCs w:val="16"/>
        </w:rPr>
        <w:t xml:space="preserve"> </w:t>
      </w:r>
      <w:r w:rsidRPr="00E02338">
        <w:rPr>
          <w:rFonts w:ascii="GHEA Grapalat" w:hAnsi="GHEA Grapalat" w:cs="Sylfaen"/>
          <w:i/>
          <w:sz w:val="16"/>
          <w:szCs w:val="16"/>
        </w:rPr>
        <w:t>հետևյալ</w:t>
      </w:r>
      <w:r w:rsidRPr="005B18DB">
        <w:rPr>
          <w:rFonts w:ascii="GHEA Grapalat" w:hAnsi="GHEA Grapalat" w:cs="Sylfaen"/>
          <w:i/>
          <w:sz w:val="16"/>
          <w:szCs w:val="16"/>
        </w:rPr>
        <w:t xml:space="preserve"> </w:t>
      </w:r>
      <w:r w:rsidRPr="00E02338">
        <w:rPr>
          <w:rFonts w:ascii="GHEA Grapalat" w:hAnsi="GHEA Grapalat" w:cs="Sylfaen"/>
          <w:i/>
          <w:sz w:val="16"/>
          <w:szCs w:val="16"/>
        </w:rPr>
        <w:t>խմբագրությամբ՝</w:t>
      </w:r>
      <w:r w:rsidRPr="005B18DB">
        <w:rPr>
          <w:rFonts w:ascii="GHEA Grapalat" w:hAnsi="GHEA Grapalat" w:cs="Sylfaen"/>
          <w:i/>
          <w:sz w:val="16"/>
          <w:szCs w:val="16"/>
        </w:rPr>
        <w:t xml:space="preserve"> «10.2</w:t>
      </w:r>
      <w:r w:rsidRPr="00E02338">
        <w:rPr>
          <w:rFonts w:ascii="GHEA Grapalat" w:hAnsi="GHEA Grapalat" w:cs="Sylfaen"/>
          <w:i/>
          <w:sz w:val="16"/>
          <w:szCs w:val="16"/>
        </w:rPr>
        <w:t>Որակավորման</w:t>
      </w:r>
      <w:r w:rsidRPr="005B18DB">
        <w:rPr>
          <w:rFonts w:ascii="GHEA Grapalat" w:hAnsi="GHEA Grapalat" w:cs="Sylfaen"/>
          <w:i/>
          <w:sz w:val="16"/>
          <w:szCs w:val="16"/>
        </w:rPr>
        <w:t xml:space="preserve"> </w:t>
      </w:r>
      <w:r w:rsidRPr="00E02338">
        <w:rPr>
          <w:rFonts w:ascii="GHEA Grapalat" w:hAnsi="GHEA Grapalat" w:cs="Sylfaen"/>
          <w:i/>
          <w:sz w:val="16"/>
          <w:szCs w:val="16"/>
        </w:rPr>
        <w:t>ապահովման</w:t>
      </w:r>
      <w:r w:rsidRPr="005B18DB">
        <w:rPr>
          <w:rFonts w:ascii="GHEA Grapalat" w:hAnsi="GHEA Grapalat" w:cs="Sylfaen"/>
          <w:i/>
          <w:sz w:val="16"/>
          <w:szCs w:val="16"/>
        </w:rPr>
        <w:t xml:space="preserve"> </w:t>
      </w:r>
      <w:r w:rsidRPr="00E02338">
        <w:rPr>
          <w:rFonts w:ascii="GHEA Grapalat" w:hAnsi="GHEA Grapalat" w:cs="Sylfaen"/>
          <w:i/>
          <w:sz w:val="16"/>
          <w:szCs w:val="16"/>
        </w:rPr>
        <w:t>չափը</w:t>
      </w:r>
      <w:r w:rsidRPr="005B18DB">
        <w:rPr>
          <w:rFonts w:ascii="GHEA Grapalat" w:hAnsi="GHEA Grapalat" w:cs="Sylfaen"/>
          <w:i/>
          <w:sz w:val="16"/>
          <w:szCs w:val="16"/>
        </w:rPr>
        <w:t xml:space="preserve"> </w:t>
      </w:r>
      <w:r w:rsidRPr="00E02338">
        <w:rPr>
          <w:rFonts w:ascii="GHEA Grapalat" w:hAnsi="GHEA Grapalat" w:cs="Sylfaen"/>
          <w:i/>
          <w:sz w:val="16"/>
          <w:szCs w:val="16"/>
        </w:rPr>
        <w:t>հավասար</w:t>
      </w:r>
      <w:r w:rsidRPr="005B18DB">
        <w:rPr>
          <w:rFonts w:ascii="GHEA Grapalat" w:hAnsi="GHEA Grapalat" w:cs="Sylfaen"/>
          <w:i/>
          <w:sz w:val="16"/>
          <w:szCs w:val="16"/>
        </w:rPr>
        <w:t xml:space="preserve"> </w:t>
      </w:r>
      <w:r w:rsidRPr="00E02338">
        <w:rPr>
          <w:rFonts w:ascii="GHEA Grapalat" w:hAnsi="GHEA Grapalat" w:cs="Sylfaen"/>
          <w:i/>
          <w:sz w:val="16"/>
          <w:szCs w:val="16"/>
        </w:rPr>
        <w:t>է</w:t>
      </w:r>
      <w:r w:rsidRPr="005B18DB">
        <w:rPr>
          <w:rFonts w:ascii="GHEA Grapalat" w:hAnsi="GHEA Grapalat" w:cs="Sylfaen"/>
          <w:i/>
          <w:sz w:val="16"/>
          <w:szCs w:val="16"/>
        </w:rPr>
        <w:t xml:space="preserve"> </w:t>
      </w:r>
      <w:r w:rsidRPr="00E02338">
        <w:rPr>
          <w:rFonts w:ascii="GHEA Grapalat" w:hAnsi="GHEA Grapalat" w:cs="Sylfaen"/>
          <w:i/>
          <w:sz w:val="16"/>
          <w:szCs w:val="16"/>
        </w:rPr>
        <w:t>շինարարական</w:t>
      </w:r>
      <w:r w:rsidRPr="005B18DB">
        <w:rPr>
          <w:rFonts w:ascii="GHEA Grapalat" w:hAnsi="GHEA Grapalat" w:cs="Sylfaen"/>
          <w:i/>
          <w:sz w:val="16"/>
          <w:szCs w:val="16"/>
        </w:rPr>
        <w:t xml:space="preserve"> </w:t>
      </w:r>
      <w:r w:rsidRPr="00E02338">
        <w:rPr>
          <w:rFonts w:ascii="GHEA Grapalat" w:hAnsi="GHEA Grapalat" w:cs="Sylfaen"/>
          <w:i/>
          <w:sz w:val="16"/>
          <w:szCs w:val="16"/>
        </w:rPr>
        <w:t>աշխատանքի</w:t>
      </w:r>
      <w:r w:rsidRPr="005B18DB">
        <w:rPr>
          <w:rFonts w:ascii="GHEA Grapalat" w:hAnsi="GHEA Grapalat" w:cs="Sylfaen"/>
          <w:i/>
          <w:sz w:val="16"/>
          <w:szCs w:val="16"/>
        </w:rPr>
        <w:t xml:space="preserve"> </w:t>
      </w:r>
      <w:r w:rsidRPr="00E02338">
        <w:rPr>
          <w:rFonts w:ascii="GHEA Grapalat" w:hAnsi="GHEA Grapalat" w:cs="Sylfaen"/>
          <w:i/>
          <w:sz w:val="16"/>
          <w:szCs w:val="16"/>
        </w:rPr>
        <w:t>գնման</w:t>
      </w:r>
      <w:r w:rsidRPr="005B18DB">
        <w:rPr>
          <w:rFonts w:ascii="GHEA Grapalat" w:hAnsi="GHEA Grapalat" w:cs="Sylfaen"/>
          <w:i/>
          <w:sz w:val="16"/>
          <w:szCs w:val="16"/>
        </w:rPr>
        <w:t xml:space="preserve"> </w:t>
      </w:r>
      <w:r w:rsidRPr="00E02338">
        <w:rPr>
          <w:rFonts w:ascii="GHEA Grapalat" w:hAnsi="GHEA Grapalat" w:cs="Sylfaen"/>
          <w:i/>
          <w:sz w:val="16"/>
          <w:szCs w:val="16"/>
        </w:rPr>
        <w:t>համար</w:t>
      </w:r>
      <w:r w:rsidRPr="005B18DB">
        <w:rPr>
          <w:rFonts w:ascii="GHEA Grapalat" w:hAnsi="GHEA Grapalat" w:cs="Sylfaen"/>
          <w:i/>
          <w:sz w:val="16"/>
          <w:szCs w:val="16"/>
        </w:rPr>
        <w:t xml:space="preserve"> </w:t>
      </w:r>
      <w:r w:rsidRPr="00E02338">
        <w:rPr>
          <w:rFonts w:ascii="GHEA Grapalat" w:hAnsi="GHEA Grapalat" w:cs="Sylfaen"/>
          <w:i/>
          <w:sz w:val="16"/>
          <w:szCs w:val="16"/>
        </w:rPr>
        <w:t>սահմանված</w:t>
      </w:r>
      <w:r w:rsidRPr="005B18DB">
        <w:rPr>
          <w:rFonts w:ascii="GHEA Grapalat" w:hAnsi="GHEA Grapalat" w:cs="Sylfaen"/>
          <w:i/>
          <w:sz w:val="16"/>
          <w:szCs w:val="16"/>
        </w:rPr>
        <w:t xml:space="preserve"> </w:t>
      </w:r>
      <w:r w:rsidRPr="00E02338">
        <w:rPr>
          <w:rFonts w:ascii="GHEA Grapalat" w:hAnsi="GHEA Grapalat" w:cs="Sylfaen"/>
          <w:i/>
          <w:sz w:val="16"/>
          <w:szCs w:val="16"/>
        </w:rPr>
        <w:t>կարգով</w:t>
      </w:r>
      <w:r w:rsidRPr="005B18DB">
        <w:rPr>
          <w:rFonts w:ascii="GHEA Grapalat" w:hAnsi="GHEA Grapalat" w:cs="Sylfaen"/>
          <w:i/>
          <w:sz w:val="16"/>
          <w:szCs w:val="16"/>
        </w:rPr>
        <w:t xml:space="preserve"> </w:t>
      </w:r>
      <w:r w:rsidRPr="00E02338">
        <w:rPr>
          <w:rFonts w:ascii="GHEA Grapalat" w:hAnsi="GHEA Grapalat" w:cs="Sylfaen"/>
          <w:i/>
          <w:sz w:val="16"/>
          <w:szCs w:val="16"/>
        </w:rPr>
        <w:t>հաստատված</w:t>
      </w:r>
      <w:r w:rsidRPr="005B18DB">
        <w:rPr>
          <w:rFonts w:ascii="GHEA Grapalat" w:hAnsi="GHEA Grapalat" w:cs="Sylfaen"/>
          <w:i/>
          <w:sz w:val="16"/>
          <w:szCs w:val="16"/>
        </w:rPr>
        <w:t xml:space="preserve"> </w:t>
      </w:r>
      <w:r w:rsidRPr="00E02338">
        <w:rPr>
          <w:rFonts w:ascii="GHEA Grapalat" w:hAnsi="GHEA Grapalat" w:cs="Sylfaen"/>
          <w:i/>
          <w:sz w:val="16"/>
          <w:szCs w:val="16"/>
        </w:rPr>
        <w:t>և</w:t>
      </w:r>
      <w:r w:rsidRPr="005B18DB">
        <w:rPr>
          <w:rFonts w:ascii="GHEA Grapalat" w:hAnsi="GHEA Grapalat" w:cs="Sylfaen"/>
          <w:i/>
          <w:sz w:val="16"/>
          <w:szCs w:val="16"/>
        </w:rPr>
        <w:t xml:space="preserve"> </w:t>
      </w:r>
      <w:r w:rsidRPr="00E02338">
        <w:rPr>
          <w:rFonts w:ascii="GHEA Grapalat" w:hAnsi="GHEA Grapalat" w:cs="Sylfaen"/>
          <w:i/>
          <w:sz w:val="16"/>
          <w:szCs w:val="16"/>
        </w:rPr>
        <w:t>փորձաքննություն</w:t>
      </w:r>
      <w:r w:rsidRPr="005B18DB">
        <w:rPr>
          <w:rFonts w:ascii="GHEA Grapalat" w:hAnsi="GHEA Grapalat" w:cs="Sylfaen"/>
          <w:i/>
          <w:sz w:val="16"/>
          <w:szCs w:val="16"/>
        </w:rPr>
        <w:t xml:space="preserve"> </w:t>
      </w:r>
      <w:r w:rsidRPr="00E02338">
        <w:rPr>
          <w:rFonts w:ascii="GHEA Grapalat" w:hAnsi="GHEA Grapalat" w:cs="Sylfaen"/>
          <w:i/>
          <w:sz w:val="16"/>
          <w:szCs w:val="16"/>
        </w:rPr>
        <w:t>անցած</w:t>
      </w:r>
      <w:r w:rsidRPr="005B18DB">
        <w:rPr>
          <w:rFonts w:ascii="GHEA Grapalat" w:hAnsi="GHEA Grapalat" w:cs="Sylfaen"/>
          <w:i/>
          <w:sz w:val="16"/>
          <w:szCs w:val="16"/>
        </w:rPr>
        <w:t xml:space="preserve"> </w:t>
      </w:r>
      <w:r w:rsidRPr="00E02338">
        <w:rPr>
          <w:rFonts w:ascii="GHEA Grapalat" w:hAnsi="GHEA Grapalat" w:cs="Sylfaen"/>
          <w:i/>
          <w:sz w:val="16"/>
          <w:szCs w:val="16"/>
        </w:rPr>
        <w:t>նախագծային</w:t>
      </w:r>
      <w:r w:rsidRPr="005B18DB">
        <w:rPr>
          <w:rFonts w:ascii="GHEA Grapalat" w:hAnsi="GHEA Grapalat" w:cs="Sylfaen"/>
          <w:i/>
          <w:sz w:val="16"/>
          <w:szCs w:val="16"/>
        </w:rPr>
        <w:t xml:space="preserve"> </w:t>
      </w:r>
      <w:r w:rsidRPr="00E02338">
        <w:rPr>
          <w:rFonts w:ascii="GHEA Grapalat" w:hAnsi="GHEA Grapalat" w:cs="Sylfaen"/>
          <w:i/>
          <w:sz w:val="16"/>
          <w:szCs w:val="16"/>
        </w:rPr>
        <w:t>փաստաթղթերով</w:t>
      </w:r>
      <w:r w:rsidRPr="005B18DB">
        <w:rPr>
          <w:rFonts w:ascii="GHEA Grapalat" w:hAnsi="GHEA Grapalat" w:cs="Sylfaen"/>
          <w:i/>
          <w:sz w:val="16"/>
          <w:szCs w:val="16"/>
        </w:rPr>
        <w:t xml:space="preserve"> </w:t>
      </w:r>
      <w:r w:rsidRPr="00E02338">
        <w:rPr>
          <w:rFonts w:ascii="GHEA Grapalat" w:hAnsi="GHEA Grapalat" w:cs="Sylfaen"/>
          <w:i/>
          <w:sz w:val="16"/>
          <w:szCs w:val="16"/>
        </w:rPr>
        <w:t>նախատեսված</w:t>
      </w:r>
      <w:r w:rsidRPr="005B18DB">
        <w:rPr>
          <w:rFonts w:ascii="GHEA Grapalat" w:hAnsi="GHEA Grapalat" w:cs="Sylfaen"/>
          <w:i/>
          <w:sz w:val="16"/>
          <w:szCs w:val="16"/>
        </w:rPr>
        <w:t xml:space="preserve"> </w:t>
      </w:r>
      <w:r w:rsidRPr="00E02338">
        <w:rPr>
          <w:rFonts w:ascii="GHEA Grapalat" w:hAnsi="GHEA Grapalat" w:cs="Sylfaen"/>
          <w:i/>
          <w:sz w:val="16"/>
          <w:szCs w:val="16"/>
        </w:rPr>
        <w:t>արժեքի</w:t>
      </w:r>
      <w:r w:rsidRPr="005B18DB">
        <w:rPr>
          <w:rFonts w:ascii="GHEA Grapalat" w:hAnsi="GHEA Grapalat" w:cs="Sylfaen"/>
          <w:i/>
          <w:sz w:val="16"/>
          <w:szCs w:val="16"/>
        </w:rPr>
        <w:t xml:space="preserve"> </w:t>
      </w:r>
      <w:r w:rsidRPr="00E02338">
        <w:rPr>
          <w:rFonts w:ascii="GHEA Grapalat" w:hAnsi="GHEA Grapalat" w:cs="Sylfaen"/>
          <w:i/>
          <w:sz w:val="16"/>
          <w:szCs w:val="16"/>
        </w:rPr>
        <w:t>տասը</w:t>
      </w:r>
      <w:r w:rsidRPr="005B18DB">
        <w:rPr>
          <w:rFonts w:ascii="GHEA Grapalat" w:hAnsi="GHEA Grapalat" w:cs="Sylfaen"/>
          <w:i/>
          <w:sz w:val="16"/>
          <w:szCs w:val="16"/>
        </w:rPr>
        <w:t xml:space="preserve"> </w:t>
      </w:r>
      <w:r w:rsidRPr="00E02338">
        <w:rPr>
          <w:rFonts w:ascii="GHEA Grapalat" w:hAnsi="GHEA Grapalat" w:cs="Sylfaen"/>
          <w:i/>
          <w:sz w:val="16"/>
          <w:szCs w:val="16"/>
        </w:rPr>
        <w:t>տոկոսին</w:t>
      </w:r>
      <w:r w:rsidRPr="005B18DB">
        <w:rPr>
          <w:rFonts w:ascii="GHEA Grapalat" w:hAnsi="GHEA Grapalat" w:cs="Sylfaen"/>
          <w:i/>
          <w:sz w:val="16"/>
          <w:szCs w:val="16"/>
        </w:rPr>
        <w:t xml:space="preserve">: </w:t>
      </w:r>
      <w:r w:rsidRPr="00E02338">
        <w:rPr>
          <w:rFonts w:ascii="GHEA Grapalat" w:hAnsi="GHEA Grapalat" w:cs="Sylfaen"/>
          <w:i/>
          <w:sz w:val="16"/>
          <w:szCs w:val="16"/>
        </w:rPr>
        <w:t>Շինարարական</w:t>
      </w:r>
      <w:r w:rsidRPr="005B18DB">
        <w:rPr>
          <w:rFonts w:ascii="GHEA Grapalat" w:hAnsi="GHEA Grapalat" w:cs="Sylfaen"/>
          <w:i/>
          <w:sz w:val="16"/>
          <w:szCs w:val="16"/>
        </w:rPr>
        <w:t xml:space="preserve"> </w:t>
      </w:r>
      <w:r w:rsidRPr="00E02338">
        <w:rPr>
          <w:rFonts w:ascii="GHEA Grapalat" w:hAnsi="GHEA Grapalat" w:cs="Sylfaen"/>
          <w:i/>
          <w:sz w:val="16"/>
          <w:szCs w:val="16"/>
        </w:rPr>
        <w:t>աշխատանքի</w:t>
      </w:r>
      <w:r w:rsidRPr="005B18DB">
        <w:rPr>
          <w:rFonts w:ascii="GHEA Grapalat" w:hAnsi="GHEA Grapalat" w:cs="Sylfaen"/>
          <w:i/>
          <w:sz w:val="16"/>
          <w:szCs w:val="16"/>
        </w:rPr>
        <w:t xml:space="preserve"> </w:t>
      </w:r>
      <w:r w:rsidRPr="00E02338">
        <w:rPr>
          <w:rFonts w:ascii="GHEA Grapalat" w:hAnsi="GHEA Grapalat" w:cs="Sylfaen"/>
          <w:i/>
          <w:sz w:val="16"/>
          <w:szCs w:val="16"/>
        </w:rPr>
        <w:t>գնման</w:t>
      </w:r>
      <w:r w:rsidRPr="005B18DB">
        <w:rPr>
          <w:rFonts w:ascii="GHEA Grapalat" w:hAnsi="GHEA Grapalat" w:cs="Sylfaen"/>
          <w:i/>
          <w:sz w:val="16"/>
          <w:szCs w:val="16"/>
        </w:rPr>
        <w:t xml:space="preserve"> </w:t>
      </w:r>
      <w:r w:rsidRPr="00E02338">
        <w:rPr>
          <w:rFonts w:ascii="GHEA Grapalat" w:hAnsi="GHEA Grapalat" w:cs="Sylfaen"/>
          <w:i/>
          <w:sz w:val="16"/>
          <w:szCs w:val="16"/>
        </w:rPr>
        <w:t>արժեքը</w:t>
      </w:r>
      <w:r w:rsidRPr="005B18DB">
        <w:rPr>
          <w:rFonts w:ascii="GHEA Grapalat" w:hAnsi="GHEA Grapalat" w:cs="Sylfaen"/>
          <w:i/>
          <w:sz w:val="16"/>
          <w:szCs w:val="16"/>
        </w:rPr>
        <w:t xml:space="preserve"> </w:t>
      </w:r>
      <w:r w:rsidRPr="00E02338">
        <w:rPr>
          <w:rFonts w:ascii="GHEA Grapalat" w:hAnsi="GHEA Grapalat" w:cs="Sylfaen"/>
          <w:i/>
          <w:sz w:val="16"/>
          <w:szCs w:val="16"/>
        </w:rPr>
        <w:t>կազմում</w:t>
      </w:r>
      <w:r w:rsidRPr="005B18DB">
        <w:rPr>
          <w:rFonts w:ascii="GHEA Grapalat" w:hAnsi="GHEA Grapalat" w:cs="Sylfaen"/>
          <w:i/>
          <w:sz w:val="16"/>
          <w:szCs w:val="16"/>
        </w:rPr>
        <w:t xml:space="preserve"> </w:t>
      </w:r>
      <w:r w:rsidRPr="00E02338">
        <w:rPr>
          <w:rFonts w:ascii="GHEA Grapalat" w:hAnsi="GHEA Grapalat" w:cs="Sylfaen"/>
          <w:i/>
          <w:sz w:val="16"/>
          <w:szCs w:val="16"/>
        </w:rPr>
        <w:t>է</w:t>
      </w:r>
      <w:r w:rsidRPr="005B18DB">
        <w:rPr>
          <w:rFonts w:ascii="GHEA Grapalat" w:hAnsi="GHEA Grapalat" w:cs="Sylfaen"/>
          <w:i/>
          <w:sz w:val="16"/>
          <w:szCs w:val="16"/>
        </w:rPr>
        <w:t xml:space="preserve"> </w:t>
      </w:r>
      <w:r w:rsidRPr="005B18DB">
        <w:rPr>
          <w:rFonts w:ascii="GHEA Grapalat" w:hAnsi="GHEA Grapalat" w:cs="Sylfaen"/>
          <w:i/>
          <w:sz w:val="16"/>
          <w:szCs w:val="16"/>
        </w:rPr>
        <w:tab/>
      </w:r>
      <w:r w:rsidRPr="005B18DB">
        <w:rPr>
          <w:rFonts w:ascii="GHEA Grapalat" w:hAnsi="GHEA Grapalat" w:cs="Sylfaen"/>
          <w:i/>
          <w:sz w:val="16"/>
          <w:szCs w:val="16"/>
        </w:rPr>
        <w:tab/>
        <w:t xml:space="preserve"> </w:t>
      </w:r>
      <w:r w:rsidRPr="00E02338">
        <w:rPr>
          <w:rFonts w:ascii="GHEA Grapalat" w:hAnsi="GHEA Grapalat" w:cs="Sylfaen"/>
          <w:i/>
          <w:sz w:val="16"/>
          <w:szCs w:val="16"/>
        </w:rPr>
        <w:t>ՀՀ</w:t>
      </w:r>
      <w:r w:rsidRPr="005B18DB">
        <w:rPr>
          <w:rFonts w:ascii="GHEA Grapalat" w:hAnsi="GHEA Grapalat" w:cs="Sylfaen"/>
          <w:i/>
          <w:sz w:val="16"/>
          <w:szCs w:val="16"/>
        </w:rPr>
        <w:t xml:space="preserve"> </w:t>
      </w:r>
      <w:r w:rsidRPr="00E02338">
        <w:rPr>
          <w:rFonts w:ascii="GHEA Grapalat" w:hAnsi="GHEA Grapalat" w:cs="Sylfaen"/>
          <w:i/>
          <w:sz w:val="16"/>
          <w:szCs w:val="16"/>
        </w:rPr>
        <w:t>դրամ</w:t>
      </w:r>
      <w:r w:rsidRPr="005B18DB">
        <w:rPr>
          <w:rFonts w:ascii="GHEA Grapalat" w:hAnsi="GHEA Grapalat" w:cs="Sylfaen"/>
          <w:i/>
          <w:sz w:val="16"/>
          <w:szCs w:val="16"/>
        </w:rPr>
        <w:t xml:space="preserve">: </w:t>
      </w:r>
      <w:r w:rsidRPr="00E02338">
        <w:rPr>
          <w:rFonts w:ascii="GHEA Grapalat" w:hAnsi="GHEA Grapalat" w:cs="Sylfaen"/>
          <w:i/>
          <w:sz w:val="16"/>
          <w:szCs w:val="16"/>
        </w:rPr>
        <w:t>Որակավորման</w:t>
      </w:r>
      <w:r w:rsidRPr="005B18DB">
        <w:rPr>
          <w:rFonts w:ascii="GHEA Grapalat" w:hAnsi="GHEA Grapalat" w:cs="Sylfaen"/>
          <w:i/>
          <w:sz w:val="16"/>
          <w:szCs w:val="16"/>
        </w:rPr>
        <w:t xml:space="preserve"> </w:t>
      </w:r>
      <w:r w:rsidRPr="00E02338">
        <w:rPr>
          <w:rFonts w:ascii="GHEA Grapalat" w:hAnsi="GHEA Grapalat" w:cs="Sylfaen"/>
          <w:i/>
          <w:sz w:val="16"/>
          <w:szCs w:val="16"/>
        </w:rPr>
        <w:t>ապահովումը</w:t>
      </w:r>
      <w:r w:rsidRPr="005B18DB">
        <w:rPr>
          <w:rFonts w:ascii="GHEA Grapalat" w:hAnsi="GHEA Grapalat" w:cs="Sylfaen"/>
          <w:i/>
          <w:sz w:val="16"/>
          <w:szCs w:val="16"/>
        </w:rPr>
        <w:t xml:space="preserve"> </w:t>
      </w:r>
      <w:r w:rsidRPr="00E02338">
        <w:rPr>
          <w:rFonts w:ascii="GHEA Grapalat" w:hAnsi="GHEA Grapalat" w:cs="Sylfaen"/>
          <w:i/>
          <w:sz w:val="16"/>
          <w:szCs w:val="16"/>
        </w:rPr>
        <w:t>ներկայացվում</w:t>
      </w:r>
      <w:r w:rsidRPr="005B18DB">
        <w:rPr>
          <w:rFonts w:ascii="GHEA Grapalat" w:hAnsi="GHEA Grapalat" w:cs="Sylfaen"/>
          <w:i/>
          <w:sz w:val="16"/>
          <w:szCs w:val="16"/>
        </w:rPr>
        <w:t xml:space="preserve"> </w:t>
      </w:r>
      <w:r w:rsidRPr="00E02338">
        <w:rPr>
          <w:rFonts w:ascii="GHEA Grapalat" w:hAnsi="GHEA Grapalat" w:cs="Sylfaen"/>
          <w:i/>
          <w:sz w:val="16"/>
          <w:szCs w:val="16"/>
        </w:rPr>
        <w:t>է</w:t>
      </w:r>
      <w:r w:rsidRPr="005B18DB">
        <w:rPr>
          <w:rFonts w:ascii="GHEA Grapalat" w:hAnsi="GHEA Grapalat" w:cs="Sylfaen"/>
          <w:i/>
          <w:sz w:val="16"/>
          <w:szCs w:val="16"/>
        </w:rPr>
        <w:t xml:space="preserve"> </w:t>
      </w:r>
      <w:r w:rsidRPr="00E02338">
        <w:rPr>
          <w:rFonts w:ascii="GHEA Grapalat" w:hAnsi="GHEA Grapalat" w:cs="Sylfaen"/>
          <w:i/>
          <w:sz w:val="16"/>
          <w:szCs w:val="16"/>
        </w:rPr>
        <w:t>բանկային</w:t>
      </w:r>
      <w:r w:rsidRPr="005B18DB">
        <w:rPr>
          <w:rFonts w:ascii="GHEA Grapalat" w:hAnsi="GHEA Grapalat" w:cs="Sylfaen"/>
          <w:i/>
          <w:sz w:val="16"/>
          <w:szCs w:val="16"/>
        </w:rPr>
        <w:t xml:space="preserve"> </w:t>
      </w:r>
      <w:r w:rsidRPr="00E02338">
        <w:rPr>
          <w:rFonts w:ascii="GHEA Grapalat" w:hAnsi="GHEA Grapalat" w:cs="Sylfaen"/>
          <w:i/>
          <w:sz w:val="16"/>
          <w:szCs w:val="16"/>
        </w:rPr>
        <w:t>երաշխիքի</w:t>
      </w:r>
      <w:r w:rsidRPr="005B18DB">
        <w:rPr>
          <w:rFonts w:ascii="GHEA Grapalat" w:hAnsi="GHEA Grapalat" w:cs="Sylfaen"/>
          <w:i/>
          <w:sz w:val="16"/>
          <w:szCs w:val="16"/>
        </w:rPr>
        <w:t xml:space="preserve"> </w:t>
      </w:r>
      <w:r w:rsidRPr="00E02338">
        <w:rPr>
          <w:rFonts w:ascii="GHEA Grapalat" w:hAnsi="GHEA Grapalat" w:cs="Sylfaen"/>
          <w:i/>
          <w:sz w:val="16"/>
          <w:szCs w:val="16"/>
        </w:rPr>
        <w:t>ձևով</w:t>
      </w:r>
      <w:r w:rsidRPr="005B18DB">
        <w:rPr>
          <w:rFonts w:ascii="GHEA Grapalat" w:hAnsi="GHEA Grapalat" w:cs="Sylfaen"/>
          <w:i/>
          <w:sz w:val="16"/>
          <w:szCs w:val="16"/>
        </w:rPr>
        <w:t xml:space="preserve"> (</w:t>
      </w:r>
      <w:r w:rsidRPr="00E02338">
        <w:rPr>
          <w:rFonts w:ascii="GHEA Grapalat" w:hAnsi="GHEA Grapalat" w:cs="Sylfaen"/>
          <w:i/>
          <w:sz w:val="16"/>
          <w:szCs w:val="16"/>
        </w:rPr>
        <w:t>հավելված</w:t>
      </w:r>
      <w:r w:rsidRPr="005B18DB">
        <w:rPr>
          <w:rFonts w:ascii="GHEA Grapalat" w:hAnsi="GHEA Grapalat" w:cs="Sylfaen"/>
          <w:i/>
          <w:sz w:val="16"/>
          <w:szCs w:val="16"/>
        </w:rPr>
        <w:t xml:space="preserve"> 4), </w:t>
      </w:r>
      <w:r w:rsidRPr="00E02338">
        <w:rPr>
          <w:rFonts w:ascii="GHEA Grapalat" w:hAnsi="GHEA Grapalat" w:cs="Sylfaen"/>
          <w:i/>
          <w:sz w:val="16"/>
          <w:szCs w:val="16"/>
        </w:rPr>
        <w:t>որը</w:t>
      </w:r>
      <w:r w:rsidRPr="005B18DB">
        <w:rPr>
          <w:rFonts w:ascii="GHEA Grapalat" w:hAnsi="GHEA Grapalat" w:cs="Sylfaen"/>
          <w:i/>
          <w:sz w:val="16"/>
          <w:szCs w:val="16"/>
        </w:rPr>
        <w:t xml:space="preserve"> </w:t>
      </w:r>
      <w:r w:rsidRPr="00E02338">
        <w:rPr>
          <w:rFonts w:ascii="GHEA Grapalat" w:hAnsi="GHEA Grapalat" w:cs="Sylfaen"/>
          <w:i/>
          <w:sz w:val="16"/>
          <w:szCs w:val="16"/>
        </w:rPr>
        <w:t>պետք</w:t>
      </w:r>
      <w:r w:rsidRPr="005B18DB">
        <w:rPr>
          <w:rFonts w:ascii="GHEA Grapalat" w:hAnsi="GHEA Grapalat" w:cs="Sylfaen"/>
          <w:i/>
          <w:sz w:val="16"/>
          <w:szCs w:val="16"/>
        </w:rPr>
        <w:t xml:space="preserve"> </w:t>
      </w:r>
      <w:r w:rsidRPr="00E02338">
        <w:rPr>
          <w:rFonts w:ascii="GHEA Grapalat" w:hAnsi="GHEA Grapalat" w:cs="Sylfaen"/>
          <w:i/>
          <w:sz w:val="16"/>
          <w:szCs w:val="16"/>
        </w:rPr>
        <w:t>էվավեր</w:t>
      </w:r>
      <w:r w:rsidRPr="005B18DB">
        <w:rPr>
          <w:rFonts w:ascii="GHEA Grapalat" w:hAnsi="GHEA Grapalat" w:cs="Sylfaen"/>
          <w:i/>
          <w:sz w:val="16"/>
          <w:szCs w:val="16"/>
        </w:rPr>
        <w:t xml:space="preserve"> </w:t>
      </w:r>
      <w:r w:rsidRPr="00E02338">
        <w:rPr>
          <w:rFonts w:ascii="GHEA Grapalat" w:hAnsi="GHEA Grapalat" w:cs="Sylfaen"/>
          <w:i/>
          <w:sz w:val="16"/>
          <w:szCs w:val="16"/>
        </w:rPr>
        <w:t>լինի</w:t>
      </w:r>
      <w:r w:rsidRPr="005B18DB">
        <w:rPr>
          <w:rFonts w:ascii="GHEA Grapalat" w:hAnsi="GHEA Grapalat" w:cs="Sylfaen"/>
          <w:i/>
          <w:sz w:val="16"/>
          <w:szCs w:val="16"/>
        </w:rPr>
        <w:t xml:space="preserve"> </w:t>
      </w:r>
      <w:r w:rsidRPr="00E02338">
        <w:rPr>
          <w:rFonts w:ascii="GHEA Grapalat" w:hAnsi="GHEA Grapalat" w:cs="Sylfaen"/>
          <w:i/>
          <w:sz w:val="16"/>
          <w:szCs w:val="16"/>
        </w:rPr>
        <w:t>առնվազն</w:t>
      </w:r>
      <w:r w:rsidRPr="005B18DB">
        <w:rPr>
          <w:rFonts w:ascii="GHEA Grapalat" w:hAnsi="GHEA Grapalat" w:cs="Sylfaen"/>
          <w:i/>
          <w:sz w:val="16"/>
          <w:szCs w:val="16"/>
        </w:rPr>
        <w:t xml:space="preserve"> </w:t>
      </w:r>
      <w:r w:rsidRPr="00E02338">
        <w:rPr>
          <w:rFonts w:ascii="GHEA Grapalat" w:hAnsi="GHEA Grapalat" w:cs="Sylfaen"/>
          <w:i/>
          <w:sz w:val="16"/>
          <w:szCs w:val="16"/>
        </w:rPr>
        <w:t>մինչև</w:t>
      </w:r>
      <w:r w:rsidRPr="005B18DB">
        <w:rPr>
          <w:rFonts w:ascii="GHEA Grapalat" w:hAnsi="GHEA Grapalat" w:cs="Sylfaen"/>
          <w:i/>
          <w:sz w:val="16"/>
          <w:szCs w:val="16"/>
        </w:rPr>
        <w:t xml:space="preserve"> </w:t>
      </w:r>
      <w:r w:rsidRPr="00E02338">
        <w:rPr>
          <w:rFonts w:ascii="GHEA Grapalat" w:hAnsi="GHEA Grapalat" w:cs="Sylfaen"/>
          <w:i/>
          <w:sz w:val="16"/>
          <w:szCs w:val="16"/>
        </w:rPr>
        <w:t>պայմանագրով</w:t>
      </w:r>
      <w:r w:rsidRPr="005B18DB">
        <w:rPr>
          <w:rFonts w:ascii="GHEA Grapalat" w:hAnsi="GHEA Grapalat" w:cs="Sylfaen"/>
          <w:i/>
          <w:sz w:val="16"/>
          <w:szCs w:val="16"/>
        </w:rPr>
        <w:t xml:space="preserve"> </w:t>
      </w:r>
      <w:r w:rsidRPr="00E02338">
        <w:rPr>
          <w:rFonts w:ascii="GHEA Grapalat" w:hAnsi="GHEA Grapalat" w:cs="Sylfaen"/>
          <w:i/>
          <w:sz w:val="16"/>
          <w:szCs w:val="16"/>
        </w:rPr>
        <w:t>ստանձնած</w:t>
      </w:r>
      <w:r w:rsidRPr="005B18DB">
        <w:rPr>
          <w:rFonts w:ascii="GHEA Grapalat" w:hAnsi="GHEA Grapalat" w:cs="Sylfaen"/>
          <w:i/>
          <w:sz w:val="16"/>
          <w:szCs w:val="16"/>
        </w:rPr>
        <w:t xml:space="preserve"> </w:t>
      </w:r>
      <w:r w:rsidRPr="00E02338">
        <w:rPr>
          <w:rFonts w:ascii="GHEA Grapalat" w:hAnsi="GHEA Grapalat" w:cs="Sylfaen"/>
          <w:i/>
          <w:sz w:val="16"/>
          <w:szCs w:val="16"/>
        </w:rPr>
        <w:t>պարտավորությունների</w:t>
      </w:r>
      <w:r w:rsidRPr="005B18DB">
        <w:rPr>
          <w:rFonts w:ascii="GHEA Grapalat" w:hAnsi="GHEA Grapalat" w:cs="Sylfaen"/>
          <w:i/>
          <w:sz w:val="16"/>
          <w:szCs w:val="16"/>
        </w:rPr>
        <w:t xml:space="preserve"> </w:t>
      </w:r>
      <w:r w:rsidRPr="00E02338">
        <w:rPr>
          <w:rFonts w:ascii="GHEA Grapalat" w:hAnsi="GHEA Grapalat" w:cs="Sylfaen"/>
          <w:i/>
          <w:sz w:val="16"/>
          <w:szCs w:val="16"/>
        </w:rPr>
        <w:t>ամբողջական</w:t>
      </w:r>
      <w:r w:rsidRPr="005B18DB">
        <w:rPr>
          <w:rFonts w:ascii="GHEA Grapalat" w:hAnsi="GHEA Grapalat" w:cs="Sylfaen"/>
          <w:i/>
          <w:sz w:val="16"/>
          <w:szCs w:val="16"/>
        </w:rPr>
        <w:t xml:space="preserve"> </w:t>
      </w:r>
      <w:r w:rsidRPr="00E02338">
        <w:rPr>
          <w:rFonts w:ascii="GHEA Grapalat" w:hAnsi="GHEA Grapalat" w:cs="Sylfaen"/>
          <w:i/>
          <w:sz w:val="16"/>
          <w:szCs w:val="16"/>
        </w:rPr>
        <w:t>կատարմանը</w:t>
      </w:r>
      <w:r w:rsidRPr="005B18DB">
        <w:rPr>
          <w:rFonts w:ascii="GHEA Grapalat" w:hAnsi="GHEA Grapalat" w:cs="Sylfaen"/>
          <w:i/>
          <w:sz w:val="16"/>
          <w:szCs w:val="16"/>
        </w:rPr>
        <w:t xml:space="preserve"> </w:t>
      </w:r>
      <w:r w:rsidRPr="00E02338">
        <w:rPr>
          <w:rFonts w:ascii="GHEA Grapalat" w:hAnsi="GHEA Grapalat" w:cs="Sylfaen"/>
          <w:i/>
          <w:sz w:val="16"/>
          <w:szCs w:val="16"/>
        </w:rPr>
        <w:t>հաջորդող</w:t>
      </w:r>
      <w:r w:rsidRPr="005B18DB">
        <w:rPr>
          <w:rFonts w:ascii="GHEA Grapalat" w:hAnsi="GHEA Grapalat" w:cs="Sylfaen"/>
          <w:i/>
          <w:sz w:val="16"/>
          <w:szCs w:val="16"/>
        </w:rPr>
        <w:t xml:space="preserve"> 20-</w:t>
      </w:r>
      <w:r w:rsidRPr="00E02338">
        <w:rPr>
          <w:rFonts w:ascii="GHEA Grapalat" w:hAnsi="GHEA Grapalat" w:cs="Sylfaen"/>
          <w:i/>
          <w:sz w:val="16"/>
          <w:szCs w:val="16"/>
        </w:rPr>
        <w:t>րդ</w:t>
      </w:r>
      <w:r w:rsidRPr="005B18DB">
        <w:rPr>
          <w:rFonts w:ascii="GHEA Grapalat" w:hAnsi="GHEA Grapalat" w:cs="Sylfaen"/>
          <w:i/>
          <w:sz w:val="16"/>
          <w:szCs w:val="16"/>
        </w:rPr>
        <w:t xml:space="preserve"> </w:t>
      </w:r>
      <w:r w:rsidRPr="00E02338">
        <w:rPr>
          <w:rFonts w:ascii="GHEA Grapalat" w:hAnsi="GHEA Grapalat" w:cs="Sylfaen"/>
          <w:i/>
          <w:sz w:val="16"/>
          <w:szCs w:val="16"/>
        </w:rPr>
        <w:t>աշխատանքային</w:t>
      </w:r>
      <w:r w:rsidRPr="005B18DB">
        <w:rPr>
          <w:rFonts w:ascii="GHEA Grapalat" w:hAnsi="GHEA Grapalat" w:cs="Sylfaen"/>
          <w:i/>
          <w:sz w:val="16"/>
          <w:szCs w:val="16"/>
        </w:rPr>
        <w:t xml:space="preserve"> </w:t>
      </w:r>
      <w:r w:rsidRPr="00E02338">
        <w:rPr>
          <w:rFonts w:ascii="GHEA Grapalat" w:hAnsi="GHEA Grapalat" w:cs="Sylfaen"/>
          <w:i/>
          <w:sz w:val="16"/>
          <w:szCs w:val="16"/>
        </w:rPr>
        <w:t>օրը</w:t>
      </w:r>
      <w:r w:rsidRPr="005B18DB">
        <w:rPr>
          <w:rFonts w:ascii="GHEA Grapalat" w:hAnsi="GHEA Grapalat" w:cs="Sylfaen"/>
          <w:i/>
          <w:sz w:val="16"/>
          <w:szCs w:val="16"/>
        </w:rPr>
        <w:t xml:space="preserve"> </w:t>
      </w:r>
      <w:r w:rsidRPr="00E02338">
        <w:rPr>
          <w:rFonts w:ascii="GHEA Grapalat" w:hAnsi="GHEA Grapalat" w:cs="Sylfaen"/>
          <w:i/>
          <w:sz w:val="16"/>
          <w:szCs w:val="16"/>
        </w:rPr>
        <w:t>ներառյալ</w:t>
      </w:r>
      <w:r w:rsidRPr="005B18DB">
        <w:rPr>
          <w:rFonts w:ascii="GHEA Grapalat" w:hAnsi="GHEA Grapalat" w:cs="Sylfaen"/>
          <w:i/>
          <w:sz w:val="16"/>
          <w:szCs w:val="16"/>
        </w:rPr>
        <w:t xml:space="preserve">: </w:t>
      </w:r>
      <w:r w:rsidRPr="00E02338">
        <w:rPr>
          <w:rFonts w:ascii="GHEA Grapalat" w:hAnsi="GHEA Grapalat" w:cs="Sylfaen"/>
          <w:i/>
          <w:sz w:val="16"/>
          <w:szCs w:val="16"/>
        </w:rPr>
        <w:t>Որակավորման</w:t>
      </w:r>
      <w:r w:rsidRPr="005B18DB">
        <w:rPr>
          <w:rFonts w:ascii="GHEA Grapalat" w:hAnsi="GHEA Grapalat" w:cs="Sylfaen"/>
          <w:i/>
          <w:sz w:val="16"/>
          <w:szCs w:val="16"/>
        </w:rPr>
        <w:t xml:space="preserve"> </w:t>
      </w:r>
      <w:r w:rsidRPr="00E02338">
        <w:rPr>
          <w:rFonts w:ascii="GHEA Grapalat" w:hAnsi="GHEA Grapalat" w:cs="Sylfaen"/>
          <w:i/>
          <w:sz w:val="16"/>
          <w:szCs w:val="16"/>
        </w:rPr>
        <w:t>ապահովումը</w:t>
      </w:r>
      <w:r w:rsidRPr="005B18DB">
        <w:rPr>
          <w:rFonts w:ascii="GHEA Grapalat" w:hAnsi="GHEA Grapalat" w:cs="Sylfaen"/>
          <w:i/>
          <w:sz w:val="16"/>
          <w:szCs w:val="16"/>
        </w:rPr>
        <w:t xml:space="preserve"> </w:t>
      </w:r>
      <w:r w:rsidRPr="00E02338">
        <w:rPr>
          <w:rFonts w:ascii="GHEA Grapalat" w:hAnsi="GHEA Grapalat" w:cs="Sylfaen"/>
          <w:i/>
          <w:sz w:val="16"/>
          <w:szCs w:val="16"/>
        </w:rPr>
        <w:t>չի</w:t>
      </w:r>
      <w:r w:rsidRPr="005B18DB">
        <w:rPr>
          <w:rFonts w:ascii="GHEA Grapalat" w:hAnsi="GHEA Grapalat" w:cs="Sylfaen"/>
          <w:i/>
          <w:sz w:val="16"/>
          <w:szCs w:val="16"/>
        </w:rPr>
        <w:t xml:space="preserve"> </w:t>
      </w:r>
      <w:r w:rsidRPr="00E02338">
        <w:rPr>
          <w:rFonts w:ascii="GHEA Grapalat" w:hAnsi="GHEA Grapalat" w:cs="Sylfaen"/>
          <w:i/>
          <w:sz w:val="16"/>
          <w:szCs w:val="16"/>
        </w:rPr>
        <w:t>վերադարձվում</w:t>
      </w:r>
      <w:r w:rsidRPr="005B18DB">
        <w:rPr>
          <w:rFonts w:ascii="GHEA Grapalat" w:hAnsi="GHEA Grapalat" w:cs="Sylfaen"/>
          <w:i/>
          <w:sz w:val="16"/>
          <w:szCs w:val="16"/>
        </w:rPr>
        <w:t xml:space="preserve">, </w:t>
      </w:r>
      <w:r w:rsidRPr="00E02338">
        <w:rPr>
          <w:rFonts w:ascii="GHEA Grapalat" w:hAnsi="GHEA Grapalat" w:cs="Sylfaen"/>
          <w:i/>
          <w:sz w:val="16"/>
          <w:szCs w:val="16"/>
        </w:rPr>
        <w:t>եթե</w:t>
      </w:r>
      <w:r w:rsidRPr="005B18DB">
        <w:rPr>
          <w:rFonts w:ascii="GHEA Grapalat" w:hAnsi="GHEA Grapalat" w:cs="Sylfaen"/>
          <w:i/>
          <w:sz w:val="16"/>
          <w:szCs w:val="16"/>
        </w:rPr>
        <w:t xml:space="preserve"> </w:t>
      </w:r>
      <w:r w:rsidRPr="00E02338">
        <w:rPr>
          <w:rFonts w:ascii="GHEA Grapalat" w:hAnsi="GHEA Grapalat" w:cs="Sylfaen"/>
          <w:i/>
          <w:sz w:val="16"/>
          <w:szCs w:val="16"/>
        </w:rPr>
        <w:t>այն</w:t>
      </w:r>
      <w:r w:rsidRPr="005B18DB">
        <w:rPr>
          <w:rFonts w:ascii="GHEA Grapalat" w:hAnsi="GHEA Grapalat" w:cs="Sylfaen"/>
          <w:i/>
          <w:sz w:val="16"/>
          <w:szCs w:val="16"/>
        </w:rPr>
        <w:t xml:space="preserve"> </w:t>
      </w:r>
      <w:r w:rsidRPr="00E02338">
        <w:rPr>
          <w:rFonts w:ascii="GHEA Grapalat" w:hAnsi="GHEA Grapalat" w:cs="Sylfaen"/>
          <w:i/>
          <w:sz w:val="16"/>
          <w:szCs w:val="16"/>
        </w:rPr>
        <w:t>ներկայացրած</w:t>
      </w:r>
      <w:r w:rsidRPr="005B18DB">
        <w:rPr>
          <w:rFonts w:ascii="GHEA Grapalat" w:hAnsi="GHEA Grapalat" w:cs="Sylfaen"/>
          <w:i/>
          <w:sz w:val="16"/>
          <w:szCs w:val="16"/>
        </w:rPr>
        <w:t xml:space="preserve"> </w:t>
      </w:r>
      <w:r w:rsidRPr="00E02338">
        <w:rPr>
          <w:rFonts w:ascii="GHEA Grapalat" w:hAnsi="GHEA Grapalat" w:cs="Sylfaen"/>
          <w:i/>
          <w:sz w:val="16"/>
          <w:szCs w:val="16"/>
        </w:rPr>
        <w:t>անձը</w:t>
      </w:r>
      <w:r w:rsidRPr="005B18DB">
        <w:rPr>
          <w:rFonts w:ascii="GHEA Grapalat" w:hAnsi="GHEA Grapalat" w:cs="Sylfaen"/>
          <w:i/>
          <w:sz w:val="16"/>
          <w:szCs w:val="16"/>
        </w:rPr>
        <w:t xml:space="preserve"> </w:t>
      </w:r>
      <w:r w:rsidRPr="00E02338">
        <w:rPr>
          <w:rFonts w:ascii="GHEA Grapalat" w:hAnsi="GHEA Grapalat" w:cs="Sylfaen"/>
          <w:i/>
          <w:sz w:val="16"/>
          <w:szCs w:val="16"/>
        </w:rPr>
        <w:t>խախտում</w:t>
      </w:r>
      <w:r w:rsidRPr="005B18DB">
        <w:rPr>
          <w:rFonts w:ascii="GHEA Grapalat" w:hAnsi="GHEA Grapalat" w:cs="Sylfaen"/>
          <w:i/>
          <w:sz w:val="16"/>
          <w:szCs w:val="16"/>
        </w:rPr>
        <w:t xml:space="preserve"> </w:t>
      </w:r>
      <w:r w:rsidRPr="00E02338">
        <w:rPr>
          <w:rFonts w:ascii="GHEA Grapalat" w:hAnsi="GHEA Grapalat" w:cs="Sylfaen"/>
          <w:i/>
          <w:sz w:val="16"/>
          <w:szCs w:val="16"/>
        </w:rPr>
        <w:t>է</w:t>
      </w:r>
      <w:r w:rsidRPr="005B18DB">
        <w:rPr>
          <w:rFonts w:ascii="GHEA Grapalat" w:hAnsi="GHEA Grapalat" w:cs="Sylfaen"/>
          <w:i/>
          <w:sz w:val="16"/>
          <w:szCs w:val="16"/>
        </w:rPr>
        <w:t xml:space="preserve"> </w:t>
      </w:r>
      <w:r w:rsidRPr="00E02338">
        <w:rPr>
          <w:rFonts w:ascii="GHEA Grapalat" w:hAnsi="GHEA Grapalat" w:cs="Sylfaen"/>
          <w:i/>
          <w:sz w:val="16"/>
          <w:szCs w:val="16"/>
        </w:rPr>
        <w:t>պայմանագրով</w:t>
      </w:r>
      <w:r w:rsidRPr="005B18DB">
        <w:rPr>
          <w:rFonts w:ascii="GHEA Grapalat" w:hAnsi="GHEA Grapalat" w:cs="Sylfaen"/>
          <w:i/>
          <w:sz w:val="16"/>
          <w:szCs w:val="16"/>
        </w:rPr>
        <w:t xml:space="preserve"> </w:t>
      </w:r>
      <w:r w:rsidRPr="00E02338">
        <w:rPr>
          <w:rFonts w:ascii="GHEA Grapalat" w:hAnsi="GHEA Grapalat" w:cs="Sylfaen"/>
          <w:i/>
          <w:sz w:val="16"/>
          <w:szCs w:val="16"/>
        </w:rPr>
        <w:t>նախատեսված</w:t>
      </w:r>
      <w:r w:rsidRPr="005B18DB">
        <w:rPr>
          <w:rFonts w:ascii="GHEA Grapalat" w:hAnsi="GHEA Grapalat" w:cs="Sylfaen"/>
          <w:i/>
          <w:sz w:val="16"/>
          <w:szCs w:val="16"/>
        </w:rPr>
        <w:t xml:space="preserve"> </w:t>
      </w:r>
      <w:r w:rsidRPr="00E02338">
        <w:rPr>
          <w:rFonts w:ascii="GHEA Grapalat" w:hAnsi="GHEA Grapalat" w:cs="Sylfaen"/>
          <w:i/>
          <w:sz w:val="16"/>
          <w:szCs w:val="16"/>
        </w:rPr>
        <w:t>պարտավորություն</w:t>
      </w:r>
      <w:r w:rsidRPr="005B18DB">
        <w:rPr>
          <w:rFonts w:ascii="GHEA Grapalat" w:hAnsi="GHEA Grapalat" w:cs="Sylfaen"/>
          <w:i/>
          <w:sz w:val="16"/>
          <w:szCs w:val="16"/>
        </w:rPr>
        <w:t xml:space="preserve">, </w:t>
      </w:r>
      <w:r w:rsidRPr="00E02338">
        <w:rPr>
          <w:rFonts w:ascii="GHEA Grapalat" w:hAnsi="GHEA Grapalat" w:cs="Sylfaen"/>
          <w:i/>
          <w:sz w:val="16"/>
          <w:szCs w:val="16"/>
        </w:rPr>
        <w:t>որը</w:t>
      </w:r>
      <w:r w:rsidRPr="005B18DB">
        <w:rPr>
          <w:rFonts w:ascii="GHEA Grapalat" w:hAnsi="GHEA Grapalat" w:cs="Sylfaen"/>
          <w:i/>
          <w:sz w:val="16"/>
          <w:szCs w:val="16"/>
        </w:rPr>
        <w:t xml:space="preserve"> </w:t>
      </w:r>
      <w:r w:rsidRPr="00E02338">
        <w:rPr>
          <w:rFonts w:ascii="GHEA Grapalat" w:hAnsi="GHEA Grapalat" w:cs="Sylfaen"/>
          <w:i/>
          <w:sz w:val="16"/>
          <w:szCs w:val="16"/>
        </w:rPr>
        <w:t>հանգեցնում</w:t>
      </w:r>
      <w:r w:rsidRPr="005B18DB">
        <w:rPr>
          <w:rFonts w:ascii="GHEA Grapalat" w:hAnsi="GHEA Grapalat" w:cs="Sylfaen"/>
          <w:i/>
          <w:sz w:val="16"/>
          <w:szCs w:val="16"/>
        </w:rPr>
        <w:t xml:space="preserve"> </w:t>
      </w:r>
      <w:r w:rsidRPr="00E02338">
        <w:rPr>
          <w:rFonts w:ascii="GHEA Grapalat" w:hAnsi="GHEA Grapalat" w:cs="Sylfaen"/>
          <w:i/>
          <w:sz w:val="16"/>
          <w:szCs w:val="16"/>
        </w:rPr>
        <w:t>է</w:t>
      </w:r>
      <w:r w:rsidRPr="005B18DB">
        <w:rPr>
          <w:rFonts w:ascii="GHEA Grapalat" w:hAnsi="GHEA Grapalat" w:cs="Sylfaen"/>
          <w:i/>
          <w:sz w:val="16"/>
          <w:szCs w:val="16"/>
        </w:rPr>
        <w:t xml:space="preserve"> </w:t>
      </w:r>
      <w:r w:rsidRPr="00E02338">
        <w:rPr>
          <w:rFonts w:ascii="GHEA Grapalat" w:hAnsi="GHEA Grapalat" w:cs="Sylfaen"/>
          <w:i/>
          <w:sz w:val="16"/>
          <w:szCs w:val="16"/>
        </w:rPr>
        <w:t>պատվիրատուի</w:t>
      </w:r>
      <w:r w:rsidRPr="005B18DB">
        <w:rPr>
          <w:rFonts w:ascii="GHEA Grapalat" w:hAnsi="GHEA Grapalat" w:cs="Sylfaen"/>
          <w:i/>
          <w:sz w:val="16"/>
          <w:szCs w:val="16"/>
        </w:rPr>
        <w:t xml:space="preserve"> </w:t>
      </w:r>
      <w:r w:rsidRPr="00E02338">
        <w:rPr>
          <w:rFonts w:ascii="GHEA Grapalat" w:hAnsi="GHEA Grapalat" w:cs="Sylfaen"/>
          <w:i/>
          <w:sz w:val="16"/>
          <w:szCs w:val="16"/>
        </w:rPr>
        <w:t>կողմից</w:t>
      </w:r>
      <w:r w:rsidRPr="005B18DB">
        <w:rPr>
          <w:rFonts w:ascii="GHEA Grapalat" w:hAnsi="GHEA Grapalat" w:cs="Sylfaen"/>
          <w:i/>
          <w:sz w:val="16"/>
          <w:szCs w:val="16"/>
        </w:rPr>
        <w:t xml:space="preserve"> </w:t>
      </w:r>
      <w:r w:rsidRPr="00E02338">
        <w:rPr>
          <w:rFonts w:ascii="GHEA Grapalat" w:hAnsi="GHEA Grapalat" w:cs="Sylfaen"/>
          <w:i/>
          <w:sz w:val="16"/>
          <w:szCs w:val="16"/>
        </w:rPr>
        <w:t>պայմանագրի</w:t>
      </w:r>
      <w:r w:rsidRPr="005B18DB">
        <w:rPr>
          <w:rFonts w:ascii="GHEA Grapalat" w:hAnsi="GHEA Grapalat" w:cs="Sylfaen"/>
          <w:i/>
          <w:sz w:val="16"/>
          <w:szCs w:val="16"/>
        </w:rPr>
        <w:t xml:space="preserve"> </w:t>
      </w:r>
      <w:r w:rsidRPr="00E02338">
        <w:rPr>
          <w:rFonts w:ascii="GHEA Grapalat" w:hAnsi="GHEA Grapalat" w:cs="Sylfaen"/>
          <w:i/>
          <w:sz w:val="16"/>
          <w:szCs w:val="16"/>
        </w:rPr>
        <w:t>միակողմանի</w:t>
      </w:r>
      <w:r w:rsidRPr="005B18DB">
        <w:rPr>
          <w:rFonts w:ascii="GHEA Grapalat" w:hAnsi="GHEA Grapalat" w:cs="Sylfaen"/>
          <w:i/>
          <w:sz w:val="16"/>
          <w:szCs w:val="16"/>
        </w:rPr>
        <w:t xml:space="preserve"> </w:t>
      </w:r>
      <w:r w:rsidRPr="00E02338">
        <w:rPr>
          <w:rFonts w:ascii="GHEA Grapalat" w:hAnsi="GHEA Grapalat" w:cs="Sylfaen"/>
          <w:i/>
          <w:sz w:val="16"/>
          <w:szCs w:val="16"/>
        </w:rPr>
        <w:t>լուծմանը</w:t>
      </w:r>
      <w:r w:rsidRPr="005B18DB">
        <w:rPr>
          <w:rFonts w:ascii="GHEA Grapalat" w:hAnsi="GHEA Grapalat" w:cs="Sylfaen"/>
          <w:i/>
          <w:sz w:val="16"/>
          <w:szCs w:val="16"/>
        </w:rPr>
        <w:t>:</w:t>
      </w:r>
      <w:r w:rsidRPr="00E02338">
        <w:rPr>
          <w:rFonts w:ascii="GHEA Grapalat" w:hAnsi="GHEA Grapalat"/>
          <w:i/>
          <w:sz w:val="16"/>
          <w:szCs w:val="16"/>
          <w:lang w:val="af-ZA"/>
        </w:rPr>
        <w:t>».</w:t>
      </w:r>
    </w:p>
    <w:p w:rsidR="00891E17" w:rsidRPr="005B18DB" w:rsidRDefault="00891E17" w:rsidP="00402CEF">
      <w:pPr>
        <w:pStyle w:val="af2"/>
        <w:rPr>
          <w:rFonts w:ascii="GHEA Grapalat" w:hAnsi="GHEA Grapalat" w:cs="Sylfaen"/>
          <w:i/>
          <w:sz w:val="16"/>
          <w:szCs w:val="16"/>
        </w:rPr>
      </w:pPr>
      <w:r w:rsidRPr="005B18DB">
        <w:rPr>
          <w:rFonts w:ascii="GHEA Grapalat" w:hAnsi="GHEA Grapalat" w:cs="Sylfaen"/>
          <w:i/>
          <w:sz w:val="16"/>
          <w:szCs w:val="16"/>
          <w:vertAlign w:val="superscript"/>
        </w:rPr>
        <w:t xml:space="preserve">13 </w:t>
      </w:r>
      <w:r w:rsidRPr="00E02338">
        <w:rPr>
          <w:rFonts w:ascii="GHEA Grapalat" w:hAnsi="GHEA Grapalat" w:cs="Sylfaen"/>
          <w:i/>
          <w:sz w:val="16"/>
          <w:szCs w:val="16"/>
          <w:lang w:val="en-US"/>
        </w:rPr>
        <w:t>Եթե</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գնման</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հայտով</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գնվելիք</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ծառայության</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գինը</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չի</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գերազանցում</w:t>
      </w:r>
      <w:r w:rsidRPr="005B18DB">
        <w:rPr>
          <w:rFonts w:ascii="GHEA Grapalat" w:hAnsi="GHEA Grapalat" w:cs="Sylfaen"/>
          <w:i/>
          <w:sz w:val="16"/>
          <w:szCs w:val="16"/>
        </w:rPr>
        <w:t xml:space="preserve"> 10 </w:t>
      </w:r>
      <w:r w:rsidRPr="00E02338">
        <w:rPr>
          <w:rFonts w:ascii="GHEA Grapalat" w:hAnsi="GHEA Grapalat" w:cs="Sylfaen"/>
          <w:i/>
          <w:sz w:val="16"/>
          <w:szCs w:val="16"/>
          <w:lang w:val="en-US"/>
        </w:rPr>
        <w:t>մլն</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ՀՀ</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դրամը</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ապա</w:t>
      </w:r>
      <w:r w:rsidRPr="005B18DB">
        <w:rPr>
          <w:rFonts w:ascii="GHEA Grapalat" w:hAnsi="GHEA Grapalat" w:cs="Sylfaen"/>
          <w:i/>
          <w:sz w:val="16"/>
          <w:szCs w:val="16"/>
        </w:rPr>
        <w:t>“</w:t>
      </w:r>
      <w:r w:rsidRPr="00E02338">
        <w:rPr>
          <w:rFonts w:ascii="GHEA Grapalat" w:hAnsi="GHEA Grapalat" w:cs="Sylfaen"/>
          <w:i/>
          <w:sz w:val="16"/>
          <w:szCs w:val="16"/>
          <w:lang w:val="en-US"/>
        </w:rPr>
        <w:t>բանկային</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երաշխիքի</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կա</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կանխիկ</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փողի</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ձևով</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բառերը</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փոխարիվում</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են</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միակողմանի</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հաստատված</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հայտարարության՝</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տուժանքի</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հավելված</w:t>
      </w:r>
      <w:r w:rsidRPr="005B18DB">
        <w:rPr>
          <w:rFonts w:ascii="GHEA Grapalat" w:hAnsi="GHEA Grapalat" w:cs="Sylfaen"/>
          <w:i/>
          <w:sz w:val="16"/>
          <w:szCs w:val="16"/>
        </w:rPr>
        <w:t xml:space="preserve"> 5) </w:t>
      </w:r>
      <w:r w:rsidRPr="00E02338">
        <w:rPr>
          <w:rFonts w:ascii="GHEA Grapalat" w:hAnsi="GHEA Grapalat" w:cs="Sylfaen"/>
          <w:i/>
          <w:sz w:val="16"/>
          <w:szCs w:val="16"/>
          <w:lang w:val="en-US"/>
        </w:rPr>
        <w:t>կամ</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կանխիկ</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փողի</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ձևով</w:t>
      </w:r>
      <w:r w:rsidRPr="005B18DB">
        <w:rPr>
          <w:rFonts w:ascii="GHEA Grapalat" w:hAnsi="GHEA Grapalat" w:cs="Sylfaen"/>
          <w:i/>
          <w:sz w:val="16"/>
          <w:szCs w:val="16"/>
        </w:rPr>
        <w:t xml:space="preserve">” </w:t>
      </w:r>
      <w:r w:rsidRPr="00E02338">
        <w:rPr>
          <w:rFonts w:ascii="GHEA Grapalat" w:hAnsi="GHEA Grapalat" w:cs="Sylfaen"/>
          <w:i/>
          <w:sz w:val="16"/>
          <w:szCs w:val="16"/>
          <w:lang w:val="en-US"/>
        </w:rPr>
        <w:t>բառերով</w:t>
      </w:r>
    </w:p>
    <w:p w:rsidR="00891E17" w:rsidRPr="005B18DB" w:rsidRDefault="00891E17" w:rsidP="00402CEF">
      <w:pPr>
        <w:pStyle w:val="af2"/>
        <w:rPr>
          <w:rFonts w:ascii="Times New Roman" w:hAnsi="Times New Roman"/>
          <w:vertAlign w:val="superscript"/>
        </w:rPr>
      </w:pPr>
    </w:p>
  </w:footnote>
  <w:footnote w:id="5">
    <w:p w:rsidR="00891E17" w:rsidRPr="007D52C3" w:rsidRDefault="00891E17" w:rsidP="00402CEF">
      <w:pPr>
        <w:pStyle w:val="af2"/>
        <w:rPr>
          <w:rFonts w:ascii="GHEA Grapalat" w:hAnsi="GHEA Grapalat"/>
        </w:rPr>
      </w:pPr>
      <w:r w:rsidRPr="007D52C3">
        <w:rPr>
          <w:rFonts w:ascii="GHEA Grapalat" w:hAnsi="GHEA Grapalat" w:cs="Sylfaen"/>
          <w:i/>
          <w:sz w:val="16"/>
          <w:szCs w:val="16"/>
          <w:vertAlign w:val="superscript"/>
        </w:rPr>
        <w:t xml:space="preserve">14 </w:t>
      </w:r>
      <w:r w:rsidRPr="00AE679C">
        <w:rPr>
          <w:rFonts w:ascii="GHEA Grapalat" w:hAnsi="GHEA Grapalat" w:cs="Sylfaen"/>
          <w:i/>
          <w:sz w:val="16"/>
          <w:szCs w:val="16"/>
        </w:rPr>
        <w:t>Սույն</w:t>
      </w:r>
      <w:r w:rsidRPr="007D52C3">
        <w:rPr>
          <w:rFonts w:ascii="GHEA Grapalat" w:hAnsi="GHEA Grapalat" w:cs="Sylfaen"/>
          <w:i/>
          <w:sz w:val="16"/>
          <w:szCs w:val="16"/>
        </w:rPr>
        <w:t xml:space="preserve"> </w:t>
      </w:r>
      <w:r w:rsidRPr="00AE679C">
        <w:rPr>
          <w:rFonts w:ascii="GHEA Grapalat" w:hAnsi="GHEA Grapalat" w:cs="Sylfaen"/>
          <w:i/>
          <w:sz w:val="16"/>
          <w:szCs w:val="16"/>
        </w:rPr>
        <w:t>կետը</w:t>
      </w:r>
      <w:r w:rsidRPr="007D52C3">
        <w:rPr>
          <w:rFonts w:ascii="GHEA Grapalat" w:hAnsi="GHEA Grapalat" w:cs="Sylfaen"/>
          <w:i/>
          <w:sz w:val="16"/>
          <w:szCs w:val="16"/>
        </w:rPr>
        <w:t xml:space="preserve"> </w:t>
      </w:r>
      <w:r w:rsidRPr="00AE679C">
        <w:rPr>
          <w:rFonts w:ascii="GHEA Grapalat" w:hAnsi="GHEA Grapalat" w:cs="Sylfaen"/>
          <w:i/>
          <w:sz w:val="16"/>
          <w:szCs w:val="16"/>
        </w:rPr>
        <w:t>խմբագրվում</w:t>
      </w:r>
      <w:r w:rsidRPr="007D52C3">
        <w:rPr>
          <w:rFonts w:ascii="GHEA Grapalat" w:hAnsi="GHEA Grapalat" w:cs="Sylfaen"/>
          <w:i/>
          <w:sz w:val="16"/>
          <w:szCs w:val="16"/>
        </w:rPr>
        <w:t xml:space="preserve"> </w:t>
      </w:r>
      <w:r w:rsidRPr="00AE679C">
        <w:rPr>
          <w:rFonts w:ascii="GHEA Grapalat" w:hAnsi="GHEA Grapalat" w:cs="Sylfaen"/>
          <w:i/>
          <w:sz w:val="16"/>
          <w:szCs w:val="16"/>
        </w:rPr>
        <w:t>է</w:t>
      </w:r>
      <w:r w:rsidRPr="007D52C3">
        <w:rPr>
          <w:rFonts w:ascii="GHEA Grapalat" w:hAnsi="GHEA Grapalat" w:cs="Sylfaen"/>
          <w:i/>
          <w:sz w:val="16"/>
          <w:szCs w:val="16"/>
        </w:rPr>
        <w:t xml:space="preserve"> </w:t>
      </w:r>
      <w:r w:rsidRPr="00AE679C">
        <w:rPr>
          <w:rFonts w:ascii="GHEA Grapalat" w:hAnsi="GHEA Grapalat" w:cs="Sylfaen"/>
          <w:i/>
          <w:sz w:val="16"/>
          <w:szCs w:val="16"/>
        </w:rPr>
        <w:t>ըստ</w:t>
      </w:r>
      <w:r w:rsidRPr="007D52C3">
        <w:rPr>
          <w:rFonts w:ascii="GHEA Grapalat" w:hAnsi="GHEA Grapalat" w:cs="Sylfaen"/>
          <w:i/>
          <w:sz w:val="16"/>
          <w:szCs w:val="16"/>
        </w:rPr>
        <w:t xml:space="preserve"> </w:t>
      </w:r>
      <w:r w:rsidRPr="003F1EEA">
        <w:rPr>
          <w:rFonts w:ascii="GHEA Grapalat" w:hAnsi="GHEA Grapalat" w:cs="Sylfaen"/>
          <w:i/>
          <w:sz w:val="16"/>
          <w:szCs w:val="16"/>
        </w:rPr>
        <w:t>համապատասխան</w:t>
      </w:r>
      <w:r w:rsidRPr="007D52C3">
        <w:rPr>
          <w:rFonts w:ascii="GHEA Grapalat" w:hAnsi="GHEA Grapalat" w:cs="Sylfaen"/>
          <w:i/>
          <w:sz w:val="16"/>
          <w:szCs w:val="16"/>
        </w:rPr>
        <w:t xml:space="preserve">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7D52C3">
        <w:rPr>
          <w:rFonts w:ascii="GHEA Grapalat" w:hAnsi="GHEA Grapalat" w:cs="Sylfaen"/>
          <w:i/>
          <w:sz w:val="16"/>
          <w:szCs w:val="16"/>
        </w:rPr>
        <w:t>:</w:t>
      </w:r>
    </w:p>
  </w:footnote>
  <w:footnote w:id="6">
    <w:p w:rsidR="00891E17" w:rsidRPr="00EC2CDE" w:rsidRDefault="00891E17" w:rsidP="00402CEF">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w:t>
      </w:r>
      <w:r w:rsidRPr="007D52C3">
        <w:rPr>
          <w:rFonts w:ascii="GHEA Grapalat" w:hAnsi="GHEA Grapalat" w:cs="Sylfaen"/>
          <w:i/>
          <w:sz w:val="16"/>
          <w:szCs w:val="16"/>
        </w:rPr>
        <w:t xml:space="preserve"> </w:t>
      </w:r>
      <w:r w:rsidRPr="003053EF">
        <w:rPr>
          <w:rFonts w:ascii="GHEA Grapalat" w:hAnsi="GHEA Grapalat" w:cs="Sylfaen"/>
          <w:i/>
          <w:sz w:val="16"/>
          <w:szCs w:val="16"/>
        </w:rPr>
        <w:t>կարգով</w:t>
      </w:r>
      <w:r w:rsidRPr="007D52C3">
        <w:rPr>
          <w:rFonts w:ascii="GHEA Grapalat" w:hAnsi="GHEA Grapalat" w:cs="Sylfaen"/>
          <w:i/>
          <w:sz w:val="16"/>
          <w:szCs w:val="16"/>
        </w:rPr>
        <w:t xml:space="preserve"> (</w:t>
      </w:r>
      <w:r w:rsidRPr="003053EF">
        <w:rPr>
          <w:rFonts w:ascii="GHEA Grapalat" w:hAnsi="GHEA Grapalat" w:cs="Sylfaen"/>
          <w:i/>
          <w:sz w:val="16"/>
          <w:szCs w:val="16"/>
        </w:rPr>
        <w:t>կոնսորցիումով</w:t>
      </w:r>
      <w:r w:rsidRPr="007D52C3">
        <w:rPr>
          <w:rFonts w:ascii="GHEA Grapalat" w:hAnsi="GHEA Grapalat" w:cs="Sylfaen"/>
          <w:i/>
          <w:sz w:val="16"/>
          <w:szCs w:val="16"/>
        </w:rPr>
        <w:t xml:space="preserve">) </w:t>
      </w:r>
      <w:r w:rsidRPr="003053EF">
        <w:rPr>
          <w:rFonts w:ascii="GHEA Grapalat" w:hAnsi="GHEA Grapalat" w:cs="Sylfaen"/>
          <w:i/>
          <w:sz w:val="16"/>
          <w:szCs w:val="16"/>
        </w:rPr>
        <w:t>մասնակցելու</w:t>
      </w:r>
      <w:r w:rsidRPr="007D52C3">
        <w:rPr>
          <w:rFonts w:ascii="GHEA Grapalat" w:hAnsi="GHEA Grapalat" w:cs="Sylfaen"/>
          <w:i/>
          <w:sz w:val="16"/>
          <w:szCs w:val="16"/>
        </w:rPr>
        <w:t xml:space="preserve"> </w:t>
      </w:r>
      <w:r w:rsidRPr="003053EF">
        <w:rPr>
          <w:rFonts w:ascii="GHEA Grapalat" w:hAnsi="GHEA Grapalat" w:cs="Sylfaen"/>
          <w:i/>
          <w:sz w:val="16"/>
          <w:szCs w:val="16"/>
        </w:rPr>
        <w:t>դեպքում</w:t>
      </w:r>
      <w:r w:rsidRPr="007D52C3">
        <w:rPr>
          <w:rFonts w:ascii="GHEA Grapalat" w:hAnsi="GHEA Grapalat" w:cs="Sylfaen"/>
          <w:i/>
          <w:sz w:val="16"/>
          <w:szCs w:val="16"/>
        </w:rPr>
        <w:t xml:space="preserve"> </w:t>
      </w:r>
      <w:r w:rsidRPr="003053EF">
        <w:rPr>
          <w:rFonts w:ascii="GHEA Grapalat" w:hAnsi="GHEA Grapalat" w:cs="Sylfaen"/>
          <w:i/>
          <w:sz w:val="16"/>
          <w:szCs w:val="16"/>
        </w:rPr>
        <w:t>հայտում</w:t>
      </w:r>
      <w:r w:rsidRPr="007D52C3">
        <w:rPr>
          <w:rFonts w:ascii="GHEA Grapalat" w:hAnsi="GHEA Grapalat" w:cs="Sylfaen"/>
          <w:i/>
          <w:sz w:val="16"/>
          <w:szCs w:val="16"/>
        </w:rPr>
        <w:t xml:space="preserve"> </w:t>
      </w:r>
      <w:r w:rsidRPr="003053EF">
        <w:rPr>
          <w:rFonts w:ascii="GHEA Grapalat" w:hAnsi="GHEA Grapalat" w:cs="Sylfaen"/>
          <w:i/>
          <w:sz w:val="16"/>
          <w:szCs w:val="16"/>
        </w:rPr>
        <w:t>ներառվող</w:t>
      </w:r>
      <w:r w:rsidRPr="007D52C3">
        <w:rPr>
          <w:rFonts w:ascii="GHEA Grapalat" w:hAnsi="GHEA Grapalat" w:cs="Sylfaen"/>
          <w:i/>
          <w:sz w:val="16"/>
          <w:szCs w:val="16"/>
        </w:rPr>
        <w:t xml:space="preserve">` </w:t>
      </w:r>
      <w:r w:rsidRPr="003053EF">
        <w:rPr>
          <w:rFonts w:ascii="GHEA Grapalat" w:hAnsi="GHEA Grapalat" w:cs="Sylfaen"/>
          <w:i/>
          <w:sz w:val="16"/>
          <w:szCs w:val="16"/>
        </w:rPr>
        <w:t>մասնակցի</w:t>
      </w:r>
      <w:r w:rsidRPr="007D52C3">
        <w:rPr>
          <w:rFonts w:ascii="GHEA Grapalat" w:hAnsi="GHEA Grapalat" w:cs="Sylfaen"/>
          <w:i/>
          <w:sz w:val="16"/>
          <w:szCs w:val="16"/>
        </w:rPr>
        <w:t xml:space="preserve"> </w:t>
      </w:r>
      <w:r w:rsidRPr="003053EF">
        <w:rPr>
          <w:rFonts w:ascii="GHEA Grapalat" w:hAnsi="GHEA Grapalat" w:cs="Sylfaen"/>
          <w:i/>
          <w:sz w:val="16"/>
          <w:szCs w:val="16"/>
        </w:rPr>
        <w:t>կողմից</w:t>
      </w:r>
      <w:r w:rsidRPr="007D52C3">
        <w:rPr>
          <w:rFonts w:ascii="GHEA Grapalat" w:hAnsi="GHEA Grapalat" w:cs="Sylfaen"/>
          <w:i/>
          <w:sz w:val="16"/>
          <w:szCs w:val="16"/>
        </w:rPr>
        <w:t xml:space="preserve"> </w:t>
      </w:r>
      <w:r w:rsidRPr="003053EF">
        <w:rPr>
          <w:rFonts w:ascii="GHEA Grapalat" w:hAnsi="GHEA Grapalat" w:cs="Sylfaen"/>
          <w:i/>
          <w:sz w:val="16"/>
          <w:szCs w:val="16"/>
        </w:rPr>
        <w:t>հաստատվող</w:t>
      </w:r>
      <w:r w:rsidRPr="007D52C3">
        <w:rPr>
          <w:rFonts w:ascii="GHEA Grapalat" w:hAnsi="GHEA Grapalat" w:cs="Sylfaen"/>
          <w:i/>
          <w:sz w:val="16"/>
          <w:szCs w:val="16"/>
        </w:rPr>
        <w:t xml:space="preserve"> </w:t>
      </w:r>
      <w:r w:rsidRPr="003053EF">
        <w:rPr>
          <w:rFonts w:ascii="GHEA Grapalat" w:hAnsi="GHEA Grapalat" w:cs="Sylfaen"/>
          <w:i/>
          <w:sz w:val="16"/>
          <w:szCs w:val="16"/>
        </w:rPr>
        <w:t>փաստաթղթերը</w:t>
      </w:r>
      <w:r w:rsidRPr="007D52C3">
        <w:rPr>
          <w:rFonts w:ascii="GHEA Grapalat" w:hAnsi="GHEA Grapalat" w:cs="Sylfaen"/>
          <w:i/>
          <w:sz w:val="16"/>
          <w:szCs w:val="16"/>
        </w:rPr>
        <w:t xml:space="preserve"> </w:t>
      </w:r>
      <w:r w:rsidRPr="003053EF">
        <w:rPr>
          <w:rFonts w:ascii="GHEA Grapalat" w:hAnsi="GHEA Grapalat" w:cs="Sylfaen"/>
          <w:i/>
          <w:sz w:val="16"/>
          <w:szCs w:val="16"/>
        </w:rPr>
        <w:t>պետք</w:t>
      </w:r>
      <w:r w:rsidRPr="007D52C3">
        <w:rPr>
          <w:rFonts w:ascii="GHEA Grapalat" w:hAnsi="GHEA Grapalat" w:cs="Sylfaen"/>
          <w:i/>
          <w:sz w:val="16"/>
          <w:szCs w:val="16"/>
        </w:rPr>
        <w:t xml:space="preserve"> </w:t>
      </w:r>
      <w:r w:rsidRPr="003053EF">
        <w:rPr>
          <w:rFonts w:ascii="GHEA Grapalat" w:hAnsi="GHEA Grapalat" w:cs="Sylfaen"/>
          <w:i/>
          <w:sz w:val="16"/>
          <w:szCs w:val="16"/>
        </w:rPr>
        <w:t>է</w:t>
      </w:r>
      <w:r w:rsidRPr="007D52C3">
        <w:rPr>
          <w:rFonts w:ascii="GHEA Grapalat" w:hAnsi="GHEA Grapalat" w:cs="Sylfaen"/>
          <w:i/>
          <w:sz w:val="16"/>
          <w:szCs w:val="16"/>
        </w:rPr>
        <w:t xml:space="preserve"> </w:t>
      </w:r>
      <w:r w:rsidRPr="003053EF">
        <w:rPr>
          <w:rFonts w:ascii="GHEA Grapalat" w:hAnsi="GHEA Grapalat" w:cs="Sylfaen"/>
          <w:i/>
          <w:sz w:val="16"/>
          <w:szCs w:val="16"/>
        </w:rPr>
        <w:t>հաստատված</w:t>
      </w:r>
      <w:r w:rsidRPr="007D52C3">
        <w:rPr>
          <w:rFonts w:ascii="GHEA Grapalat" w:hAnsi="GHEA Grapalat" w:cs="Sylfaen"/>
          <w:i/>
          <w:sz w:val="16"/>
          <w:szCs w:val="16"/>
        </w:rPr>
        <w:t xml:space="preserve"> </w:t>
      </w:r>
      <w:r w:rsidRPr="003053EF">
        <w:rPr>
          <w:rFonts w:ascii="GHEA Grapalat" w:hAnsi="GHEA Grapalat" w:cs="Sylfaen"/>
          <w:i/>
          <w:sz w:val="16"/>
          <w:szCs w:val="16"/>
        </w:rPr>
        <w:t>լինեն</w:t>
      </w:r>
      <w:r w:rsidRPr="007D52C3">
        <w:rPr>
          <w:rFonts w:ascii="GHEA Grapalat" w:hAnsi="GHEA Grapalat" w:cs="Sylfaen"/>
          <w:i/>
          <w:sz w:val="16"/>
          <w:szCs w:val="16"/>
        </w:rPr>
        <w:t xml:space="preserve"> </w:t>
      </w:r>
      <w:r w:rsidRPr="003053EF">
        <w:rPr>
          <w:rFonts w:ascii="GHEA Grapalat" w:hAnsi="GHEA Grapalat" w:cs="Sylfaen"/>
          <w:i/>
          <w:sz w:val="16"/>
          <w:szCs w:val="16"/>
        </w:rPr>
        <w:t>կոնսորցիումի</w:t>
      </w:r>
      <w:r w:rsidRPr="007D52C3">
        <w:rPr>
          <w:rFonts w:ascii="GHEA Grapalat" w:hAnsi="GHEA Grapalat" w:cs="Sylfaen"/>
          <w:i/>
          <w:sz w:val="16"/>
          <w:szCs w:val="16"/>
        </w:rPr>
        <w:t xml:space="preserve"> </w:t>
      </w:r>
      <w:r w:rsidRPr="003053EF">
        <w:rPr>
          <w:rFonts w:ascii="GHEA Grapalat" w:hAnsi="GHEA Grapalat" w:cs="Sylfaen"/>
          <w:i/>
          <w:sz w:val="16"/>
          <w:szCs w:val="16"/>
        </w:rPr>
        <w:t>բոլոր</w:t>
      </w:r>
      <w:r w:rsidRPr="007D52C3">
        <w:rPr>
          <w:rFonts w:ascii="GHEA Grapalat" w:hAnsi="GHEA Grapalat" w:cs="Sylfaen"/>
          <w:i/>
          <w:sz w:val="16"/>
          <w:szCs w:val="16"/>
        </w:rPr>
        <w:t xml:space="preserve"> </w:t>
      </w:r>
      <w:r w:rsidRPr="003053EF">
        <w:rPr>
          <w:rFonts w:ascii="GHEA Grapalat" w:hAnsi="GHEA Grapalat" w:cs="Sylfaen"/>
          <w:i/>
          <w:sz w:val="16"/>
          <w:szCs w:val="16"/>
        </w:rPr>
        <w:t>անդամների</w:t>
      </w:r>
      <w:r w:rsidRPr="007D52C3">
        <w:rPr>
          <w:rFonts w:ascii="GHEA Grapalat" w:hAnsi="GHEA Grapalat" w:cs="Sylfaen"/>
          <w:i/>
          <w:sz w:val="16"/>
          <w:szCs w:val="16"/>
        </w:rPr>
        <w:t xml:space="preserve"> </w:t>
      </w:r>
      <w:r w:rsidRPr="00FD7291">
        <w:rPr>
          <w:rFonts w:ascii="GHEA Grapalat" w:hAnsi="GHEA Grapalat" w:cs="Sylfaen"/>
          <w:i/>
          <w:sz w:val="16"/>
          <w:szCs w:val="16"/>
        </w:rPr>
        <w:t>կողմից</w:t>
      </w:r>
      <w:r w:rsidRPr="007D52C3">
        <w:rPr>
          <w:rFonts w:ascii="GHEA Grapalat" w:hAnsi="GHEA Grapalat" w:cs="Sylfaen"/>
          <w:i/>
          <w:sz w:val="16"/>
          <w:szCs w:val="16"/>
        </w:rPr>
        <w:t>:</w:t>
      </w:r>
    </w:p>
  </w:footnote>
  <w:footnote w:id="7">
    <w:p w:rsidR="00891E17" w:rsidRPr="002A4619" w:rsidRDefault="00891E17" w:rsidP="00402CEF">
      <w:pPr>
        <w:pStyle w:val="af2"/>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lang w:val="en-US"/>
        </w:rPr>
        <w:t>լրացվումէհանձնաժողովիքարտուղարիկողմից</w:t>
      </w:r>
      <w:r w:rsidRPr="001E7733">
        <w:rPr>
          <w:rFonts w:ascii="GHEA Grapalat" w:hAnsi="GHEA Grapalat"/>
          <w:i/>
          <w:sz w:val="16"/>
          <w:szCs w:val="16"/>
          <w:lang w:val="af-ZA"/>
        </w:rPr>
        <w:t xml:space="preserve">` </w:t>
      </w:r>
      <w:r>
        <w:rPr>
          <w:rFonts w:ascii="GHEA Grapalat" w:hAnsi="GHEA Grapalat"/>
          <w:i/>
          <w:sz w:val="16"/>
          <w:szCs w:val="16"/>
          <w:lang w:val="en-US"/>
        </w:rPr>
        <w:t>մինչևհրավերըտեղեկագրումհրապարակելը</w:t>
      </w:r>
      <w:r w:rsidRPr="00A65C38">
        <w:rPr>
          <w:rFonts w:ascii="GHEA Grapalat" w:hAnsi="GHEA Grapalat"/>
          <w:i/>
          <w:sz w:val="16"/>
          <w:szCs w:val="16"/>
          <w:lang w:val="hy-AM"/>
        </w:rPr>
        <w:t>:</w:t>
      </w:r>
    </w:p>
    <w:p w:rsidR="00891E17" w:rsidRPr="00404109" w:rsidRDefault="00891E17" w:rsidP="00402CEF">
      <w:pPr>
        <w:jc w:val="both"/>
        <w:rPr>
          <w:rFonts w:ascii="GHEA Grapalat" w:hAnsi="GHEA Grapalat" w:cs="Sylfaen"/>
          <w:sz w:val="20"/>
          <w:lang w:val="af-ZA"/>
        </w:rPr>
      </w:pPr>
      <w:r w:rsidRPr="001E7733">
        <w:rPr>
          <w:rFonts w:ascii="GHEA Grapalat" w:hAnsi="GHEA Grapalat"/>
          <w:i/>
          <w:sz w:val="16"/>
          <w:szCs w:val="16"/>
          <w:lang w:val="af-ZA"/>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Pr>
          <w:rFonts w:ascii="GHEA Grapalat" w:hAnsi="GHEA Grapalat"/>
          <w:i/>
          <w:sz w:val="16"/>
          <w:szCs w:val="16"/>
        </w:rPr>
        <w:t>մասնակցի</w:t>
      </w:r>
      <w:r w:rsidRPr="000673FF">
        <w:rPr>
          <w:rFonts w:ascii="GHEA Grapalat" w:hAnsi="GHEA Grapalat"/>
          <w:i/>
          <w:sz w:val="16"/>
          <w:szCs w:val="16"/>
          <w:lang w:val="hy-AM"/>
        </w:rPr>
        <w:t xml:space="preserve">գործադիր մարմնի ղեկավարի և անդամների տվյալները: </w:t>
      </w:r>
    </w:p>
  </w:footnote>
  <w:footnote w:id="8">
    <w:p w:rsidR="00891E17" w:rsidRPr="001E7733" w:rsidRDefault="00891E17" w:rsidP="00402CEF">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Pr>
          <w:rFonts w:ascii="GHEA Grapalat" w:hAnsi="GHEA Grapalat"/>
          <w:i/>
          <w:sz w:val="16"/>
          <w:szCs w:val="16"/>
        </w:rPr>
        <w:t>լրացվումէհանձնաժողովիքարտուղարիկողմից</w:t>
      </w:r>
      <w:r w:rsidRPr="001E7733">
        <w:rPr>
          <w:rFonts w:ascii="GHEA Grapalat" w:hAnsi="GHEA Grapalat"/>
          <w:i/>
          <w:sz w:val="16"/>
          <w:szCs w:val="16"/>
          <w:lang w:val="af-ZA"/>
        </w:rPr>
        <w:t xml:space="preserve">` </w:t>
      </w:r>
      <w:r>
        <w:rPr>
          <w:rFonts w:ascii="GHEA Grapalat" w:hAnsi="GHEA Grapalat"/>
          <w:i/>
          <w:sz w:val="16"/>
          <w:szCs w:val="16"/>
        </w:rPr>
        <w:t>մինչևհրավերըտեղեկագրումհրապարակելը</w:t>
      </w:r>
      <w:r w:rsidRPr="00A65C38">
        <w:rPr>
          <w:rFonts w:ascii="GHEA Grapalat" w:hAnsi="GHEA Grapalat"/>
          <w:i/>
          <w:sz w:val="16"/>
          <w:szCs w:val="16"/>
          <w:lang w:val="hy-AM"/>
        </w:rPr>
        <w:t>:</w:t>
      </w:r>
    </w:p>
    <w:p w:rsidR="00891E17" w:rsidRPr="0015088E" w:rsidRDefault="00891E17" w:rsidP="00402CEF">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եթեմասնակիցնավելացվածարժեքիհարկվճարողէ</w:t>
      </w:r>
      <w:r w:rsidRPr="001E7733">
        <w:rPr>
          <w:rFonts w:ascii="GHEA Grapalat" w:hAnsi="GHEA Grapalat"/>
          <w:i/>
          <w:sz w:val="16"/>
          <w:szCs w:val="16"/>
          <w:lang w:val="af-ZA"/>
        </w:rPr>
        <w:t xml:space="preserve">, </w:t>
      </w:r>
      <w:r w:rsidRPr="009E45F3">
        <w:rPr>
          <w:rFonts w:ascii="GHEA Grapalat" w:hAnsi="GHEA Grapalat"/>
          <w:i/>
          <w:sz w:val="16"/>
          <w:szCs w:val="16"/>
        </w:rPr>
        <w:t>ապատվյալպայմանագրիգծովՀայաստանիՀանրապետությանպետականբյուջեվճարվելիքավելացվածարժեքիհարկիգումարընշվումէ</w:t>
      </w:r>
      <w:r>
        <w:rPr>
          <w:rFonts w:ascii="GHEA Grapalat" w:hAnsi="GHEA Grapalat"/>
          <w:i/>
          <w:sz w:val="16"/>
          <w:szCs w:val="16"/>
          <w:lang w:val="af-ZA"/>
        </w:rPr>
        <w:t>5</w:t>
      </w:r>
      <w:r w:rsidRPr="001E7733">
        <w:rPr>
          <w:rFonts w:ascii="GHEA Grapalat" w:hAnsi="GHEA Grapalat"/>
          <w:i/>
          <w:sz w:val="16"/>
          <w:szCs w:val="16"/>
          <w:lang w:val="af-ZA"/>
        </w:rPr>
        <w:t>-</w:t>
      </w:r>
      <w:r w:rsidRPr="009E45F3">
        <w:rPr>
          <w:rFonts w:ascii="GHEA Grapalat" w:hAnsi="GHEA Grapalat"/>
          <w:i/>
          <w:sz w:val="16"/>
          <w:szCs w:val="16"/>
        </w:rPr>
        <w:t>րդսյունակում։</w:t>
      </w:r>
    </w:p>
    <w:p w:rsidR="00891E17" w:rsidRPr="001E7733" w:rsidDel="00856FDE" w:rsidRDefault="00891E17" w:rsidP="00402CEF">
      <w:pPr>
        <w:pStyle w:val="af2"/>
        <w:rPr>
          <w:del w:id="13" w:author="User" w:date="2019-05-26T09:57:00Z"/>
          <w:i/>
          <w:lang w:val="af-ZA"/>
        </w:rPr>
      </w:pPr>
    </w:p>
  </w:footnote>
  <w:footnote w:id="9">
    <w:p w:rsidR="00891E17" w:rsidRPr="006F2DFF" w:rsidDel="001B2C6E" w:rsidRDefault="00891E17" w:rsidP="00402CEF">
      <w:pPr>
        <w:pStyle w:val="af2"/>
        <w:rPr>
          <w:del w:id="14" w:author="User" w:date="2019-05-26T11:21:00Z"/>
          <w:lang w:val="af-ZA"/>
        </w:rPr>
      </w:pPr>
      <w:r w:rsidRPr="006F2DFF">
        <w:rPr>
          <w:color w:val="FFFFFF"/>
          <w:vertAlign w:val="superscript"/>
          <w:lang w:val="af-ZA"/>
        </w:rPr>
        <w:t>29</w:t>
      </w:r>
      <w:r w:rsidRPr="006F2DFF">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ռաջարկըներկայացվելէառանցԱԱՀ</w:t>
      </w:r>
      <w:r w:rsidRPr="006F2DFF">
        <w:rPr>
          <w:rFonts w:ascii="GHEA Grapalat" w:hAnsi="GHEA Grapalat"/>
          <w:i/>
          <w:sz w:val="16"/>
          <w:szCs w:val="24"/>
          <w:lang w:val="af-ZA" w:eastAsia="en-US"/>
        </w:rPr>
        <w:t>-</w:t>
      </w:r>
      <w:r>
        <w:rPr>
          <w:rFonts w:ascii="GHEA Grapalat" w:hAnsi="GHEA Grapalat"/>
          <w:i/>
          <w:sz w:val="16"/>
          <w:szCs w:val="24"/>
          <w:lang w:val="en-US" w:eastAsia="en-US"/>
        </w:rPr>
        <w:t>ի</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ապապայմանագիրըկնքելիս</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ներառյալԱԱՀ</w:t>
      </w:r>
      <w:r w:rsidRPr="006F2DFF">
        <w:rPr>
          <w:rFonts w:ascii="GHEA Grapalat" w:hAnsi="GHEA Grapalat"/>
          <w:i/>
          <w:sz w:val="16"/>
          <w:szCs w:val="24"/>
          <w:lang w:val="af-ZA" w:eastAsia="en-US"/>
        </w:rPr>
        <w:t>-</w:t>
      </w:r>
      <w:r>
        <w:rPr>
          <w:rFonts w:ascii="GHEA Grapalat" w:hAnsi="GHEA Grapalat"/>
          <w:i/>
          <w:sz w:val="16"/>
          <w:szCs w:val="24"/>
          <w:lang w:val="en-US" w:eastAsia="en-US"/>
        </w:rPr>
        <w:t>ն</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բառերըհանվումեն</w:t>
      </w:r>
      <w:r w:rsidRPr="006F2DFF">
        <w:rPr>
          <w:rFonts w:ascii="GHEA Grapalat" w:hAnsi="GHEA Grapalat"/>
          <w:i/>
          <w:sz w:val="16"/>
          <w:szCs w:val="24"/>
          <w:lang w:val="af-ZA" w:eastAsia="en-US"/>
        </w:rPr>
        <w:t>:</w:t>
      </w:r>
    </w:p>
  </w:footnote>
  <w:footnote w:id="10">
    <w:p w:rsidR="00891E17" w:rsidRPr="00C01ACF" w:rsidDel="001B2C6E" w:rsidRDefault="00891E17" w:rsidP="00402CEF">
      <w:pPr>
        <w:pStyle w:val="af2"/>
        <w:jc w:val="both"/>
        <w:rPr>
          <w:del w:id="15" w:author="User" w:date="2019-05-26T11:22:00Z"/>
          <w:lang w:val="af-ZA"/>
        </w:rPr>
      </w:pPr>
      <w:r w:rsidRPr="00C01ACF">
        <w:rPr>
          <w:color w:val="FFFFFF"/>
          <w:vertAlign w:val="superscript"/>
          <w:lang w:val="af-ZA"/>
        </w:rPr>
        <w:t>30</w:t>
      </w:r>
      <w:r w:rsidRPr="00C01ACF">
        <w:rPr>
          <w:vertAlign w:val="superscript"/>
          <w:lang w:val="af-ZA"/>
        </w:rPr>
        <w:t xml:space="preserve"> 21 </w:t>
      </w:r>
      <w:r w:rsidRPr="002B5F7E">
        <w:rPr>
          <w:rFonts w:ascii="GHEA Grapalat" w:hAnsi="GHEA Grapalat"/>
          <w:i/>
          <w:sz w:val="16"/>
          <w:szCs w:val="24"/>
          <w:lang w:val="hy-AM" w:eastAsia="en-US"/>
        </w:rPr>
        <w:t xml:space="preserve">Կատարողը կարող է հրաժարվել առաջարկված կանխավճարից կամ դրա մի մասից: Ընդ որում </w:t>
      </w:r>
      <w:r w:rsidRPr="002B5F7E">
        <w:rPr>
          <w:rFonts w:ascii="GHEA Grapalat" w:hAnsi="GHEA Grapalat"/>
          <w:i/>
          <w:sz w:val="16"/>
          <w:szCs w:val="24"/>
          <w:lang w:val="en-US" w:eastAsia="en-US"/>
        </w:rPr>
        <w:t>կնքվելիքպ</w:t>
      </w:r>
      <w:r w:rsidRPr="002B5F7E">
        <w:rPr>
          <w:rFonts w:ascii="GHEA Grapalat" w:hAnsi="GHEA Grapalat"/>
          <w:i/>
          <w:sz w:val="16"/>
          <w:szCs w:val="24"/>
          <w:lang w:val="hy-AM" w:eastAsia="en-US"/>
        </w:rPr>
        <w:t>այմանագր</w:t>
      </w:r>
      <w:r w:rsidRPr="002B5F7E">
        <w:rPr>
          <w:rFonts w:ascii="GHEA Grapalat" w:hAnsi="GHEA Grapalat"/>
          <w:i/>
          <w:sz w:val="16"/>
          <w:szCs w:val="24"/>
          <w:lang w:val="en-US" w:eastAsia="en-US"/>
        </w:rPr>
        <w:t>ում</w:t>
      </w:r>
      <w:r w:rsidRPr="002B5F7E">
        <w:rPr>
          <w:rFonts w:ascii="GHEA Grapalat" w:hAnsi="GHEA Grapalat"/>
          <w:i/>
          <w:sz w:val="16"/>
          <w:szCs w:val="24"/>
          <w:lang w:val="hy-AM" w:eastAsia="en-US"/>
        </w:rPr>
        <w:t xml:space="preserve"> կանխավճարը սահմանվում է </w:t>
      </w:r>
      <w:r w:rsidRPr="002B5F7E">
        <w:rPr>
          <w:rFonts w:ascii="GHEA Grapalat" w:hAnsi="GHEA Grapalat"/>
          <w:i/>
          <w:sz w:val="16"/>
          <w:szCs w:val="24"/>
          <w:lang w:val="en-US" w:eastAsia="en-US"/>
        </w:rPr>
        <w:t>Պատվիրատու</w:t>
      </w:r>
      <w:r w:rsidRPr="002B5F7E">
        <w:rPr>
          <w:rFonts w:ascii="GHEA Grapalat" w:hAnsi="GHEA Grapalat"/>
          <w:i/>
          <w:sz w:val="16"/>
          <w:szCs w:val="24"/>
          <w:lang w:val="hy-AM" w:eastAsia="en-US"/>
        </w:rPr>
        <w:t xml:space="preserve">ի և </w:t>
      </w:r>
      <w:r w:rsidRPr="002B5F7E">
        <w:rPr>
          <w:rFonts w:ascii="GHEA Grapalat" w:hAnsi="GHEA Grapalat"/>
          <w:i/>
          <w:sz w:val="16"/>
          <w:szCs w:val="24"/>
          <w:lang w:val="en-US" w:eastAsia="en-US"/>
        </w:rPr>
        <w:t>Կատար</w:t>
      </w:r>
      <w:r w:rsidRPr="002B5F7E">
        <w:rPr>
          <w:rFonts w:ascii="GHEA Grapalat" w:hAnsi="GHEA Grapalat"/>
          <w:i/>
          <w:sz w:val="16"/>
          <w:szCs w:val="24"/>
          <w:lang w:val="hy-AM" w:eastAsia="en-US"/>
        </w:rPr>
        <w:t>ողի միջև համաձայնեցված չափով:</w:t>
      </w:r>
      <w:r w:rsidRPr="002B5F7E">
        <w:rPr>
          <w:rFonts w:ascii="GHEA Grapalat" w:hAnsi="GHEA Grapalat"/>
          <w:i/>
          <w:sz w:val="16"/>
          <w:szCs w:val="24"/>
          <w:lang w:val="en-US" w:eastAsia="en-US"/>
        </w:rPr>
        <w:t>Եթեպայմանագրովչինախատեսվումկանխավճարիհատկացում</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ապասույնկետըհանվումէնախագծից</w:t>
      </w:r>
      <w:r w:rsidRPr="00C01ACF">
        <w:rPr>
          <w:rFonts w:ascii="GHEA Grapalat" w:hAnsi="GHEA Grapalat"/>
          <w:i/>
          <w:sz w:val="16"/>
          <w:szCs w:val="24"/>
          <w:lang w:val="af-ZA" w:eastAsia="en-US"/>
        </w:rPr>
        <w:t>:</w:t>
      </w:r>
    </w:p>
  </w:footnote>
  <w:footnote w:id="11">
    <w:p w:rsidR="00891E17" w:rsidRPr="00C01ACF" w:rsidRDefault="00891E17" w:rsidP="00402CEF">
      <w:pPr>
        <w:pStyle w:val="af2"/>
        <w:jc w:val="both"/>
        <w:rPr>
          <w:rFonts w:ascii="GHEA Grapalat" w:hAnsi="GHEA Grapalat"/>
          <w:i/>
          <w:sz w:val="16"/>
          <w:szCs w:val="24"/>
          <w:lang w:val="af-ZA" w:eastAsia="en-US"/>
        </w:rPr>
      </w:pPr>
      <w:r w:rsidRPr="00C01ACF">
        <w:rPr>
          <w:color w:val="FFFFFF"/>
          <w:vertAlign w:val="superscript"/>
          <w:lang w:val="af-ZA"/>
        </w:rPr>
        <w:t>31</w:t>
      </w:r>
      <w:r w:rsidRPr="00C01ACF">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01ACF">
        <w:rPr>
          <w:rFonts w:ascii="GHEA Grapalat" w:hAnsi="GHEA Grapalat"/>
          <w:i/>
          <w:sz w:val="16"/>
          <w:szCs w:val="24"/>
          <w:lang w:val="af-ZA" w:eastAsia="en-US"/>
        </w:rPr>
        <w:t>:</w:t>
      </w:r>
    </w:p>
    <w:p w:rsidR="00891E17" w:rsidRPr="00C01ACF" w:rsidRDefault="00891E17" w:rsidP="00402CEF">
      <w:pPr>
        <w:pStyle w:val="af2"/>
        <w:jc w:val="both"/>
        <w:rPr>
          <w:rFonts w:ascii="GHEA Grapalat" w:hAnsi="GHEA Grapalat"/>
          <w:i/>
          <w:sz w:val="16"/>
          <w:szCs w:val="24"/>
          <w:lang w:val="af-ZA" w:eastAsia="en-US"/>
        </w:rPr>
      </w:pPr>
      <w:r w:rsidRPr="00C01ACF">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Եթեպայմանագիրըկնքվելէ</w:t>
      </w:r>
      <w:r>
        <w:rPr>
          <w:rFonts w:ascii="GHEA Grapalat" w:hAnsi="GHEA Grapalat"/>
          <w:i/>
          <w:sz w:val="16"/>
          <w:szCs w:val="24"/>
          <w:lang w:val="hy-AM" w:eastAsia="en-US"/>
        </w:rPr>
        <w:t>«Գնումների մասին» ՀՀ օրենքի 15-րդ հոդվածի 6-րդ կետի հիման վրա</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ապատուգանքըհաշվարկվումէայնհամաձայնագրիգնինկատմամբ</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որիշրջանակումարձանագրվելէստանձնվածպարտավորություններիչկատարմանկամոչպատշաճկատարմանհանգամանքը</w:t>
      </w:r>
      <w:r w:rsidRPr="00C01ACF">
        <w:rPr>
          <w:rFonts w:ascii="GHEA Grapalat" w:hAnsi="GHEA Grapalat"/>
          <w:i/>
          <w:sz w:val="16"/>
          <w:szCs w:val="24"/>
          <w:lang w:val="af-ZA" w:eastAsia="en-US"/>
        </w:rPr>
        <w:t xml:space="preserve">: </w:t>
      </w:r>
    </w:p>
    <w:p w:rsidR="00891E17" w:rsidRPr="00C01ACF" w:rsidRDefault="00891E17" w:rsidP="00402CEF">
      <w:pPr>
        <w:pStyle w:val="af2"/>
        <w:jc w:val="both"/>
        <w:rPr>
          <w:vertAlign w:val="superscript"/>
          <w:lang w:val="af-ZA"/>
        </w:rPr>
      </w:pPr>
      <w:r>
        <w:rPr>
          <w:rFonts w:ascii="GHEA Grapalat" w:hAnsi="GHEA Grapalat"/>
          <w:i/>
          <w:sz w:val="16"/>
        </w:rPr>
        <w:t>Եթե</w:t>
      </w:r>
      <w:r w:rsidRPr="00054F61">
        <w:rPr>
          <w:rFonts w:ascii="GHEA Grapalat" w:hAnsi="GHEA Grapalat"/>
          <w:i/>
          <w:sz w:val="16"/>
          <w:lang w:val="af-ZA"/>
        </w:rPr>
        <w:t xml:space="preserve"> </w:t>
      </w:r>
      <w:r>
        <w:rPr>
          <w:rFonts w:ascii="GHEA Grapalat" w:hAnsi="GHEA Grapalat"/>
          <w:i/>
          <w:sz w:val="16"/>
        </w:rPr>
        <w:t>պայմանագիրը</w:t>
      </w:r>
      <w:r w:rsidRPr="00054F61">
        <w:rPr>
          <w:rFonts w:ascii="GHEA Grapalat" w:hAnsi="GHEA Grapalat"/>
          <w:i/>
          <w:sz w:val="16"/>
          <w:lang w:val="af-ZA"/>
        </w:rPr>
        <w:t xml:space="preserve"> </w:t>
      </w:r>
      <w:r>
        <w:rPr>
          <w:rFonts w:ascii="GHEA Grapalat" w:hAnsi="GHEA Grapalat"/>
          <w:i/>
          <w:sz w:val="16"/>
        </w:rPr>
        <w:t>ներառում</w:t>
      </w:r>
      <w:r w:rsidRPr="00054F61">
        <w:rPr>
          <w:rFonts w:ascii="GHEA Grapalat" w:hAnsi="GHEA Grapalat"/>
          <w:i/>
          <w:sz w:val="16"/>
          <w:lang w:val="af-ZA"/>
        </w:rPr>
        <w:t xml:space="preserve"> </w:t>
      </w:r>
      <w:r>
        <w:rPr>
          <w:rFonts w:ascii="GHEA Grapalat" w:hAnsi="GHEA Grapalat"/>
          <w:i/>
          <w:sz w:val="16"/>
        </w:rPr>
        <w:t>է</w:t>
      </w:r>
      <w:r w:rsidRPr="00054F61">
        <w:rPr>
          <w:rFonts w:ascii="GHEA Grapalat" w:hAnsi="GHEA Grapalat"/>
          <w:i/>
          <w:sz w:val="16"/>
          <w:lang w:val="af-ZA"/>
        </w:rPr>
        <w:t xml:space="preserve"> </w:t>
      </w:r>
      <w:r>
        <w:rPr>
          <w:rFonts w:ascii="GHEA Grapalat" w:hAnsi="GHEA Grapalat"/>
          <w:i/>
          <w:sz w:val="16"/>
        </w:rPr>
        <w:t>մեկից</w:t>
      </w:r>
      <w:r w:rsidRPr="00054F61">
        <w:rPr>
          <w:rFonts w:ascii="GHEA Grapalat" w:hAnsi="GHEA Grapalat"/>
          <w:i/>
          <w:sz w:val="16"/>
          <w:lang w:val="af-ZA"/>
        </w:rPr>
        <w:t xml:space="preserve"> </w:t>
      </w:r>
      <w:r>
        <w:rPr>
          <w:rFonts w:ascii="GHEA Grapalat" w:hAnsi="GHEA Grapalat"/>
          <w:i/>
          <w:sz w:val="16"/>
        </w:rPr>
        <w:t>ավել</w:t>
      </w:r>
      <w:r w:rsidRPr="00054F61">
        <w:rPr>
          <w:rFonts w:ascii="GHEA Grapalat" w:hAnsi="GHEA Grapalat"/>
          <w:i/>
          <w:sz w:val="16"/>
          <w:lang w:val="af-ZA"/>
        </w:rPr>
        <w:t xml:space="preserve"> </w:t>
      </w:r>
      <w:r>
        <w:rPr>
          <w:rFonts w:ascii="GHEA Grapalat" w:hAnsi="GHEA Grapalat"/>
          <w:i/>
          <w:sz w:val="16"/>
        </w:rPr>
        <w:t>չափաբաժին</w:t>
      </w:r>
      <w:r w:rsidRPr="00054F61">
        <w:rPr>
          <w:rFonts w:ascii="GHEA Grapalat" w:hAnsi="GHEA Grapalat"/>
          <w:i/>
          <w:sz w:val="16"/>
          <w:lang w:val="af-ZA"/>
        </w:rPr>
        <w:t xml:space="preserve">, </w:t>
      </w:r>
      <w:r>
        <w:rPr>
          <w:rFonts w:ascii="GHEA Grapalat" w:hAnsi="GHEA Grapalat"/>
          <w:i/>
          <w:sz w:val="16"/>
        </w:rPr>
        <w:t>ապա</w:t>
      </w:r>
      <w:r w:rsidRPr="00054F61">
        <w:rPr>
          <w:rFonts w:ascii="GHEA Grapalat" w:hAnsi="GHEA Grapalat"/>
          <w:i/>
          <w:sz w:val="16"/>
          <w:lang w:val="af-ZA"/>
        </w:rPr>
        <w:t xml:space="preserve"> </w:t>
      </w:r>
      <w:r>
        <w:rPr>
          <w:rFonts w:ascii="GHEA Grapalat" w:hAnsi="GHEA Grapalat"/>
          <w:i/>
          <w:sz w:val="16"/>
        </w:rPr>
        <w:t>տուգանքը</w:t>
      </w:r>
      <w:r w:rsidRPr="00054F61">
        <w:rPr>
          <w:rFonts w:ascii="GHEA Grapalat" w:hAnsi="GHEA Grapalat"/>
          <w:i/>
          <w:sz w:val="16"/>
          <w:lang w:val="af-ZA"/>
        </w:rPr>
        <w:t xml:space="preserve"> </w:t>
      </w:r>
      <w:r>
        <w:rPr>
          <w:rFonts w:ascii="GHEA Grapalat" w:hAnsi="GHEA Grapalat"/>
          <w:i/>
          <w:sz w:val="16"/>
        </w:rPr>
        <w:t>հաշվարկվում</w:t>
      </w:r>
      <w:r w:rsidRPr="00054F61">
        <w:rPr>
          <w:rFonts w:ascii="GHEA Grapalat" w:hAnsi="GHEA Grapalat"/>
          <w:i/>
          <w:sz w:val="16"/>
          <w:lang w:val="af-ZA"/>
        </w:rPr>
        <w:t xml:space="preserve"> </w:t>
      </w:r>
      <w:r>
        <w:rPr>
          <w:rFonts w:ascii="GHEA Grapalat" w:hAnsi="GHEA Grapalat"/>
          <w:i/>
          <w:sz w:val="16"/>
        </w:rPr>
        <w:t>է</w:t>
      </w:r>
      <w:r w:rsidRPr="00054F61">
        <w:rPr>
          <w:rFonts w:ascii="GHEA Grapalat" w:hAnsi="GHEA Grapalat"/>
          <w:i/>
          <w:sz w:val="16"/>
          <w:lang w:val="af-ZA"/>
        </w:rPr>
        <w:t xml:space="preserve"> </w:t>
      </w:r>
      <w:r>
        <w:rPr>
          <w:rFonts w:ascii="GHEA Grapalat" w:hAnsi="GHEA Grapalat"/>
          <w:i/>
          <w:sz w:val="16"/>
        </w:rPr>
        <w:t>պայմանագրով</w:t>
      </w:r>
      <w:r w:rsidRPr="00054F61">
        <w:rPr>
          <w:rFonts w:ascii="GHEA Grapalat" w:hAnsi="GHEA Grapalat"/>
          <w:i/>
          <w:sz w:val="16"/>
          <w:lang w:val="af-ZA"/>
        </w:rPr>
        <w:t xml:space="preserve"> </w:t>
      </w:r>
      <w:r>
        <w:rPr>
          <w:rFonts w:ascii="GHEA Grapalat" w:hAnsi="GHEA Grapalat"/>
          <w:i/>
          <w:sz w:val="16"/>
        </w:rPr>
        <w:t>այդ</w:t>
      </w:r>
      <w:r w:rsidRPr="00054F61">
        <w:rPr>
          <w:rFonts w:ascii="GHEA Grapalat" w:hAnsi="GHEA Grapalat"/>
          <w:i/>
          <w:sz w:val="16"/>
          <w:lang w:val="af-ZA"/>
        </w:rPr>
        <w:t xml:space="preserve"> </w:t>
      </w:r>
      <w:r>
        <w:rPr>
          <w:rFonts w:ascii="GHEA Grapalat" w:hAnsi="GHEA Grapalat"/>
          <w:i/>
          <w:sz w:val="16"/>
        </w:rPr>
        <w:t>չափաբաժնի</w:t>
      </w:r>
      <w:r w:rsidRPr="00054F61">
        <w:rPr>
          <w:rFonts w:ascii="GHEA Grapalat" w:hAnsi="GHEA Grapalat"/>
          <w:i/>
          <w:sz w:val="16"/>
          <w:lang w:val="af-ZA"/>
        </w:rPr>
        <w:t xml:space="preserve"> </w:t>
      </w:r>
      <w:r>
        <w:rPr>
          <w:rFonts w:ascii="GHEA Grapalat" w:hAnsi="GHEA Grapalat"/>
          <w:i/>
          <w:sz w:val="16"/>
        </w:rPr>
        <w:t>համար</w:t>
      </w:r>
      <w:r w:rsidRPr="00054F61">
        <w:rPr>
          <w:rFonts w:ascii="GHEA Grapalat" w:hAnsi="GHEA Grapalat"/>
          <w:i/>
          <w:sz w:val="16"/>
          <w:lang w:val="af-ZA"/>
        </w:rPr>
        <w:t xml:space="preserve"> </w:t>
      </w:r>
      <w:r>
        <w:rPr>
          <w:rFonts w:ascii="GHEA Grapalat" w:hAnsi="GHEA Grapalat"/>
          <w:i/>
          <w:sz w:val="16"/>
        </w:rPr>
        <w:t>սահմանված</w:t>
      </w:r>
      <w:r w:rsidRPr="00054F61">
        <w:rPr>
          <w:rFonts w:ascii="GHEA Grapalat" w:hAnsi="GHEA Grapalat"/>
          <w:i/>
          <w:sz w:val="16"/>
          <w:lang w:val="af-ZA"/>
        </w:rPr>
        <w:t xml:space="preserve"> </w:t>
      </w:r>
      <w:r>
        <w:rPr>
          <w:rFonts w:ascii="GHEA Grapalat" w:hAnsi="GHEA Grapalat"/>
          <w:i/>
          <w:sz w:val="16"/>
        </w:rPr>
        <w:t>ընդհանուր</w:t>
      </w:r>
      <w:r w:rsidRPr="00054F61">
        <w:rPr>
          <w:rFonts w:ascii="GHEA Grapalat" w:hAnsi="GHEA Grapalat"/>
          <w:i/>
          <w:sz w:val="16"/>
          <w:lang w:val="af-ZA"/>
        </w:rPr>
        <w:t xml:space="preserve"> </w:t>
      </w:r>
      <w:r>
        <w:rPr>
          <w:rFonts w:ascii="GHEA Grapalat" w:hAnsi="GHEA Grapalat"/>
          <w:i/>
          <w:sz w:val="16"/>
        </w:rPr>
        <w:t>գնի</w:t>
      </w:r>
      <w:r w:rsidRPr="00054F61">
        <w:rPr>
          <w:rFonts w:ascii="GHEA Grapalat" w:hAnsi="GHEA Grapalat"/>
          <w:i/>
          <w:sz w:val="16"/>
          <w:lang w:val="af-ZA"/>
        </w:rPr>
        <w:t xml:space="preserve"> </w:t>
      </w:r>
      <w:r>
        <w:rPr>
          <w:rFonts w:ascii="GHEA Grapalat" w:hAnsi="GHEA Grapalat"/>
          <w:i/>
          <w:sz w:val="16"/>
        </w:rPr>
        <w:t>նկատմամբ</w:t>
      </w:r>
      <w:r w:rsidRPr="00054F61">
        <w:rPr>
          <w:rFonts w:ascii="GHEA Grapalat" w:hAnsi="GHEA Grapalat"/>
          <w:i/>
          <w:sz w:val="16"/>
          <w:lang w:val="af-ZA"/>
        </w:rPr>
        <w:t>:</w:t>
      </w:r>
    </w:p>
    <w:p w:rsidR="00891E17" w:rsidDel="00343637" w:rsidRDefault="00891E17" w:rsidP="00402CEF">
      <w:pPr>
        <w:pStyle w:val="af2"/>
        <w:rPr>
          <w:del w:id="16" w:author="User" w:date="2019-05-26T11:24:00Z"/>
        </w:rPr>
      </w:pPr>
    </w:p>
  </w:footnote>
  <w:footnote w:id="12">
    <w:p w:rsidR="00891E17" w:rsidRPr="00054F61" w:rsidDel="00CE70A2" w:rsidRDefault="00891E17" w:rsidP="00402CEF">
      <w:pPr>
        <w:pStyle w:val="af2"/>
        <w:jc w:val="both"/>
        <w:rPr>
          <w:del w:id="17" w:author="User" w:date="2019-05-26T11:27:00Z"/>
          <w:sz w:val="16"/>
          <w:szCs w:val="16"/>
        </w:rPr>
      </w:pPr>
      <w:r w:rsidRPr="00054F61">
        <w:rPr>
          <w:color w:val="FFFFFF"/>
          <w:vertAlign w:val="superscript"/>
        </w:rPr>
        <w:t>33</w:t>
      </w:r>
      <w:r w:rsidRPr="00054F61">
        <w:rPr>
          <w:vertAlign w:val="superscript"/>
        </w:rPr>
        <w:t xml:space="preserve"> 24 </w:t>
      </w:r>
      <w:r w:rsidRPr="002B5F7E">
        <w:rPr>
          <w:rFonts w:ascii="GHEA Grapalat" w:hAnsi="GHEA Grapalat" w:cs="Sylfaen"/>
          <w:i/>
          <w:sz w:val="16"/>
          <w:szCs w:val="16"/>
          <w:lang w:val="en-US"/>
        </w:rPr>
        <w:t>Պետական</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բյուջեի</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միջոցների</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հաշվին</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պարտավորություններ</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չառաջացնող</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գնումների</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դեպքում</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սույն</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նախադասությունը</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պայմանագրից</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հանվում</w:t>
      </w:r>
      <w:r w:rsidRPr="00054F61">
        <w:rPr>
          <w:rFonts w:ascii="GHEA Grapalat" w:hAnsi="GHEA Grapalat" w:cs="Sylfaen"/>
          <w:i/>
          <w:sz w:val="16"/>
          <w:szCs w:val="16"/>
        </w:rPr>
        <w:t xml:space="preserve"> </w:t>
      </w:r>
      <w:r w:rsidRPr="002B5F7E">
        <w:rPr>
          <w:rFonts w:ascii="GHEA Grapalat" w:hAnsi="GHEA Grapalat" w:cs="Sylfaen"/>
          <w:i/>
          <w:sz w:val="16"/>
          <w:szCs w:val="16"/>
          <w:lang w:val="en-US"/>
        </w:rPr>
        <w:t>է</w:t>
      </w:r>
      <w:r w:rsidRPr="00054F61">
        <w:rPr>
          <w:rFonts w:ascii="GHEA Grapalat" w:hAnsi="GHEA Grapalat" w:cs="Sylfaen"/>
          <w:i/>
          <w:sz w:val="16"/>
          <w:szCs w:val="16"/>
        </w:rPr>
        <w:t>:</w:t>
      </w:r>
    </w:p>
  </w:footnote>
  <w:footnote w:id="13">
    <w:p w:rsidR="00891E17" w:rsidRPr="006411BD" w:rsidDel="00CE70A2" w:rsidRDefault="00891E17" w:rsidP="00402CEF">
      <w:pPr>
        <w:pStyle w:val="af2"/>
        <w:jc w:val="both"/>
        <w:rPr>
          <w:del w:id="18" w:author="User" w:date="2019-05-26T11:27:00Z"/>
          <w:lang w:val="hy-AM"/>
        </w:rPr>
      </w:pPr>
      <w:r w:rsidRPr="00054F61">
        <w:rPr>
          <w:color w:val="FFFFFF"/>
          <w:vertAlign w:val="superscript"/>
        </w:rPr>
        <w:t>34</w:t>
      </w:r>
      <w:r w:rsidRPr="00054F61">
        <w:rPr>
          <w:vertAlign w:val="superscript"/>
        </w:rPr>
        <w:t xml:space="preserve"> 25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rsidR="00891E17" w:rsidRPr="00054F61" w:rsidDel="00D90DD6" w:rsidRDefault="00891E17" w:rsidP="00402CEF">
      <w:pPr>
        <w:pStyle w:val="af2"/>
        <w:jc w:val="both"/>
        <w:rPr>
          <w:del w:id="19" w:author="User" w:date="2019-05-26T11:28:00Z"/>
          <w:lang w:val="hy-AM"/>
        </w:rPr>
      </w:pPr>
      <w:r w:rsidRPr="00404109">
        <w:rPr>
          <w:color w:val="FFFFFF"/>
          <w:vertAlign w:val="superscript"/>
          <w:lang w:val="hy-AM"/>
        </w:rPr>
        <w:t>35</w:t>
      </w:r>
      <w:r w:rsidRPr="00404109">
        <w:rPr>
          <w:vertAlign w:val="superscript"/>
          <w:lang w:val="hy-AM"/>
        </w:rPr>
        <w:t xml:space="preserve"> 26</w:t>
      </w:r>
      <w:r w:rsidRPr="00FD0A95">
        <w:rPr>
          <w:rFonts w:ascii="GHEA Grapalat" w:hAnsi="GHEA Grapalat"/>
          <w:i/>
          <w:sz w:val="16"/>
          <w:szCs w:val="24"/>
          <w:lang w:val="hy-AM" w:eastAsia="en-US"/>
        </w:rPr>
        <w:t>Սույն կետը հանվում է</w:t>
      </w:r>
      <w:r w:rsidRPr="00054F61">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5">
    <w:p w:rsidR="00891E17" w:rsidRPr="00054F61" w:rsidRDefault="00891E17" w:rsidP="00402CEF">
      <w:pPr>
        <w:pStyle w:val="af2"/>
        <w:jc w:val="both"/>
        <w:rPr>
          <w:rFonts w:ascii="GHEA Grapalat" w:hAnsi="GHEA Grapalat"/>
          <w:i/>
          <w:sz w:val="16"/>
          <w:szCs w:val="24"/>
          <w:lang w:val="hy-AM" w:eastAsia="en-US"/>
        </w:rPr>
      </w:pPr>
      <w:r w:rsidRPr="00054F61">
        <w:rPr>
          <w:color w:val="FFFFFF"/>
          <w:vertAlign w:val="superscript"/>
          <w:lang w:val="hy-AM"/>
        </w:rPr>
        <w:t>36</w:t>
      </w:r>
      <w:r w:rsidRPr="00054F61">
        <w:rPr>
          <w:vertAlign w:val="superscript"/>
          <w:lang w:val="hy-AM"/>
        </w:rPr>
        <w:t xml:space="preserve"> 27</w:t>
      </w:r>
      <w:r w:rsidRPr="00E040F0">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szCs w:val="24"/>
          <w:lang w:val="hy-AM" w:eastAsia="en-US"/>
        </w:rPr>
        <w:t xml:space="preserve">գինը չի </w:t>
      </w:r>
      <w:r w:rsidRPr="008E7F2E">
        <w:rPr>
          <w:rFonts w:ascii="GHEA Grapalat" w:hAnsi="GHEA Grapalat"/>
          <w:i/>
          <w:sz w:val="16"/>
          <w:szCs w:val="24"/>
          <w:lang w:val="hy-AM" w:eastAsia="en-US"/>
        </w:rPr>
        <w:t xml:space="preserve">գերազանցում գնումների բազային միավորի </w:t>
      </w:r>
      <w:r w:rsidRPr="00054F61">
        <w:rPr>
          <w:rFonts w:ascii="GHEA Grapalat" w:hAnsi="GHEA Grapalat"/>
          <w:i/>
          <w:sz w:val="16"/>
          <w:szCs w:val="24"/>
          <w:lang w:val="hy-AM" w:eastAsia="en-US"/>
        </w:rPr>
        <w:t>տասնապատիկը</w:t>
      </w:r>
      <w:r w:rsidRPr="008E7F2E">
        <w:rPr>
          <w:rFonts w:ascii="GHEA Grapalat" w:hAnsi="GHEA Grapalat"/>
          <w:i/>
          <w:sz w:val="16"/>
          <w:szCs w:val="24"/>
          <w:lang w:val="hy-AM" w:eastAsia="en-US"/>
        </w:rPr>
        <w:t xml:space="preserve">, ապա սույն կետը խմբագրվում է` վերջինից հանելով 3-րդ նախադասությունը, իսկ 4-րդ նախադասությունը խմբագրվում է` «, իսկ տուժանքի ձևով ներկայացված </w:t>
      </w:r>
      <w:r w:rsidRPr="00054F61">
        <w:rPr>
          <w:rFonts w:ascii="GHEA Grapalat" w:hAnsi="GHEA Grapalat"/>
          <w:i/>
          <w:sz w:val="16"/>
          <w:szCs w:val="24"/>
          <w:lang w:val="hy-AM" w:eastAsia="en-US"/>
        </w:rPr>
        <w:t xml:space="preserve">որակավորման և </w:t>
      </w:r>
      <w:r w:rsidRPr="008E7F2E">
        <w:rPr>
          <w:rFonts w:ascii="GHEA Grapalat" w:hAnsi="GHEA Grapalat"/>
          <w:i/>
          <w:sz w:val="16"/>
          <w:szCs w:val="24"/>
          <w:lang w:val="hy-AM" w:eastAsia="en-US"/>
        </w:rPr>
        <w:t>պայմանագրի ապահով</w:t>
      </w:r>
      <w:r w:rsidRPr="00054F61">
        <w:rPr>
          <w:rFonts w:ascii="GHEA Grapalat" w:hAnsi="GHEA Grapalat"/>
          <w:i/>
          <w:sz w:val="16"/>
          <w:szCs w:val="24"/>
          <w:lang w:val="hy-AM" w:eastAsia="en-US"/>
        </w:rPr>
        <w:t xml:space="preserve">ումների </w:t>
      </w:r>
      <w:r w:rsidRPr="008E7F2E">
        <w:rPr>
          <w:rFonts w:ascii="GHEA Grapalat" w:hAnsi="GHEA Grapalat"/>
          <w:i/>
          <w:sz w:val="16"/>
          <w:szCs w:val="24"/>
          <w:lang w:val="hy-AM" w:eastAsia="en-US"/>
        </w:rPr>
        <w:t>փոխարինման դեպքում նաև նոր ապահովում</w:t>
      </w:r>
      <w:r w:rsidRPr="00054F61">
        <w:rPr>
          <w:rFonts w:ascii="GHEA Grapalat" w:hAnsi="GHEA Grapalat"/>
          <w:i/>
          <w:sz w:val="16"/>
          <w:szCs w:val="24"/>
          <w:lang w:val="hy-AM" w:eastAsia="en-US"/>
        </w:rPr>
        <w:t>ներ</w:t>
      </w:r>
      <w:r w:rsidRPr="008E7F2E">
        <w:rPr>
          <w:rFonts w:ascii="GHEA Grapalat" w:hAnsi="GHEA Grapalat"/>
          <w:i/>
          <w:sz w:val="16"/>
          <w:szCs w:val="24"/>
          <w:lang w:val="hy-AM" w:eastAsia="en-US"/>
        </w:rPr>
        <w:t>ը» բառերը փոխարինելով «և» բառով:Սույն կետը հանվում է պայմանագրից, եթե պայմանագիրը չի կնքվում "Գնումների մասին" ՀՀ օրենքի 15-րդ հոդվածի 6-րդ մասի հիման վրա:</w:t>
      </w:r>
      <w:r w:rsidRPr="00054F61">
        <w:rPr>
          <w:rFonts w:ascii="GHEA Grapalat" w:hAnsi="GHEA Grapalat"/>
          <w:i/>
          <w:sz w:val="16"/>
          <w:szCs w:val="24"/>
          <w:lang w:val="hy-AM" w:eastAsia="en-US"/>
        </w:rPr>
        <w:t>Եթե գնման առարկա է հանդիսանում շինարարական ծրագրերի տեխնիկական հսկողության ծառայությունների ձեռքբերումը, ապա կետը շարադրվում է հետևյալ խմբագրությամբ՝ «7.15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w:t>
      </w:r>
    </w:p>
    <w:p w:rsidR="00891E17" w:rsidRPr="00054F61" w:rsidRDefault="00891E17" w:rsidP="00402CEF">
      <w:pPr>
        <w:pStyle w:val="af2"/>
        <w:jc w:val="both"/>
        <w:rPr>
          <w:rFonts w:ascii="GHEA Grapalat" w:hAnsi="GHEA Grapalat"/>
          <w:i/>
          <w:sz w:val="16"/>
          <w:szCs w:val="24"/>
          <w:lang w:val="hy-AM" w:eastAsia="en-US"/>
        </w:rPr>
      </w:pPr>
      <w:r w:rsidRPr="00054F61">
        <w:rPr>
          <w:rFonts w:ascii="GHEA Grapalat" w:hAnsi="GHEA Grapalat"/>
          <w:i/>
          <w:sz w:val="16"/>
          <w:szCs w:val="24"/>
          <w:lang w:val="hy-AM" w:eastAsia="en-US"/>
        </w:rPr>
        <w:t xml:space="preserve">- պայմանագրի կատարման համար հատկացված ֆինանսական միջոցների չափը գերազանցում է գնումների բազային միավորի տասնապատիկը, ապա Պատվիրատուի կողմից համաձայնագիր կկնքվի, եթե Կատարողի կողմից տուժանքի ձևով ներկայացված պայմանագրի ապահովումը` նախատեսված ֆինանսական միջոցների չափով, փոխարինվում է բանկային երաշխիքով` հաշվի առնելով ՀՀ կառավարության 2017 թվականի մայիսի 4-ի N 526-Ն որոշման N 1 հավելվածի 32-րդ կետի 17-րդ ենթակետի «բ» պարբերության պահանջները. </w:t>
      </w:r>
    </w:p>
    <w:p w:rsidR="00891E17" w:rsidRPr="00054F61" w:rsidRDefault="00891E17" w:rsidP="00402CEF">
      <w:pPr>
        <w:pStyle w:val="af2"/>
        <w:jc w:val="both"/>
        <w:rPr>
          <w:rFonts w:ascii="GHEA Grapalat" w:hAnsi="GHEA Grapalat"/>
          <w:i/>
          <w:sz w:val="16"/>
          <w:szCs w:val="24"/>
          <w:lang w:val="hy-AM" w:eastAsia="en-US"/>
        </w:rPr>
      </w:pPr>
      <w:r w:rsidRPr="00054F61">
        <w:rPr>
          <w:rFonts w:ascii="GHEA Grapalat" w:hAnsi="GHEA Grapalat"/>
          <w:i/>
          <w:sz w:val="16"/>
          <w:szCs w:val="24"/>
          <w:lang w:val="hy-AM" w:eastAsia="en-US"/>
        </w:rPr>
        <w:t xml:space="preserve">- պայմանագրի կատարման համար հատկացվում են ֆինանսական միջոցներ, ապա Պատվիրատուի կողմից համաձայնագիր կկնքվի, եթե Կատարողի կողմից տուժանքի ձևով ներկայացված որակավորման ապահովումը՝ կապալի օբյեկտի համար հատկացված ֆինանսական միջոցների տաս տոկոսի չափով, փոխարինվում է բանկային երաշխիքով:   </w:t>
      </w:r>
    </w:p>
    <w:p w:rsidR="00891E17" w:rsidRPr="008E7F2E" w:rsidRDefault="00891E17" w:rsidP="00402CEF">
      <w:pPr>
        <w:pStyle w:val="af2"/>
        <w:jc w:val="both"/>
        <w:rPr>
          <w:rFonts w:ascii="GHEA Grapalat" w:hAnsi="GHEA Grapalat"/>
          <w:i/>
          <w:sz w:val="16"/>
          <w:szCs w:val="24"/>
          <w:lang w:val="en-US" w:eastAsia="en-US"/>
        </w:rPr>
      </w:pPr>
      <w:r w:rsidRPr="00054F61">
        <w:rPr>
          <w:rFonts w:ascii="GHEA Grapalat" w:hAnsi="GHEA Grapalat"/>
          <w:i/>
          <w:sz w:val="16"/>
          <w:szCs w:val="24"/>
          <w:lang w:val="hy-AM" w:eastAsia="en-US"/>
        </w:rPr>
        <w:t xml:space="preserve">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w:t>
      </w:r>
      <w:r w:rsidRPr="008E7F2E">
        <w:rPr>
          <w:rFonts w:ascii="GHEA Grapalat" w:hAnsi="GHEA Grapalat"/>
          <w:i/>
          <w:sz w:val="16"/>
          <w:szCs w:val="24"/>
          <w:lang w:val="en-US" w:eastAsia="en-US"/>
        </w:rPr>
        <w:t>»:</w:t>
      </w:r>
    </w:p>
    <w:p w:rsidR="00891E17" w:rsidRPr="007862B1" w:rsidRDefault="00891E17" w:rsidP="00402CEF">
      <w:pPr>
        <w:pStyle w:val="af2"/>
        <w:ind w:left="720"/>
        <w:rPr>
          <w:rFonts w:ascii="Times New Roman" w:hAnsi="Times New Roman"/>
          <w:vertAlign w:val="superscript"/>
          <w:lang w:val="en-US"/>
        </w:rPr>
      </w:pPr>
    </w:p>
    <w:p w:rsidR="00891E17" w:rsidRDefault="00891E17" w:rsidP="00402CEF">
      <w:pPr>
        <w:pStyle w:val="af2"/>
        <w:jc w:val="both"/>
        <w:rPr>
          <w:rFonts w:ascii="GHEA Grapalat" w:hAnsi="GHEA Grapalat"/>
          <w:i/>
          <w:sz w:val="16"/>
          <w:szCs w:val="24"/>
          <w:lang w:val="en-US" w:eastAsia="en-US"/>
        </w:rPr>
      </w:pPr>
    </w:p>
    <w:p w:rsidR="00891E17" w:rsidRPr="00DA3F93" w:rsidRDefault="00891E17" w:rsidP="00402CEF">
      <w:pPr>
        <w:pStyle w:val="af2"/>
        <w:jc w:val="both"/>
        <w:rPr>
          <w:rFonts w:ascii="GHEA Grapalat" w:hAnsi="GHEA Grapalat"/>
          <w:i/>
          <w:sz w:val="16"/>
          <w:szCs w:val="24"/>
          <w:lang w:val="en-US"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BF103D"/>
    <w:multiLevelType w:val="hybridMultilevel"/>
    <w:tmpl w:val="40EC0EF8"/>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4"/>
  </w:num>
  <w:num w:numId="13">
    <w:abstractNumId w:val="21"/>
  </w:num>
  <w:num w:numId="14">
    <w:abstractNumId w:val="9"/>
  </w:num>
  <w:num w:numId="15">
    <w:abstractNumId w:val="22"/>
  </w:num>
  <w:num w:numId="16">
    <w:abstractNumId w:val="11"/>
  </w:num>
  <w:num w:numId="17">
    <w:abstractNumId w:val="5"/>
  </w:num>
  <w:num w:numId="18">
    <w:abstractNumId w:val="1"/>
  </w:num>
  <w:num w:numId="19">
    <w:abstractNumId w:val="3"/>
  </w:num>
  <w:num w:numId="20">
    <w:abstractNumId w:val="2"/>
  </w:num>
  <w:num w:numId="21">
    <w:abstractNumId w:val="25"/>
  </w:num>
  <w:num w:numId="22">
    <w:abstractNumId w:val="23"/>
  </w:num>
  <w:num w:numId="23">
    <w:abstractNumId w:val="18"/>
  </w:num>
  <w:num w:numId="24">
    <w:abstractNumId w:val="0"/>
  </w:num>
  <w:num w:numId="25">
    <w:abstractNumId w:val="10"/>
  </w:num>
  <w:num w:numId="26">
    <w:abstractNumId w:val="13"/>
  </w:num>
  <w:num w:numId="27">
    <w:abstractNumId w:val="16"/>
  </w:num>
  <w:num w:numId="28">
    <w:abstractNumId w:val="8"/>
  </w:num>
  <w:num w:numId="2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footnotePr>
    <w:pos w:val="beneathText"/>
    <w:footnote w:id="0"/>
    <w:footnote w:id="1"/>
  </w:footnotePr>
  <w:endnotePr>
    <w:endnote w:id="0"/>
    <w:endnote w:id="1"/>
  </w:endnotePr>
  <w:compat>
    <w:useFELayout/>
  </w:compat>
  <w:rsids>
    <w:rsidRoot w:val="00402CEF"/>
    <w:rsid w:val="00003E20"/>
    <w:rsid w:val="000319C6"/>
    <w:rsid w:val="00054F61"/>
    <w:rsid w:val="000A247A"/>
    <w:rsid w:val="000B5FEB"/>
    <w:rsid w:val="000C2B8D"/>
    <w:rsid w:val="000D7D90"/>
    <w:rsid w:val="000F794B"/>
    <w:rsid w:val="001025AA"/>
    <w:rsid w:val="00102B98"/>
    <w:rsid w:val="0011433D"/>
    <w:rsid w:val="00116B0E"/>
    <w:rsid w:val="0013113C"/>
    <w:rsid w:val="00133DFA"/>
    <w:rsid w:val="0014458D"/>
    <w:rsid w:val="00145C83"/>
    <w:rsid w:val="00192DF3"/>
    <w:rsid w:val="00194636"/>
    <w:rsid w:val="001D2853"/>
    <w:rsid w:val="001D3A2F"/>
    <w:rsid w:val="001D3A60"/>
    <w:rsid w:val="001D6AAC"/>
    <w:rsid w:val="001E2B90"/>
    <w:rsid w:val="00232206"/>
    <w:rsid w:val="00253637"/>
    <w:rsid w:val="00273EAC"/>
    <w:rsid w:val="002A6FE0"/>
    <w:rsid w:val="002D74DD"/>
    <w:rsid w:val="00336C7A"/>
    <w:rsid w:val="003521B8"/>
    <w:rsid w:val="00353346"/>
    <w:rsid w:val="003D00F6"/>
    <w:rsid w:val="0040193D"/>
    <w:rsid w:val="00402CEF"/>
    <w:rsid w:val="004551EA"/>
    <w:rsid w:val="00455832"/>
    <w:rsid w:val="004808C7"/>
    <w:rsid w:val="00484D4A"/>
    <w:rsid w:val="0048603E"/>
    <w:rsid w:val="004A2F20"/>
    <w:rsid w:val="004B45D5"/>
    <w:rsid w:val="004C42E9"/>
    <w:rsid w:val="004D4652"/>
    <w:rsid w:val="004F322D"/>
    <w:rsid w:val="00501C39"/>
    <w:rsid w:val="005037D9"/>
    <w:rsid w:val="005437AC"/>
    <w:rsid w:val="005850CF"/>
    <w:rsid w:val="005A145C"/>
    <w:rsid w:val="005A77E6"/>
    <w:rsid w:val="005B18DB"/>
    <w:rsid w:val="005F6D46"/>
    <w:rsid w:val="00622ABB"/>
    <w:rsid w:val="00623DD2"/>
    <w:rsid w:val="0062663A"/>
    <w:rsid w:val="00646C00"/>
    <w:rsid w:val="00651A4D"/>
    <w:rsid w:val="0065405A"/>
    <w:rsid w:val="006C20BA"/>
    <w:rsid w:val="006E184A"/>
    <w:rsid w:val="00705AA9"/>
    <w:rsid w:val="00726279"/>
    <w:rsid w:val="00746F2A"/>
    <w:rsid w:val="00747DE1"/>
    <w:rsid w:val="00782963"/>
    <w:rsid w:val="00786A8B"/>
    <w:rsid w:val="007A3F80"/>
    <w:rsid w:val="007A66C9"/>
    <w:rsid w:val="007C2C5F"/>
    <w:rsid w:val="007D52C3"/>
    <w:rsid w:val="007E24B3"/>
    <w:rsid w:val="007E26F7"/>
    <w:rsid w:val="00803B4A"/>
    <w:rsid w:val="008229A4"/>
    <w:rsid w:val="00853C64"/>
    <w:rsid w:val="00854F39"/>
    <w:rsid w:val="00891E17"/>
    <w:rsid w:val="008A76F0"/>
    <w:rsid w:val="008B71B0"/>
    <w:rsid w:val="008E02B1"/>
    <w:rsid w:val="008F33A3"/>
    <w:rsid w:val="008F5D51"/>
    <w:rsid w:val="00916348"/>
    <w:rsid w:val="00947623"/>
    <w:rsid w:val="00973652"/>
    <w:rsid w:val="00977B36"/>
    <w:rsid w:val="00986DE7"/>
    <w:rsid w:val="009A1B37"/>
    <w:rsid w:val="009E6F20"/>
    <w:rsid w:val="00A13A61"/>
    <w:rsid w:val="00A25811"/>
    <w:rsid w:val="00A32C92"/>
    <w:rsid w:val="00A46881"/>
    <w:rsid w:val="00A73A51"/>
    <w:rsid w:val="00AB677D"/>
    <w:rsid w:val="00AE2544"/>
    <w:rsid w:val="00B1646F"/>
    <w:rsid w:val="00B25CE3"/>
    <w:rsid w:val="00B5167E"/>
    <w:rsid w:val="00B81E78"/>
    <w:rsid w:val="00BB0A9C"/>
    <w:rsid w:val="00BF730E"/>
    <w:rsid w:val="00C00AC3"/>
    <w:rsid w:val="00C80499"/>
    <w:rsid w:val="00C92FBD"/>
    <w:rsid w:val="00C95097"/>
    <w:rsid w:val="00CA7323"/>
    <w:rsid w:val="00CC1785"/>
    <w:rsid w:val="00CC17F0"/>
    <w:rsid w:val="00CC211E"/>
    <w:rsid w:val="00CD3CE5"/>
    <w:rsid w:val="00D0369F"/>
    <w:rsid w:val="00D61D8A"/>
    <w:rsid w:val="00D65BE5"/>
    <w:rsid w:val="00D824C5"/>
    <w:rsid w:val="00DB4651"/>
    <w:rsid w:val="00E16EBD"/>
    <w:rsid w:val="00E1759D"/>
    <w:rsid w:val="00E43E7B"/>
    <w:rsid w:val="00E57910"/>
    <w:rsid w:val="00E67BC8"/>
    <w:rsid w:val="00E82E5A"/>
    <w:rsid w:val="00EA7EF6"/>
    <w:rsid w:val="00EB77CC"/>
    <w:rsid w:val="00ED3B53"/>
    <w:rsid w:val="00EF2332"/>
    <w:rsid w:val="00F66753"/>
    <w:rsid w:val="00F91AF0"/>
    <w:rsid w:val="00FB11B3"/>
    <w:rsid w:val="00FB351B"/>
    <w:rsid w:val="00FC3B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4DD"/>
  </w:style>
  <w:style w:type="paragraph" w:styleId="1">
    <w:name w:val="heading 1"/>
    <w:basedOn w:val="a"/>
    <w:next w:val="a"/>
    <w:link w:val="10"/>
    <w:qFormat/>
    <w:rsid w:val="00402CEF"/>
    <w:pPr>
      <w:keepNext/>
      <w:spacing w:after="0" w:line="240" w:lineRule="auto"/>
      <w:jc w:val="center"/>
      <w:outlineLvl w:val="0"/>
    </w:pPr>
    <w:rPr>
      <w:rFonts w:ascii="Arial Armenian" w:eastAsia="Times New Roman" w:hAnsi="Arial Armenian" w:cs="Times New Roman"/>
      <w:sz w:val="28"/>
      <w:szCs w:val="20"/>
      <w:lang w:val="en-US"/>
    </w:rPr>
  </w:style>
  <w:style w:type="paragraph" w:styleId="2">
    <w:name w:val="heading 2"/>
    <w:basedOn w:val="a"/>
    <w:next w:val="a"/>
    <w:link w:val="20"/>
    <w:qFormat/>
    <w:rsid w:val="00402CEF"/>
    <w:pPr>
      <w:keepNext/>
      <w:spacing w:after="0" w:line="240" w:lineRule="auto"/>
      <w:jc w:val="both"/>
      <w:outlineLvl w:val="1"/>
    </w:pPr>
    <w:rPr>
      <w:rFonts w:ascii="Arial LatArm" w:eastAsia="Times New Roman" w:hAnsi="Arial LatArm" w:cs="Times New Roman"/>
      <w:b/>
      <w:color w:val="0000FF"/>
      <w:sz w:val="20"/>
      <w:szCs w:val="20"/>
      <w:lang w:val="en-US"/>
    </w:rPr>
  </w:style>
  <w:style w:type="paragraph" w:styleId="3">
    <w:name w:val="heading 3"/>
    <w:basedOn w:val="a"/>
    <w:next w:val="a"/>
    <w:link w:val="30"/>
    <w:qFormat/>
    <w:rsid w:val="00402CEF"/>
    <w:pPr>
      <w:keepNext/>
      <w:spacing w:after="0" w:line="360" w:lineRule="auto"/>
      <w:jc w:val="center"/>
      <w:outlineLvl w:val="2"/>
    </w:pPr>
    <w:rPr>
      <w:rFonts w:ascii="Arial LatArm" w:eastAsia="Times New Roman" w:hAnsi="Arial LatArm" w:cs="Times New Roman"/>
      <w:i/>
      <w:sz w:val="20"/>
      <w:szCs w:val="20"/>
      <w:lang w:val="en-AU" w:eastAsia="en-US"/>
    </w:rPr>
  </w:style>
  <w:style w:type="paragraph" w:styleId="4">
    <w:name w:val="heading 4"/>
    <w:basedOn w:val="a"/>
    <w:next w:val="a"/>
    <w:link w:val="40"/>
    <w:qFormat/>
    <w:rsid w:val="00402CEF"/>
    <w:pPr>
      <w:keepNext/>
      <w:spacing w:after="0" w:line="240" w:lineRule="auto"/>
      <w:outlineLvl w:val="3"/>
    </w:pPr>
    <w:rPr>
      <w:rFonts w:ascii="Arial LatArm" w:eastAsia="Times New Roman" w:hAnsi="Arial LatArm" w:cs="Times New Roman"/>
      <w:i/>
      <w:sz w:val="18"/>
      <w:szCs w:val="20"/>
      <w:lang w:val="en-US" w:eastAsia="en-US"/>
    </w:rPr>
  </w:style>
  <w:style w:type="paragraph" w:styleId="5">
    <w:name w:val="heading 5"/>
    <w:basedOn w:val="a"/>
    <w:next w:val="a"/>
    <w:link w:val="50"/>
    <w:qFormat/>
    <w:rsid w:val="00402CEF"/>
    <w:pPr>
      <w:keepNext/>
      <w:spacing w:after="0" w:line="240" w:lineRule="auto"/>
      <w:jc w:val="center"/>
      <w:outlineLvl w:val="4"/>
    </w:pPr>
    <w:rPr>
      <w:rFonts w:ascii="Arial LatArm" w:eastAsia="Times New Roman" w:hAnsi="Arial LatArm" w:cs="Times New Roman"/>
      <w:b/>
      <w:sz w:val="26"/>
      <w:szCs w:val="20"/>
      <w:lang w:val="en-US"/>
    </w:rPr>
  </w:style>
  <w:style w:type="paragraph" w:styleId="6">
    <w:name w:val="heading 6"/>
    <w:basedOn w:val="a"/>
    <w:next w:val="a"/>
    <w:link w:val="60"/>
    <w:qFormat/>
    <w:rsid w:val="00402CEF"/>
    <w:pPr>
      <w:keepNext/>
      <w:spacing w:after="0" w:line="240" w:lineRule="auto"/>
      <w:outlineLvl w:val="5"/>
    </w:pPr>
    <w:rPr>
      <w:rFonts w:ascii="Arial LatArm" w:eastAsia="Times New Roman" w:hAnsi="Arial LatArm" w:cs="Times New Roman"/>
      <w:b/>
      <w:color w:val="000000"/>
      <w:szCs w:val="20"/>
      <w:lang w:val="en-US"/>
    </w:rPr>
  </w:style>
  <w:style w:type="paragraph" w:styleId="7">
    <w:name w:val="heading 7"/>
    <w:basedOn w:val="a"/>
    <w:next w:val="a"/>
    <w:link w:val="70"/>
    <w:qFormat/>
    <w:rsid w:val="00402CEF"/>
    <w:pPr>
      <w:keepNext/>
      <w:spacing w:after="0" w:line="240" w:lineRule="auto"/>
      <w:ind w:left="-66"/>
      <w:jc w:val="center"/>
      <w:outlineLvl w:val="6"/>
    </w:pPr>
    <w:rPr>
      <w:rFonts w:ascii="Times Armenian" w:eastAsia="Times New Roman" w:hAnsi="Times Armenian" w:cs="Times New Roman"/>
      <w:b/>
      <w:sz w:val="20"/>
      <w:szCs w:val="20"/>
      <w:lang w:val="hy-AM"/>
    </w:rPr>
  </w:style>
  <w:style w:type="paragraph" w:styleId="8">
    <w:name w:val="heading 8"/>
    <w:basedOn w:val="a"/>
    <w:next w:val="a"/>
    <w:link w:val="80"/>
    <w:qFormat/>
    <w:rsid w:val="00402CEF"/>
    <w:pPr>
      <w:keepNext/>
      <w:spacing w:after="0" w:line="240" w:lineRule="auto"/>
      <w:outlineLvl w:val="7"/>
    </w:pPr>
    <w:rPr>
      <w:rFonts w:ascii="Times Armenian" w:eastAsia="Times New Roman" w:hAnsi="Times Armenian" w:cs="Times New Roman"/>
      <w:i/>
      <w:sz w:val="20"/>
      <w:szCs w:val="20"/>
      <w:lang w:val="nl-NL"/>
    </w:rPr>
  </w:style>
  <w:style w:type="paragraph" w:styleId="9">
    <w:name w:val="heading 9"/>
    <w:basedOn w:val="a"/>
    <w:next w:val="a"/>
    <w:link w:val="90"/>
    <w:qFormat/>
    <w:rsid w:val="00402CEF"/>
    <w:pPr>
      <w:keepNext/>
      <w:spacing w:after="0" w:line="240" w:lineRule="auto"/>
      <w:jc w:val="center"/>
      <w:outlineLvl w:val="8"/>
    </w:pPr>
    <w:rPr>
      <w:rFonts w:ascii="Times Armenian" w:eastAsia="Times New Roman" w:hAnsi="Times Armenian" w:cs="Times New Roman"/>
      <w:b/>
      <w:color w:val="000000"/>
      <w:szCs w:val="20"/>
      <w:lang w:val="pt-B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2CEF"/>
    <w:rPr>
      <w:rFonts w:ascii="Arial Armenian" w:eastAsia="Times New Roman" w:hAnsi="Arial Armenian" w:cs="Times New Roman"/>
      <w:sz w:val="28"/>
      <w:szCs w:val="20"/>
      <w:lang w:val="en-US"/>
    </w:rPr>
  </w:style>
  <w:style w:type="character" w:customStyle="1" w:styleId="20">
    <w:name w:val="Заголовок 2 Знак"/>
    <w:basedOn w:val="a0"/>
    <w:link w:val="2"/>
    <w:rsid w:val="00402CEF"/>
    <w:rPr>
      <w:rFonts w:ascii="Arial LatArm" w:eastAsia="Times New Roman" w:hAnsi="Arial LatArm" w:cs="Times New Roman"/>
      <w:b/>
      <w:color w:val="0000FF"/>
      <w:sz w:val="20"/>
      <w:szCs w:val="20"/>
      <w:lang w:val="en-US"/>
    </w:rPr>
  </w:style>
  <w:style w:type="character" w:customStyle="1" w:styleId="30">
    <w:name w:val="Заголовок 3 Знак"/>
    <w:basedOn w:val="a0"/>
    <w:link w:val="3"/>
    <w:rsid w:val="00402CEF"/>
    <w:rPr>
      <w:rFonts w:ascii="Arial LatArm" w:eastAsia="Times New Roman" w:hAnsi="Arial LatArm" w:cs="Times New Roman"/>
      <w:i/>
      <w:sz w:val="20"/>
      <w:szCs w:val="20"/>
      <w:lang w:val="en-AU" w:eastAsia="en-US"/>
    </w:rPr>
  </w:style>
  <w:style w:type="character" w:customStyle="1" w:styleId="40">
    <w:name w:val="Заголовок 4 Знак"/>
    <w:basedOn w:val="a0"/>
    <w:link w:val="4"/>
    <w:rsid w:val="00402CEF"/>
    <w:rPr>
      <w:rFonts w:ascii="Arial LatArm" w:eastAsia="Times New Roman" w:hAnsi="Arial LatArm" w:cs="Times New Roman"/>
      <w:i/>
      <w:sz w:val="18"/>
      <w:szCs w:val="20"/>
      <w:lang w:val="en-US" w:eastAsia="en-US"/>
    </w:rPr>
  </w:style>
  <w:style w:type="character" w:customStyle="1" w:styleId="50">
    <w:name w:val="Заголовок 5 Знак"/>
    <w:basedOn w:val="a0"/>
    <w:link w:val="5"/>
    <w:rsid w:val="00402CEF"/>
    <w:rPr>
      <w:rFonts w:ascii="Arial LatArm" w:eastAsia="Times New Roman" w:hAnsi="Arial LatArm" w:cs="Times New Roman"/>
      <w:b/>
      <w:sz w:val="26"/>
      <w:szCs w:val="20"/>
      <w:lang w:val="en-US"/>
    </w:rPr>
  </w:style>
  <w:style w:type="character" w:customStyle="1" w:styleId="60">
    <w:name w:val="Заголовок 6 Знак"/>
    <w:basedOn w:val="a0"/>
    <w:link w:val="6"/>
    <w:rsid w:val="00402CEF"/>
    <w:rPr>
      <w:rFonts w:ascii="Arial LatArm" w:eastAsia="Times New Roman" w:hAnsi="Arial LatArm" w:cs="Times New Roman"/>
      <w:b/>
      <w:color w:val="000000"/>
      <w:szCs w:val="20"/>
      <w:lang w:val="en-US"/>
    </w:rPr>
  </w:style>
  <w:style w:type="character" w:customStyle="1" w:styleId="70">
    <w:name w:val="Заголовок 7 Знак"/>
    <w:basedOn w:val="a0"/>
    <w:link w:val="7"/>
    <w:rsid w:val="00402CEF"/>
    <w:rPr>
      <w:rFonts w:ascii="Times Armenian" w:eastAsia="Times New Roman" w:hAnsi="Times Armenian" w:cs="Times New Roman"/>
      <w:b/>
      <w:sz w:val="20"/>
      <w:szCs w:val="20"/>
      <w:lang w:val="hy-AM"/>
    </w:rPr>
  </w:style>
  <w:style w:type="character" w:customStyle="1" w:styleId="80">
    <w:name w:val="Заголовок 8 Знак"/>
    <w:basedOn w:val="a0"/>
    <w:link w:val="8"/>
    <w:rsid w:val="00402CEF"/>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402CEF"/>
    <w:rPr>
      <w:rFonts w:ascii="Times Armenian" w:eastAsia="Times New Roman" w:hAnsi="Times Armenian" w:cs="Times New Roman"/>
      <w:b/>
      <w:color w:val="000000"/>
      <w:szCs w:val="20"/>
      <w:lang w:val="pt-BR"/>
    </w:rPr>
  </w:style>
  <w:style w:type="paragraph" w:styleId="a3">
    <w:name w:val="Body Text Indent"/>
    <w:aliases w:val=" Char, Char Char Char Char,Char Char Char Char"/>
    <w:basedOn w:val="a"/>
    <w:link w:val="a4"/>
    <w:rsid w:val="00402CEF"/>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a4">
    <w:name w:val="Основной текст с отступом Знак"/>
    <w:aliases w:val=" Char Знак, Char Char Char Char Знак,Char Char Char Char Знак"/>
    <w:basedOn w:val="a0"/>
    <w:link w:val="a3"/>
    <w:rsid w:val="00402CEF"/>
    <w:rPr>
      <w:rFonts w:ascii="Arial LatArm" w:eastAsia="Times New Roman" w:hAnsi="Arial LatArm" w:cs="Times New Roman"/>
      <w:i/>
      <w:sz w:val="20"/>
      <w:szCs w:val="20"/>
      <w:lang w:val="en-AU" w:eastAsia="en-US"/>
    </w:rPr>
  </w:style>
  <w:style w:type="paragraph" w:styleId="a5">
    <w:name w:val="footer"/>
    <w:basedOn w:val="a"/>
    <w:link w:val="a6"/>
    <w:rsid w:val="00402CEF"/>
    <w:pPr>
      <w:tabs>
        <w:tab w:val="center" w:pos="4320"/>
        <w:tab w:val="right" w:pos="8640"/>
      </w:tabs>
      <w:spacing w:after="0" w:line="240" w:lineRule="auto"/>
    </w:pPr>
    <w:rPr>
      <w:rFonts w:ascii="Times New Roman" w:eastAsia="Times New Roman" w:hAnsi="Times New Roman" w:cs="Times New Roman"/>
      <w:sz w:val="20"/>
      <w:szCs w:val="20"/>
      <w:lang w:val="en-US" w:eastAsia="en-US"/>
    </w:rPr>
  </w:style>
  <w:style w:type="character" w:customStyle="1" w:styleId="a6">
    <w:name w:val="Нижний колонтитул Знак"/>
    <w:basedOn w:val="a0"/>
    <w:link w:val="a5"/>
    <w:rsid w:val="00402CEF"/>
    <w:rPr>
      <w:rFonts w:ascii="Times New Roman" w:eastAsia="Times New Roman" w:hAnsi="Times New Roman" w:cs="Times New Roman"/>
      <w:sz w:val="20"/>
      <w:szCs w:val="20"/>
      <w:lang w:val="en-US" w:eastAsia="en-US"/>
    </w:rPr>
  </w:style>
  <w:style w:type="paragraph" w:styleId="31">
    <w:name w:val="Body Text Indent 3"/>
    <w:basedOn w:val="a"/>
    <w:link w:val="32"/>
    <w:rsid w:val="00402CEF"/>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32">
    <w:name w:val="Основной текст с отступом 3 Знак"/>
    <w:basedOn w:val="a0"/>
    <w:link w:val="31"/>
    <w:rsid w:val="00402CEF"/>
    <w:rPr>
      <w:rFonts w:ascii="Times Armenian" w:eastAsia="Times New Roman" w:hAnsi="Times Armenian" w:cs="Times New Roman"/>
      <w:sz w:val="20"/>
      <w:szCs w:val="20"/>
      <w:lang w:val="en-US" w:eastAsia="en-US"/>
    </w:rPr>
  </w:style>
  <w:style w:type="paragraph" w:styleId="21">
    <w:name w:val="Body Text 2"/>
    <w:basedOn w:val="a"/>
    <w:link w:val="22"/>
    <w:rsid w:val="00402CEF"/>
    <w:pPr>
      <w:tabs>
        <w:tab w:val="left" w:pos="720"/>
      </w:tabs>
      <w:spacing w:after="0" w:line="360" w:lineRule="auto"/>
    </w:pPr>
    <w:rPr>
      <w:rFonts w:ascii="Arial LatArm" w:eastAsia="Times New Roman" w:hAnsi="Arial LatArm" w:cs="Times New Roman"/>
      <w:sz w:val="20"/>
      <w:szCs w:val="20"/>
      <w:lang w:val="en-US" w:eastAsia="en-US"/>
    </w:rPr>
  </w:style>
  <w:style w:type="character" w:customStyle="1" w:styleId="22">
    <w:name w:val="Основной текст 2 Знак"/>
    <w:basedOn w:val="a0"/>
    <w:link w:val="21"/>
    <w:rsid w:val="00402CEF"/>
    <w:rPr>
      <w:rFonts w:ascii="Arial LatArm" w:eastAsia="Times New Roman" w:hAnsi="Arial LatArm" w:cs="Times New Roman"/>
      <w:sz w:val="20"/>
      <w:szCs w:val="20"/>
      <w:lang w:val="en-US" w:eastAsia="en-US"/>
    </w:rPr>
  </w:style>
  <w:style w:type="paragraph" w:styleId="23">
    <w:name w:val="Body Text Indent 2"/>
    <w:basedOn w:val="a"/>
    <w:link w:val="24"/>
    <w:rsid w:val="00402CEF"/>
    <w:pPr>
      <w:spacing w:after="0" w:line="360" w:lineRule="auto"/>
      <w:ind w:firstLine="540"/>
      <w:jc w:val="both"/>
    </w:pPr>
    <w:rPr>
      <w:rFonts w:ascii="Baltica" w:eastAsia="Times New Roman" w:hAnsi="Baltica" w:cs="Times New Roman"/>
      <w:sz w:val="20"/>
      <w:szCs w:val="20"/>
      <w:lang w:val="af-ZA" w:eastAsia="en-US"/>
    </w:rPr>
  </w:style>
  <w:style w:type="character" w:customStyle="1" w:styleId="24">
    <w:name w:val="Основной текст с отступом 2 Знак"/>
    <w:basedOn w:val="a0"/>
    <w:link w:val="23"/>
    <w:rsid w:val="00402CEF"/>
    <w:rPr>
      <w:rFonts w:ascii="Baltica" w:eastAsia="Times New Roman" w:hAnsi="Baltica" w:cs="Times New Roman"/>
      <w:sz w:val="20"/>
      <w:szCs w:val="20"/>
      <w:lang w:val="af-ZA" w:eastAsia="en-US"/>
    </w:rPr>
  </w:style>
  <w:style w:type="paragraph" w:customStyle="1" w:styleId="Char">
    <w:name w:val="Char"/>
    <w:basedOn w:val="a"/>
    <w:semiHidden/>
    <w:rsid w:val="00402CEF"/>
    <w:pPr>
      <w:spacing w:after="160" w:line="360" w:lineRule="auto"/>
      <w:ind w:firstLine="709"/>
      <w:jc w:val="both"/>
    </w:pPr>
    <w:rPr>
      <w:rFonts w:ascii="Arial AMU" w:eastAsia="Times New Roman" w:hAnsi="Arial AMU" w:cs="Arial"/>
      <w:szCs w:val="20"/>
      <w:lang w:val="en-US" w:eastAsia="en-US"/>
    </w:rPr>
  </w:style>
  <w:style w:type="paragraph" w:customStyle="1" w:styleId="Default">
    <w:name w:val="Default"/>
    <w:rsid w:val="00402CEF"/>
    <w:pPr>
      <w:autoSpaceDE w:val="0"/>
      <w:autoSpaceDN w:val="0"/>
      <w:adjustRightInd w:val="0"/>
      <w:spacing w:after="0" w:line="240" w:lineRule="auto"/>
    </w:pPr>
    <w:rPr>
      <w:rFonts w:ascii="Arial Unicode" w:eastAsia="Times New Roman" w:hAnsi="Arial Unicode" w:cs="Arial Unicode"/>
      <w:color w:val="000000"/>
      <w:sz w:val="24"/>
      <w:szCs w:val="24"/>
    </w:rPr>
  </w:style>
  <w:style w:type="paragraph" w:styleId="a7">
    <w:name w:val="Balloon Text"/>
    <w:basedOn w:val="a"/>
    <w:link w:val="a8"/>
    <w:rsid w:val="00402CEF"/>
    <w:pPr>
      <w:spacing w:after="0" w:line="240" w:lineRule="auto"/>
    </w:pPr>
    <w:rPr>
      <w:rFonts w:ascii="Tahoma" w:eastAsia="Times New Roman" w:hAnsi="Tahoma" w:cs="Times New Roman"/>
      <w:sz w:val="16"/>
      <w:szCs w:val="16"/>
    </w:rPr>
  </w:style>
  <w:style w:type="character" w:customStyle="1" w:styleId="a8">
    <w:name w:val="Текст выноски Знак"/>
    <w:basedOn w:val="a0"/>
    <w:link w:val="a7"/>
    <w:rsid w:val="00402CEF"/>
    <w:rPr>
      <w:rFonts w:ascii="Tahoma" w:eastAsia="Times New Roman" w:hAnsi="Tahoma" w:cs="Times New Roman"/>
      <w:sz w:val="16"/>
      <w:szCs w:val="16"/>
    </w:rPr>
  </w:style>
  <w:style w:type="character" w:styleId="a9">
    <w:name w:val="Hyperlink"/>
    <w:rsid w:val="00402CEF"/>
    <w:rPr>
      <w:color w:val="0000FF"/>
      <w:u w:val="single"/>
    </w:rPr>
  </w:style>
  <w:style w:type="character" w:customStyle="1" w:styleId="CharChar1">
    <w:name w:val="Char Char1"/>
    <w:locked/>
    <w:rsid w:val="00402CEF"/>
    <w:rPr>
      <w:rFonts w:ascii="Arial LatArm" w:hAnsi="Arial LatArm"/>
      <w:i/>
      <w:lang w:val="en-AU" w:eastAsia="en-US" w:bidi="ar-SA"/>
    </w:rPr>
  </w:style>
  <w:style w:type="paragraph" w:styleId="aa">
    <w:name w:val="Body Text"/>
    <w:basedOn w:val="a"/>
    <w:link w:val="ab"/>
    <w:rsid w:val="00402CEF"/>
    <w:pPr>
      <w:spacing w:after="120" w:line="240" w:lineRule="auto"/>
    </w:pPr>
    <w:rPr>
      <w:rFonts w:ascii="Times New Roman" w:eastAsia="Times New Roman" w:hAnsi="Times New Roman" w:cs="Times New Roman"/>
      <w:sz w:val="24"/>
      <w:szCs w:val="24"/>
      <w:lang w:val="en-US" w:eastAsia="en-US"/>
    </w:rPr>
  </w:style>
  <w:style w:type="character" w:customStyle="1" w:styleId="ab">
    <w:name w:val="Основной текст Знак"/>
    <w:basedOn w:val="a0"/>
    <w:link w:val="aa"/>
    <w:rsid w:val="00402CEF"/>
    <w:rPr>
      <w:rFonts w:ascii="Times New Roman" w:eastAsia="Times New Roman" w:hAnsi="Times New Roman" w:cs="Times New Roman"/>
      <w:sz w:val="24"/>
      <w:szCs w:val="24"/>
      <w:lang w:val="en-US" w:eastAsia="en-US"/>
    </w:rPr>
  </w:style>
  <w:style w:type="paragraph" w:styleId="11">
    <w:name w:val="index 1"/>
    <w:basedOn w:val="a"/>
    <w:next w:val="a"/>
    <w:autoRedefine/>
    <w:semiHidden/>
    <w:rsid w:val="00402CEF"/>
    <w:pPr>
      <w:spacing w:after="0" w:line="240" w:lineRule="auto"/>
      <w:ind w:left="240" w:hanging="240"/>
    </w:pPr>
    <w:rPr>
      <w:rFonts w:ascii="Times New Roman" w:eastAsia="Times New Roman" w:hAnsi="Times New Roman" w:cs="Times New Roman"/>
      <w:sz w:val="24"/>
      <w:szCs w:val="24"/>
      <w:lang w:val="en-US" w:eastAsia="en-US"/>
    </w:rPr>
  </w:style>
  <w:style w:type="paragraph" w:styleId="ac">
    <w:name w:val="index heading"/>
    <w:basedOn w:val="a"/>
    <w:next w:val="11"/>
    <w:semiHidden/>
    <w:rsid w:val="00402CEF"/>
    <w:pPr>
      <w:spacing w:after="0" w:line="240" w:lineRule="auto"/>
    </w:pPr>
    <w:rPr>
      <w:rFonts w:ascii="Times New Roman" w:eastAsia="Times New Roman" w:hAnsi="Times New Roman" w:cs="Times New Roman"/>
      <w:sz w:val="20"/>
      <w:szCs w:val="20"/>
      <w:lang w:val="en-AU"/>
    </w:rPr>
  </w:style>
  <w:style w:type="paragraph" w:styleId="ad">
    <w:name w:val="header"/>
    <w:basedOn w:val="a"/>
    <w:link w:val="ae"/>
    <w:rsid w:val="00402CEF"/>
    <w:pPr>
      <w:tabs>
        <w:tab w:val="center" w:pos="4153"/>
        <w:tab w:val="right" w:pos="8306"/>
      </w:tabs>
      <w:spacing w:after="0" w:line="240" w:lineRule="auto"/>
    </w:pPr>
    <w:rPr>
      <w:rFonts w:ascii="Times New Roman" w:eastAsia="Times New Roman" w:hAnsi="Times New Roman" w:cs="Times New Roman"/>
      <w:sz w:val="20"/>
      <w:szCs w:val="20"/>
      <w:lang w:val="en-AU"/>
    </w:rPr>
  </w:style>
  <w:style w:type="character" w:customStyle="1" w:styleId="ae">
    <w:name w:val="Верхний колонтитул Знак"/>
    <w:basedOn w:val="a0"/>
    <w:link w:val="ad"/>
    <w:rsid w:val="00402CEF"/>
    <w:rPr>
      <w:rFonts w:ascii="Times New Roman" w:eastAsia="Times New Roman" w:hAnsi="Times New Roman" w:cs="Times New Roman"/>
      <w:sz w:val="20"/>
      <w:szCs w:val="20"/>
      <w:lang w:val="en-AU"/>
    </w:rPr>
  </w:style>
  <w:style w:type="paragraph" w:styleId="33">
    <w:name w:val="Body Text 3"/>
    <w:basedOn w:val="a"/>
    <w:link w:val="34"/>
    <w:rsid w:val="00402CEF"/>
    <w:pPr>
      <w:spacing w:after="0" w:line="240" w:lineRule="auto"/>
      <w:jc w:val="both"/>
    </w:pPr>
    <w:rPr>
      <w:rFonts w:ascii="Arial LatArm" w:eastAsia="Times New Roman" w:hAnsi="Arial LatArm" w:cs="Times New Roman"/>
      <w:sz w:val="20"/>
      <w:szCs w:val="20"/>
      <w:lang w:val="en-US"/>
    </w:rPr>
  </w:style>
  <w:style w:type="character" w:customStyle="1" w:styleId="34">
    <w:name w:val="Основной текст 3 Знак"/>
    <w:basedOn w:val="a0"/>
    <w:link w:val="33"/>
    <w:rsid w:val="00402CEF"/>
    <w:rPr>
      <w:rFonts w:ascii="Arial LatArm" w:eastAsia="Times New Roman" w:hAnsi="Arial LatArm" w:cs="Times New Roman"/>
      <w:sz w:val="20"/>
      <w:szCs w:val="20"/>
      <w:lang w:val="en-US"/>
    </w:rPr>
  </w:style>
  <w:style w:type="paragraph" w:styleId="af">
    <w:name w:val="Title"/>
    <w:basedOn w:val="a"/>
    <w:link w:val="af0"/>
    <w:qFormat/>
    <w:rsid w:val="00402CEF"/>
    <w:pPr>
      <w:spacing w:after="0" w:line="240" w:lineRule="auto"/>
      <w:jc w:val="center"/>
    </w:pPr>
    <w:rPr>
      <w:rFonts w:ascii="Arial Armenian" w:eastAsia="Times New Roman" w:hAnsi="Arial Armenian" w:cs="Times New Roman"/>
      <w:sz w:val="24"/>
      <w:szCs w:val="20"/>
      <w:lang w:val="en-US" w:eastAsia="en-US"/>
    </w:rPr>
  </w:style>
  <w:style w:type="character" w:customStyle="1" w:styleId="af0">
    <w:name w:val="Название Знак"/>
    <w:basedOn w:val="a0"/>
    <w:link w:val="af"/>
    <w:rsid w:val="00402CEF"/>
    <w:rPr>
      <w:rFonts w:ascii="Arial Armenian" w:eastAsia="Times New Roman" w:hAnsi="Arial Armenian" w:cs="Times New Roman"/>
      <w:sz w:val="24"/>
      <w:szCs w:val="20"/>
      <w:lang w:val="en-US" w:eastAsia="en-US"/>
    </w:rPr>
  </w:style>
  <w:style w:type="character" w:styleId="af1">
    <w:name w:val="page number"/>
    <w:basedOn w:val="a0"/>
    <w:rsid w:val="00402CEF"/>
  </w:style>
  <w:style w:type="paragraph" w:styleId="af2">
    <w:name w:val="footnote text"/>
    <w:basedOn w:val="a"/>
    <w:link w:val="af3"/>
    <w:semiHidden/>
    <w:rsid w:val="00402CEF"/>
    <w:pPr>
      <w:spacing w:after="0" w:line="240" w:lineRule="auto"/>
    </w:pPr>
    <w:rPr>
      <w:rFonts w:ascii="Times Armenian" w:eastAsia="Times New Roman" w:hAnsi="Times Armenian" w:cs="Times New Roman"/>
      <w:sz w:val="20"/>
      <w:szCs w:val="20"/>
    </w:rPr>
  </w:style>
  <w:style w:type="character" w:customStyle="1" w:styleId="af3">
    <w:name w:val="Текст сноски Знак"/>
    <w:basedOn w:val="a0"/>
    <w:link w:val="af2"/>
    <w:semiHidden/>
    <w:rsid w:val="00402CEF"/>
    <w:rPr>
      <w:rFonts w:ascii="Times Armenian" w:eastAsia="Times New Roman" w:hAnsi="Times Armenian" w:cs="Times New Roman"/>
      <w:sz w:val="20"/>
      <w:szCs w:val="20"/>
    </w:rPr>
  </w:style>
  <w:style w:type="paragraph" w:customStyle="1" w:styleId="CharCharCharCharCharCharCharCharCharCharCharChar">
    <w:name w:val="Char Char Char Char Char Char Char Char Char Char Char Char"/>
    <w:basedOn w:val="a"/>
    <w:rsid w:val="00402CEF"/>
    <w:pPr>
      <w:spacing w:after="160" w:line="240" w:lineRule="exact"/>
    </w:pPr>
    <w:rPr>
      <w:rFonts w:ascii="Arial" w:eastAsia="Times New Roman" w:hAnsi="Arial" w:cs="Arial"/>
      <w:sz w:val="20"/>
      <w:szCs w:val="20"/>
      <w:lang w:val="en-US" w:eastAsia="en-US"/>
    </w:rPr>
  </w:style>
  <w:style w:type="paragraph" w:customStyle="1" w:styleId="norm">
    <w:name w:val="norm"/>
    <w:basedOn w:val="a"/>
    <w:rsid w:val="00402CEF"/>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locked/>
    <w:rsid w:val="00402CEF"/>
    <w:rPr>
      <w:rFonts w:ascii="Arial Armenian" w:hAnsi="Arial Armenian"/>
      <w:sz w:val="22"/>
      <w:lang w:val="en-US" w:eastAsia="ru-RU" w:bidi="ar-SA"/>
    </w:rPr>
  </w:style>
  <w:style w:type="character" w:customStyle="1" w:styleId="CharCharChar">
    <w:name w:val="Char Char Char"/>
    <w:rsid w:val="00402CEF"/>
    <w:rPr>
      <w:rFonts w:ascii="Arial LatArm" w:hAnsi="Arial LatArm"/>
      <w:sz w:val="24"/>
      <w:lang w:eastAsia="ru-RU"/>
    </w:rPr>
  </w:style>
  <w:style w:type="paragraph" w:styleId="af4">
    <w:name w:val="Normal (Web)"/>
    <w:basedOn w:val="a"/>
    <w:uiPriority w:val="99"/>
    <w:rsid w:val="00402CE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5">
    <w:name w:val="Strong"/>
    <w:qFormat/>
    <w:rsid w:val="00402CEF"/>
    <w:rPr>
      <w:b/>
      <w:bCs/>
    </w:rPr>
  </w:style>
  <w:style w:type="character" w:styleId="af6">
    <w:name w:val="footnote reference"/>
    <w:semiHidden/>
    <w:rsid w:val="00402CEF"/>
    <w:rPr>
      <w:vertAlign w:val="superscript"/>
    </w:rPr>
  </w:style>
  <w:style w:type="character" w:customStyle="1" w:styleId="CharChar22">
    <w:name w:val="Char Char22"/>
    <w:rsid w:val="00402CEF"/>
    <w:rPr>
      <w:rFonts w:ascii="Arial Armenian" w:hAnsi="Arial Armenian"/>
      <w:sz w:val="28"/>
      <w:lang w:val="en-US"/>
    </w:rPr>
  </w:style>
  <w:style w:type="character" w:customStyle="1" w:styleId="CharChar20">
    <w:name w:val="Char Char20"/>
    <w:rsid w:val="00402CEF"/>
    <w:rPr>
      <w:rFonts w:ascii="Times LatArm" w:hAnsi="Times LatArm"/>
      <w:b/>
      <w:sz w:val="28"/>
      <w:lang w:val="en-US"/>
    </w:rPr>
  </w:style>
  <w:style w:type="character" w:customStyle="1" w:styleId="CharChar16">
    <w:name w:val="Char Char16"/>
    <w:rsid w:val="00402CEF"/>
    <w:rPr>
      <w:rFonts w:ascii="Times Armenian" w:hAnsi="Times Armenian"/>
      <w:b/>
      <w:lang w:val="hy-AM"/>
    </w:rPr>
  </w:style>
  <w:style w:type="character" w:customStyle="1" w:styleId="CharChar15">
    <w:name w:val="Char Char15"/>
    <w:rsid w:val="00402CEF"/>
    <w:rPr>
      <w:rFonts w:ascii="Times Armenian" w:hAnsi="Times Armenian"/>
      <w:i/>
      <w:lang w:val="nl-NL"/>
    </w:rPr>
  </w:style>
  <w:style w:type="character" w:customStyle="1" w:styleId="CharChar13">
    <w:name w:val="Char Char13"/>
    <w:rsid w:val="00402CEF"/>
    <w:rPr>
      <w:rFonts w:ascii="Arial Armenian" w:hAnsi="Arial Armenian"/>
      <w:lang w:val="en-US"/>
    </w:rPr>
  </w:style>
  <w:style w:type="character" w:styleId="af7">
    <w:name w:val="annotation reference"/>
    <w:semiHidden/>
    <w:rsid w:val="00402CEF"/>
    <w:rPr>
      <w:sz w:val="16"/>
      <w:szCs w:val="16"/>
    </w:rPr>
  </w:style>
  <w:style w:type="paragraph" w:styleId="af8">
    <w:name w:val="annotation text"/>
    <w:basedOn w:val="a"/>
    <w:link w:val="af9"/>
    <w:semiHidden/>
    <w:rsid w:val="00402CEF"/>
    <w:pPr>
      <w:spacing w:after="0" w:line="240" w:lineRule="auto"/>
    </w:pPr>
    <w:rPr>
      <w:rFonts w:ascii="Times Armenian" w:eastAsia="Times New Roman" w:hAnsi="Times Armenian" w:cs="Times New Roman"/>
      <w:sz w:val="20"/>
      <w:szCs w:val="20"/>
      <w:lang w:val="en-US"/>
    </w:rPr>
  </w:style>
  <w:style w:type="character" w:customStyle="1" w:styleId="af9">
    <w:name w:val="Текст примечания Знак"/>
    <w:basedOn w:val="a0"/>
    <w:link w:val="af8"/>
    <w:semiHidden/>
    <w:rsid w:val="00402CEF"/>
    <w:rPr>
      <w:rFonts w:ascii="Times Armenian" w:eastAsia="Times New Roman" w:hAnsi="Times Armenian" w:cs="Times New Roman"/>
      <w:sz w:val="20"/>
      <w:szCs w:val="20"/>
      <w:lang w:val="en-US"/>
    </w:rPr>
  </w:style>
  <w:style w:type="paragraph" w:styleId="afa">
    <w:name w:val="annotation subject"/>
    <w:basedOn w:val="af8"/>
    <w:next w:val="af8"/>
    <w:link w:val="afb"/>
    <w:semiHidden/>
    <w:rsid w:val="00402CEF"/>
    <w:rPr>
      <w:b/>
      <w:bCs/>
    </w:rPr>
  </w:style>
  <w:style w:type="character" w:customStyle="1" w:styleId="afb">
    <w:name w:val="Тема примечания Знак"/>
    <w:basedOn w:val="af9"/>
    <w:link w:val="afa"/>
    <w:semiHidden/>
    <w:rsid w:val="00402CEF"/>
    <w:rPr>
      <w:b/>
      <w:bCs/>
    </w:rPr>
  </w:style>
  <w:style w:type="paragraph" w:styleId="afc">
    <w:name w:val="endnote text"/>
    <w:basedOn w:val="a"/>
    <w:link w:val="afd"/>
    <w:semiHidden/>
    <w:rsid w:val="00402CEF"/>
    <w:pPr>
      <w:spacing w:after="0" w:line="240" w:lineRule="auto"/>
    </w:pPr>
    <w:rPr>
      <w:rFonts w:ascii="Times Armenian" w:eastAsia="Times New Roman" w:hAnsi="Times Armenian" w:cs="Times New Roman"/>
      <w:sz w:val="20"/>
      <w:szCs w:val="20"/>
      <w:lang w:val="en-US"/>
    </w:rPr>
  </w:style>
  <w:style w:type="character" w:customStyle="1" w:styleId="afd">
    <w:name w:val="Текст концевой сноски Знак"/>
    <w:basedOn w:val="a0"/>
    <w:link w:val="afc"/>
    <w:semiHidden/>
    <w:rsid w:val="00402CEF"/>
    <w:rPr>
      <w:rFonts w:ascii="Times Armenian" w:eastAsia="Times New Roman" w:hAnsi="Times Armenian" w:cs="Times New Roman"/>
      <w:sz w:val="20"/>
      <w:szCs w:val="20"/>
      <w:lang w:val="en-US"/>
    </w:rPr>
  </w:style>
  <w:style w:type="character" w:styleId="afe">
    <w:name w:val="endnote reference"/>
    <w:semiHidden/>
    <w:rsid w:val="00402CEF"/>
    <w:rPr>
      <w:vertAlign w:val="superscript"/>
    </w:rPr>
  </w:style>
  <w:style w:type="paragraph" w:styleId="aff">
    <w:name w:val="Document Map"/>
    <w:basedOn w:val="a"/>
    <w:link w:val="aff0"/>
    <w:semiHidden/>
    <w:rsid w:val="00402CEF"/>
    <w:pPr>
      <w:shd w:val="clear" w:color="auto" w:fill="000080"/>
      <w:spacing w:after="0" w:line="240" w:lineRule="auto"/>
    </w:pPr>
    <w:rPr>
      <w:rFonts w:ascii="Tahoma" w:eastAsia="Times New Roman" w:hAnsi="Tahoma" w:cs="Tahoma"/>
      <w:sz w:val="20"/>
      <w:szCs w:val="20"/>
      <w:lang w:val="en-US"/>
    </w:rPr>
  </w:style>
  <w:style w:type="character" w:customStyle="1" w:styleId="aff0">
    <w:name w:val="Схема документа Знак"/>
    <w:basedOn w:val="a0"/>
    <w:link w:val="aff"/>
    <w:semiHidden/>
    <w:rsid w:val="00402CEF"/>
    <w:rPr>
      <w:rFonts w:ascii="Tahoma" w:eastAsia="Times New Roman" w:hAnsi="Tahoma" w:cs="Tahoma"/>
      <w:sz w:val="20"/>
      <w:szCs w:val="20"/>
      <w:shd w:val="clear" w:color="auto" w:fill="000080"/>
      <w:lang w:val="en-US"/>
    </w:rPr>
  </w:style>
  <w:style w:type="paragraph" w:styleId="aff1">
    <w:name w:val="Revision"/>
    <w:hidden/>
    <w:semiHidden/>
    <w:rsid w:val="00402CEF"/>
    <w:pPr>
      <w:spacing w:after="0" w:line="240" w:lineRule="auto"/>
    </w:pPr>
    <w:rPr>
      <w:rFonts w:ascii="Times Armenian" w:eastAsia="Times New Roman" w:hAnsi="Times Armenian" w:cs="Times New Roman"/>
      <w:sz w:val="24"/>
      <w:szCs w:val="20"/>
      <w:lang w:val="en-US"/>
    </w:rPr>
  </w:style>
  <w:style w:type="table" w:styleId="aff2">
    <w:name w:val="Table Grid"/>
    <w:basedOn w:val="a1"/>
    <w:rsid w:val="00402CE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402CEF"/>
    <w:pPr>
      <w:spacing w:after="160" w:line="240" w:lineRule="exact"/>
    </w:pPr>
    <w:rPr>
      <w:rFonts w:ascii="Verdana" w:eastAsia="Times New Roman" w:hAnsi="Verdana" w:cs="Times New Roman"/>
      <w:sz w:val="20"/>
      <w:szCs w:val="20"/>
      <w:lang w:val="en-US" w:eastAsia="en-US"/>
    </w:rPr>
  </w:style>
  <w:style w:type="paragraph" w:customStyle="1" w:styleId="Style2">
    <w:name w:val="Style2"/>
    <w:basedOn w:val="a"/>
    <w:rsid w:val="00402CEF"/>
    <w:pPr>
      <w:spacing w:after="0" w:line="240" w:lineRule="auto"/>
      <w:jc w:val="center"/>
    </w:pPr>
    <w:rPr>
      <w:rFonts w:ascii="Arial Armenian" w:eastAsia="Times New Roman" w:hAnsi="Arial Armenian" w:cs="Times New Roman"/>
      <w:w w:val="90"/>
      <w:szCs w:val="20"/>
      <w:lang w:val="en-US"/>
    </w:rPr>
  </w:style>
  <w:style w:type="character" w:customStyle="1" w:styleId="CharChar23">
    <w:name w:val="Char Char23"/>
    <w:rsid w:val="00402CEF"/>
    <w:rPr>
      <w:rFonts w:ascii="Arial Armenian" w:hAnsi="Arial Armenian"/>
      <w:sz w:val="28"/>
      <w:lang w:val="en-US" w:eastAsia="ru-RU" w:bidi="ar-SA"/>
    </w:rPr>
  </w:style>
  <w:style w:type="character" w:customStyle="1" w:styleId="CharChar21">
    <w:name w:val="Char Char21"/>
    <w:rsid w:val="00402CEF"/>
    <w:rPr>
      <w:rFonts w:ascii="Arial LatArm" w:hAnsi="Arial LatArm"/>
      <w:b/>
      <w:color w:val="0000FF"/>
      <w:lang w:val="en-US" w:eastAsia="ru-RU" w:bidi="ar-SA"/>
    </w:rPr>
  </w:style>
  <w:style w:type="paragraph" w:styleId="aff3">
    <w:name w:val="List Paragraph"/>
    <w:basedOn w:val="a"/>
    <w:link w:val="aff4"/>
    <w:uiPriority w:val="34"/>
    <w:qFormat/>
    <w:rsid w:val="00402CEF"/>
    <w:pPr>
      <w:spacing w:after="0" w:line="240" w:lineRule="auto"/>
      <w:ind w:left="720"/>
    </w:pPr>
    <w:rPr>
      <w:rFonts w:ascii="Times Armenian" w:eastAsia="Times New Roman" w:hAnsi="Times Armenian" w:cs="Times New Roman"/>
      <w:sz w:val="24"/>
      <w:szCs w:val="24"/>
    </w:rPr>
  </w:style>
  <w:style w:type="character" w:customStyle="1" w:styleId="CharChar25">
    <w:name w:val="Char Char25"/>
    <w:rsid w:val="00402CEF"/>
    <w:rPr>
      <w:rFonts w:ascii="Arial Armenian" w:hAnsi="Arial Armenian"/>
      <w:sz w:val="28"/>
      <w:lang w:val="en-US" w:eastAsia="ru-RU" w:bidi="ar-SA"/>
    </w:rPr>
  </w:style>
  <w:style w:type="character" w:customStyle="1" w:styleId="CharChar24">
    <w:name w:val="Char Char24"/>
    <w:rsid w:val="00402CEF"/>
    <w:rPr>
      <w:rFonts w:ascii="Arial LatArm" w:hAnsi="Arial LatArm"/>
      <w:b/>
      <w:color w:val="0000FF"/>
      <w:lang w:val="en-US" w:eastAsia="ru-RU" w:bidi="ar-SA"/>
    </w:rPr>
  </w:style>
  <w:style w:type="paragraph" w:styleId="aff5">
    <w:name w:val="Block Text"/>
    <w:basedOn w:val="a"/>
    <w:rsid w:val="00402CEF"/>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eastAsia="en-US"/>
    </w:rPr>
  </w:style>
  <w:style w:type="paragraph" w:customStyle="1" w:styleId="BodyTextIndent22">
    <w:name w:val="Body Text Indent 2+2"/>
    <w:basedOn w:val="a"/>
    <w:next w:val="a"/>
    <w:rsid w:val="00402CEF"/>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Normal2">
    <w:name w:val="Normal+2"/>
    <w:basedOn w:val="a"/>
    <w:next w:val="a"/>
    <w:rsid w:val="00402CEF"/>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CharCharCharChar">
    <w:name w:val="Знак Знак Знак Char Char Char Char Знак Знак Знак"/>
    <w:basedOn w:val="a"/>
    <w:rsid w:val="00402CEF"/>
    <w:pPr>
      <w:widowControl w:val="0"/>
      <w:bidi/>
      <w:adjustRightInd w:val="0"/>
      <w:spacing w:after="160" w:line="240" w:lineRule="exact"/>
    </w:pPr>
    <w:rPr>
      <w:rFonts w:ascii="Times New Roman" w:eastAsia="Times New Roman" w:hAnsi="Times New Roman" w:cs="Times New Roman"/>
      <w:sz w:val="20"/>
      <w:szCs w:val="20"/>
      <w:lang w:val="en-GB" w:bidi="he-IL"/>
    </w:rPr>
  </w:style>
  <w:style w:type="paragraph" w:customStyle="1" w:styleId="xl63">
    <w:name w:val="xl63"/>
    <w:basedOn w:val="a"/>
    <w:rsid w:val="00402C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a"/>
    <w:rsid w:val="00402C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5">
    <w:name w:val="xl65"/>
    <w:basedOn w:val="a"/>
    <w:rsid w:val="00402C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a"/>
    <w:rsid w:val="00402C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a"/>
    <w:rsid w:val="00402C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8">
    <w:name w:val="xl68"/>
    <w:basedOn w:val="a"/>
    <w:rsid w:val="00402C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a"/>
    <w:rsid w:val="00402CE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a"/>
    <w:rsid w:val="00402CE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a"/>
    <w:rsid w:val="00402C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xl72">
    <w:name w:val="xl72"/>
    <w:basedOn w:val="a"/>
    <w:rsid w:val="00402C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font5">
    <w:name w:val="font5"/>
    <w:basedOn w:val="a"/>
    <w:rsid w:val="00402CEF"/>
    <w:pPr>
      <w:spacing w:before="100" w:beforeAutospacing="1" w:after="100" w:afterAutospacing="1" w:line="240" w:lineRule="auto"/>
    </w:pPr>
    <w:rPr>
      <w:rFonts w:ascii="Times Armenian" w:eastAsia="Arial Unicode MS" w:hAnsi="Times Armenian" w:cs="Arial Unicode MS"/>
      <w:sz w:val="16"/>
      <w:szCs w:val="16"/>
      <w:lang w:val="en-US" w:eastAsia="en-US"/>
    </w:rPr>
  </w:style>
  <w:style w:type="paragraph" w:customStyle="1" w:styleId="font6">
    <w:name w:val="font6"/>
    <w:basedOn w:val="a"/>
    <w:rsid w:val="00402CEF"/>
    <w:pPr>
      <w:spacing w:before="100" w:beforeAutospacing="1" w:after="100" w:afterAutospacing="1" w:line="240" w:lineRule="auto"/>
    </w:pPr>
    <w:rPr>
      <w:rFonts w:ascii="Times Armenian" w:eastAsia="Arial Unicode MS" w:hAnsi="Times Armenian" w:cs="Arial Unicode MS"/>
      <w:i/>
      <w:iCs/>
      <w:sz w:val="16"/>
      <w:szCs w:val="16"/>
      <w:lang w:val="en-US" w:eastAsia="en-US"/>
    </w:rPr>
  </w:style>
  <w:style w:type="paragraph" w:customStyle="1" w:styleId="font7">
    <w:name w:val="font7"/>
    <w:basedOn w:val="a"/>
    <w:rsid w:val="00402CEF"/>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8">
    <w:name w:val="font8"/>
    <w:basedOn w:val="a"/>
    <w:rsid w:val="00402CEF"/>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9">
    <w:name w:val="font9"/>
    <w:basedOn w:val="a"/>
    <w:rsid w:val="00402CEF"/>
    <w:pPr>
      <w:spacing w:before="100" w:beforeAutospacing="1" w:after="100" w:afterAutospacing="1" w:line="240" w:lineRule="auto"/>
    </w:pPr>
    <w:rPr>
      <w:rFonts w:ascii="Times LatRus" w:eastAsia="Arial Unicode MS" w:hAnsi="Times LatRus" w:cs="Arial Unicode MS"/>
      <w:i/>
      <w:iCs/>
      <w:sz w:val="16"/>
      <w:szCs w:val="16"/>
      <w:lang w:val="en-US" w:eastAsia="en-US"/>
    </w:rPr>
  </w:style>
  <w:style w:type="paragraph" w:customStyle="1" w:styleId="font10">
    <w:name w:val="font10"/>
    <w:basedOn w:val="a"/>
    <w:rsid w:val="00402CEF"/>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11">
    <w:name w:val="font11"/>
    <w:basedOn w:val="a"/>
    <w:rsid w:val="00402CEF"/>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12">
    <w:name w:val="font12"/>
    <w:basedOn w:val="a"/>
    <w:rsid w:val="00402CEF"/>
    <w:pPr>
      <w:spacing w:before="100" w:beforeAutospacing="1" w:after="100" w:afterAutospacing="1" w:line="240" w:lineRule="auto"/>
    </w:pPr>
    <w:rPr>
      <w:rFonts w:ascii="Times New Roman" w:eastAsia="Arial Unicode MS" w:hAnsi="Times New Roman" w:cs="Times New Roman"/>
      <w:sz w:val="16"/>
      <w:szCs w:val="16"/>
      <w:lang w:val="en-US" w:eastAsia="en-US"/>
    </w:rPr>
  </w:style>
  <w:style w:type="paragraph" w:customStyle="1" w:styleId="font13">
    <w:name w:val="font13"/>
    <w:basedOn w:val="a"/>
    <w:rsid w:val="00402CEF"/>
    <w:pPr>
      <w:spacing w:before="100" w:beforeAutospacing="1" w:after="100" w:afterAutospacing="1" w:line="240" w:lineRule="auto"/>
    </w:pPr>
    <w:rPr>
      <w:rFonts w:ascii="Times Armenian" w:eastAsia="Arial Unicode MS" w:hAnsi="Times Armenian" w:cs="Arial Unicode MS"/>
      <w:color w:val="000000"/>
      <w:sz w:val="20"/>
      <w:szCs w:val="20"/>
      <w:lang w:val="en-US" w:eastAsia="en-US"/>
    </w:rPr>
  </w:style>
  <w:style w:type="paragraph" w:customStyle="1" w:styleId="xl73">
    <w:name w:val="xl73"/>
    <w:basedOn w:val="a"/>
    <w:rsid w:val="00402CE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a"/>
    <w:rsid w:val="00402CE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a"/>
    <w:rsid w:val="00402C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110">
    <w:name w:val="Указатель 11"/>
    <w:basedOn w:val="a"/>
    <w:rsid w:val="00402CEF"/>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12">
    <w:name w:val="Указатель1"/>
    <w:basedOn w:val="a"/>
    <w:rsid w:val="00402CEF"/>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6">
    <w:name w:val="FollowedHyperlink"/>
    <w:rsid w:val="00402CEF"/>
    <w:rPr>
      <w:color w:val="800080"/>
      <w:u w:val="single"/>
    </w:rPr>
  </w:style>
  <w:style w:type="character" w:customStyle="1" w:styleId="CharCharCharChar1">
    <w:name w:val="Char Char Char Char1"/>
    <w:aliases w:val=" Char Char Char Char Char Char"/>
    <w:rsid w:val="00402CEF"/>
    <w:rPr>
      <w:rFonts w:ascii="Arial LatArm" w:hAnsi="Arial LatArm"/>
      <w:sz w:val="24"/>
      <w:lang w:val="en-US" w:eastAsia="ru-RU" w:bidi="ar-SA"/>
    </w:rPr>
  </w:style>
  <w:style w:type="character" w:customStyle="1" w:styleId="CharChar">
    <w:name w:val="Char Char"/>
    <w:locked/>
    <w:rsid w:val="00402CEF"/>
    <w:rPr>
      <w:lang w:val="en-US" w:eastAsia="en-US" w:bidi="ar-SA"/>
    </w:rPr>
  </w:style>
  <w:style w:type="paragraph" w:customStyle="1" w:styleId="Char3CharCharChar">
    <w:name w:val="Char3 Char Char Char"/>
    <w:basedOn w:val="a"/>
    <w:next w:val="a"/>
    <w:semiHidden/>
    <w:rsid w:val="00402CEF"/>
    <w:pPr>
      <w:spacing w:after="160" w:line="240" w:lineRule="exact"/>
      <w:jc w:val="both"/>
    </w:pPr>
    <w:rPr>
      <w:rFonts w:ascii="Arial" w:eastAsia="Times New Roman" w:hAnsi="Arial" w:cs="Arial"/>
      <w:b/>
      <w:sz w:val="20"/>
      <w:szCs w:val="20"/>
      <w:lang w:val="en-GB" w:eastAsia="en-US"/>
    </w:rPr>
  </w:style>
  <w:style w:type="character" w:customStyle="1" w:styleId="aff4">
    <w:name w:val="Абзац списка Знак"/>
    <w:link w:val="aff3"/>
    <w:uiPriority w:val="34"/>
    <w:locked/>
    <w:rsid w:val="00402CEF"/>
    <w:rPr>
      <w:rFonts w:ascii="Times Armenian" w:eastAsia="Times New Roman" w:hAnsi="Times Armenian" w:cs="Times New Roman"/>
      <w:sz w:val="24"/>
      <w:szCs w:val="24"/>
    </w:rPr>
  </w:style>
  <w:style w:type="character" w:styleId="aff7">
    <w:name w:val="Emphasis"/>
    <w:qFormat/>
    <w:rsid w:val="00402CEF"/>
    <w:rPr>
      <w:i/>
      <w:iCs/>
    </w:rPr>
  </w:style>
  <w:style w:type="character" w:customStyle="1" w:styleId="UnresolvedMention">
    <w:name w:val="Unresolved Mention"/>
    <w:uiPriority w:val="99"/>
    <w:semiHidden/>
    <w:unhideWhenUsed/>
    <w:rsid w:val="00402CEF"/>
    <w:rPr>
      <w:color w:val="605E5C"/>
      <w:shd w:val="clear" w:color="auto" w:fill="E1DFDD"/>
    </w:rPr>
  </w:style>
  <w:style w:type="character" w:customStyle="1" w:styleId="CharChar4">
    <w:name w:val="Char Char4"/>
    <w:locked/>
    <w:rsid w:val="00402CEF"/>
    <w:rPr>
      <w:sz w:val="24"/>
      <w:szCs w:val="24"/>
      <w:lang w:val="en-US" w:eastAsia="en-US" w:bidi="ar-SA"/>
    </w:rPr>
  </w:style>
  <w:style w:type="paragraph" w:customStyle="1" w:styleId="msonormalcxspmiddle">
    <w:name w:val="msonormalcxspmiddle"/>
    <w:basedOn w:val="a"/>
    <w:rsid w:val="00402CE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harChar5">
    <w:name w:val="Char Char5"/>
    <w:locked/>
    <w:rsid w:val="00402CEF"/>
    <w:rPr>
      <w:sz w:val="24"/>
      <w:szCs w:val="24"/>
      <w:lang w:val="en-US" w:eastAsia="en-US" w:bidi="ar-SA"/>
    </w:rPr>
  </w:style>
  <w:style w:type="paragraph" w:styleId="HTML">
    <w:name w:val="HTML Preformatted"/>
    <w:basedOn w:val="a"/>
    <w:link w:val="HTML0"/>
    <w:uiPriority w:val="99"/>
    <w:unhideWhenUsed/>
    <w:rsid w:val="00402CEF"/>
    <w:pPr>
      <w:spacing w:after="0" w:line="240" w:lineRule="auto"/>
    </w:pPr>
    <w:rPr>
      <w:rFonts w:ascii="Consolas" w:eastAsia="Times New Roman" w:hAnsi="Consolas" w:cs="Consolas"/>
      <w:sz w:val="20"/>
      <w:szCs w:val="20"/>
      <w:lang w:val="en-US" w:eastAsia="en-US"/>
    </w:rPr>
  </w:style>
  <w:style w:type="character" w:customStyle="1" w:styleId="HTML0">
    <w:name w:val="Стандартный HTML Знак"/>
    <w:basedOn w:val="a0"/>
    <w:link w:val="HTML"/>
    <w:uiPriority w:val="99"/>
    <w:rsid w:val="00402CEF"/>
    <w:rPr>
      <w:rFonts w:ascii="Consolas" w:eastAsia="Times New Roman" w:hAnsi="Consolas" w:cs="Consolas"/>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5078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B1D68-28FE-4917-B3E4-CAB67C71C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59</Pages>
  <Words>17524</Words>
  <Characters>99888</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115</cp:revision>
  <cp:lastPrinted>2019-12-20T10:26:00Z</cp:lastPrinted>
  <dcterms:created xsi:type="dcterms:W3CDTF">2019-12-20T09:54:00Z</dcterms:created>
  <dcterms:modified xsi:type="dcterms:W3CDTF">2019-12-21T12:19:00Z</dcterms:modified>
</cp:coreProperties>
</file>